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274A0EC" w14:textId="77777777" w:rsidR="005D7BBD" w:rsidRPr="007A0E07" w:rsidRDefault="005D7BBD" w:rsidP="005D7BBD">
      <w:pPr>
        <w:rPr>
          <w:b/>
          <w:sz w:val="40"/>
          <w:szCs w:val="40"/>
        </w:rPr>
      </w:pPr>
    </w:p>
    <w:p w14:paraId="7F4E691A" w14:textId="77777777" w:rsidR="005D7BBD" w:rsidRPr="007A0E07" w:rsidRDefault="005D7BBD" w:rsidP="005D7BBD">
      <w:pPr>
        <w:rPr>
          <w:b/>
          <w:sz w:val="40"/>
          <w:szCs w:val="40"/>
        </w:rPr>
      </w:pPr>
    </w:p>
    <w:p w14:paraId="7E2315E2" w14:textId="77777777" w:rsidR="005D7BBD" w:rsidRPr="007A0E07" w:rsidRDefault="005D7BBD" w:rsidP="005D7BBD">
      <w:pPr>
        <w:rPr>
          <w:b/>
          <w:sz w:val="40"/>
          <w:szCs w:val="40"/>
        </w:rPr>
      </w:pPr>
    </w:p>
    <w:p w14:paraId="230B80A8" w14:textId="77777777" w:rsidR="005D7BBD" w:rsidRPr="007A0E07" w:rsidRDefault="005D7BBD" w:rsidP="00396BD3">
      <w:pPr>
        <w:jc w:val="center"/>
        <w:outlineLvl w:val="0"/>
        <w:rPr>
          <w:b/>
          <w:sz w:val="48"/>
          <w:szCs w:val="48"/>
        </w:rPr>
      </w:pPr>
      <w:r w:rsidRPr="007A0E07">
        <w:rPr>
          <w:b/>
          <w:sz w:val="48"/>
          <w:szCs w:val="48"/>
        </w:rPr>
        <w:t>The (Private) News Sharing Report</w:t>
      </w:r>
    </w:p>
    <w:p w14:paraId="0B5362C2" w14:textId="77777777" w:rsidR="005D7BBD" w:rsidRPr="007A0E07" w:rsidRDefault="005D7BBD" w:rsidP="00396BD3">
      <w:pPr>
        <w:jc w:val="center"/>
        <w:outlineLvl w:val="0"/>
        <w:rPr>
          <w:i/>
          <w:sz w:val="36"/>
          <w:szCs w:val="36"/>
        </w:rPr>
      </w:pPr>
      <w:r w:rsidRPr="007A0E07">
        <w:rPr>
          <w:i/>
          <w:sz w:val="36"/>
          <w:szCs w:val="36"/>
        </w:rPr>
        <w:t>A starting guide for researchers and journalists</w:t>
      </w:r>
    </w:p>
    <w:p w14:paraId="19006905" w14:textId="77777777" w:rsidR="005D7BBD" w:rsidRPr="007A0E07" w:rsidRDefault="005D7BBD" w:rsidP="005D7BBD">
      <w:pPr>
        <w:jc w:val="center"/>
        <w:rPr>
          <w:i/>
          <w:sz w:val="36"/>
          <w:szCs w:val="36"/>
        </w:rPr>
      </w:pPr>
    </w:p>
    <w:p w14:paraId="3FC9B5AA" w14:textId="77777777" w:rsidR="005D7BBD" w:rsidRPr="007A0E07" w:rsidRDefault="005D7BBD" w:rsidP="005D7BBD">
      <w:pPr>
        <w:jc w:val="center"/>
        <w:rPr>
          <w:i/>
          <w:sz w:val="36"/>
          <w:szCs w:val="36"/>
        </w:rPr>
      </w:pPr>
    </w:p>
    <w:p w14:paraId="384B1439" w14:textId="77777777" w:rsidR="005D7BBD" w:rsidRPr="007A0E07" w:rsidRDefault="005D7BBD" w:rsidP="005D7BBD">
      <w:pPr>
        <w:jc w:val="center"/>
        <w:rPr>
          <w:i/>
          <w:sz w:val="36"/>
          <w:szCs w:val="36"/>
        </w:rPr>
      </w:pPr>
    </w:p>
    <w:p w14:paraId="6B461D50" w14:textId="1024CF5A" w:rsidR="00B95C38" w:rsidRPr="007A0E07" w:rsidRDefault="00B95C38" w:rsidP="00B95C38">
      <w:pPr>
        <w:jc w:val="center"/>
        <w:rPr>
          <w:b/>
          <w:i/>
          <w:color w:val="FF0000"/>
          <w:sz w:val="36"/>
          <w:szCs w:val="36"/>
        </w:rPr>
      </w:pPr>
      <w:r w:rsidRPr="007A0E07">
        <w:rPr>
          <w:b/>
          <w:i/>
          <w:color w:val="FF0000"/>
          <w:sz w:val="36"/>
          <w:szCs w:val="36"/>
        </w:rPr>
        <w:t xml:space="preserve">[Note for designer: </w:t>
      </w:r>
      <w:r w:rsidR="004B1F36">
        <w:rPr>
          <w:b/>
          <w:i/>
          <w:color w:val="FF0000"/>
          <w:sz w:val="36"/>
          <w:szCs w:val="36"/>
        </w:rPr>
        <w:t xml:space="preserve">here </w:t>
      </w:r>
      <w:r w:rsidRPr="007A0E07">
        <w:rPr>
          <w:b/>
          <w:i/>
          <w:color w:val="FF0000"/>
          <w:sz w:val="36"/>
          <w:szCs w:val="36"/>
        </w:rPr>
        <w:t>Copyleft image related to News Sharing, Privacy and Journalism]</w:t>
      </w:r>
    </w:p>
    <w:p w14:paraId="2AC39C8D" w14:textId="77777777" w:rsidR="005D7BBD" w:rsidRDefault="005D7BBD" w:rsidP="005D7BBD">
      <w:pPr>
        <w:jc w:val="center"/>
        <w:rPr>
          <w:b/>
          <w:i/>
          <w:color w:val="FF0000"/>
          <w:sz w:val="36"/>
          <w:szCs w:val="36"/>
        </w:rPr>
      </w:pPr>
    </w:p>
    <w:p w14:paraId="4372652A" w14:textId="77777777" w:rsidR="006725A4" w:rsidRDefault="006725A4" w:rsidP="005D7BBD">
      <w:pPr>
        <w:jc w:val="center"/>
        <w:rPr>
          <w:b/>
          <w:i/>
          <w:color w:val="FF0000"/>
          <w:sz w:val="36"/>
          <w:szCs w:val="36"/>
        </w:rPr>
      </w:pPr>
    </w:p>
    <w:p w14:paraId="169FC7A3" w14:textId="77777777" w:rsidR="006725A4" w:rsidRPr="007A0E07" w:rsidRDefault="006725A4" w:rsidP="005D7BBD">
      <w:pPr>
        <w:jc w:val="center"/>
        <w:rPr>
          <w:i/>
          <w:sz w:val="36"/>
          <w:szCs w:val="36"/>
        </w:rPr>
      </w:pPr>
    </w:p>
    <w:p w14:paraId="2D599993" w14:textId="77777777" w:rsidR="005D7BBD" w:rsidRPr="007A0E07" w:rsidRDefault="005D7BBD" w:rsidP="005D7BBD">
      <w:pPr>
        <w:jc w:val="center"/>
        <w:rPr>
          <w:i/>
          <w:sz w:val="36"/>
          <w:szCs w:val="36"/>
        </w:rPr>
      </w:pPr>
    </w:p>
    <w:p w14:paraId="616579C3" w14:textId="77777777" w:rsidR="005D7BBD" w:rsidRPr="007A0E07" w:rsidRDefault="005D7BBD" w:rsidP="005D7BBD">
      <w:pPr>
        <w:jc w:val="center"/>
        <w:rPr>
          <w:i/>
          <w:sz w:val="36"/>
          <w:szCs w:val="36"/>
        </w:rPr>
      </w:pPr>
    </w:p>
    <w:p w14:paraId="0CFD141F" w14:textId="77777777" w:rsidR="005D7BBD" w:rsidRPr="007A0E07" w:rsidRDefault="005D7BBD" w:rsidP="005D7BBD">
      <w:pPr>
        <w:jc w:val="center"/>
        <w:rPr>
          <w:i/>
          <w:sz w:val="36"/>
          <w:szCs w:val="36"/>
        </w:rPr>
      </w:pPr>
    </w:p>
    <w:p w14:paraId="63F99A6A" w14:textId="77777777" w:rsidR="005D7BBD" w:rsidRPr="007A0E07" w:rsidRDefault="005D7BBD" w:rsidP="005D7BBD">
      <w:pPr>
        <w:jc w:val="center"/>
        <w:rPr>
          <w:i/>
          <w:sz w:val="36"/>
          <w:szCs w:val="36"/>
        </w:rPr>
      </w:pPr>
    </w:p>
    <w:p w14:paraId="79A5B457" w14:textId="77777777" w:rsidR="005D7BBD" w:rsidRPr="007A0E07" w:rsidRDefault="005D7BBD" w:rsidP="005D7BBD">
      <w:pPr>
        <w:jc w:val="center"/>
        <w:rPr>
          <w:i/>
          <w:sz w:val="36"/>
          <w:szCs w:val="36"/>
        </w:rPr>
      </w:pPr>
    </w:p>
    <w:p w14:paraId="650453A8" w14:textId="77777777" w:rsidR="005D7BBD" w:rsidRPr="003C5FC7" w:rsidRDefault="005D7BBD" w:rsidP="00396BD3">
      <w:pPr>
        <w:jc w:val="center"/>
        <w:outlineLvl w:val="0"/>
        <w:rPr>
          <w:i/>
          <w:lang w:val="es-ES"/>
          <w:rPrChange w:id="0" w:author="José Manuel Noguera Vivo" w:date="2019-10-15T09:49:00Z">
            <w:rPr>
              <w:i/>
            </w:rPr>
          </w:rPrChange>
        </w:rPr>
      </w:pPr>
      <w:r w:rsidRPr="003C5FC7">
        <w:rPr>
          <w:i/>
          <w:lang w:val="es-ES"/>
          <w:rPrChange w:id="1" w:author="José Manuel Noguera Vivo" w:date="2019-10-15T09:49:00Z">
            <w:rPr>
              <w:i/>
            </w:rPr>
          </w:rPrChange>
        </w:rPr>
        <w:t>A report by José Manuel Noguera-Vivo</w:t>
      </w:r>
    </w:p>
    <w:p w14:paraId="720A3D27" w14:textId="4E511BEF" w:rsidR="005D7BBD" w:rsidRPr="007A0E07" w:rsidRDefault="005D7BBD" w:rsidP="005D7BBD">
      <w:pPr>
        <w:jc w:val="center"/>
        <w:rPr>
          <w:i/>
        </w:rPr>
      </w:pPr>
      <w:r w:rsidRPr="007A0E07">
        <w:rPr>
          <w:i/>
        </w:rPr>
        <w:t xml:space="preserve">Visiting Scholar at the </w:t>
      </w:r>
      <w:r w:rsidRPr="00B903FC">
        <w:rPr>
          <w:i/>
        </w:rPr>
        <w:t>American Univers</w:t>
      </w:r>
      <w:r w:rsidRPr="00D74D8A">
        <w:rPr>
          <w:i/>
        </w:rPr>
        <w:t>ity (Washington</w:t>
      </w:r>
      <w:ins w:id="2" w:author="Joseph Graf" w:date="2019-10-14T13:38:00Z">
        <w:r w:rsidR="002B42D9">
          <w:rPr>
            <w:i/>
          </w:rPr>
          <w:t>,</w:t>
        </w:r>
      </w:ins>
      <w:r w:rsidRPr="007A0E07">
        <w:rPr>
          <w:i/>
        </w:rPr>
        <w:t xml:space="preserve"> D.C., USA) with the help of</w:t>
      </w:r>
    </w:p>
    <w:p w14:paraId="0DD8FB4E" w14:textId="77777777" w:rsidR="005D7BBD" w:rsidRPr="007A0E07" w:rsidRDefault="005D7BBD" w:rsidP="005D7BBD">
      <w:pPr>
        <w:jc w:val="center"/>
        <w:rPr>
          <w:i/>
        </w:rPr>
      </w:pPr>
      <w:r w:rsidRPr="007A0E07">
        <w:rPr>
          <w:i/>
        </w:rPr>
        <w:t>Research Grants 18/19 from the Catholic University of San Antonio (Murcia, Spain)</w:t>
      </w:r>
    </w:p>
    <w:p w14:paraId="582D95CF" w14:textId="77777777" w:rsidR="005D7BBD" w:rsidRPr="007A0E07" w:rsidRDefault="005D7BBD" w:rsidP="005D7BBD">
      <w:pPr>
        <w:jc w:val="center"/>
        <w:rPr>
          <w:sz w:val="28"/>
          <w:szCs w:val="28"/>
        </w:rPr>
      </w:pPr>
    </w:p>
    <w:p w14:paraId="67D9020F" w14:textId="77777777" w:rsidR="005D7BBD" w:rsidRPr="007A0E07" w:rsidRDefault="005D7BBD" w:rsidP="005D7BBD">
      <w:pPr>
        <w:jc w:val="center"/>
        <w:rPr>
          <w:sz w:val="28"/>
          <w:szCs w:val="28"/>
        </w:rPr>
      </w:pPr>
    </w:p>
    <w:p w14:paraId="0B30EDD1" w14:textId="77777777" w:rsidR="005D7BBD" w:rsidRPr="007A0E07" w:rsidRDefault="005D7BBD" w:rsidP="005D7BBD">
      <w:pPr>
        <w:jc w:val="center"/>
        <w:rPr>
          <w:sz w:val="28"/>
          <w:szCs w:val="28"/>
        </w:rPr>
      </w:pPr>
    </w:p>
    <w:p w14:paraId="6F2021C5" w14:textId="77777777" w:rsidR="005D7BBD" w:rsidRPr="007A0E07" w:rsidRDefault="005D7BBD" w:rsidP="005D7BBD">
      <w:pPr>
        <w:jc w:val="center"/>
        <w:rPr>
          <w:sz w:val="28"/>
          <w:szCs w:val="28"/>
        </w:rPr>
      </w:pPr>
    </w:p>
    <w:p w14:paraId="3EBC8145" w14:textId="77777777" w:rsidR="005D7BBD" w:rsidRPr="007A0E07" w:rsidRDefault="005D7BBD" w:rsidP="005D7BBD">
      <w:pPr>
        <w:jc w:val="center"/>
        <w:rPr>
          <w:sz w:val="36"/>
          <w:szCs w:val="36"/>
        </w:rPr>
      </w:pPr>
      <w:r w:rsidRPr="007A0E07">
        <w:rPr>
          <w:sz w:val="36"/>
          <w:szCs w:val="36"/>
        </w:rPr>
        <w:t xml:space="preserve">2019 </w:t>
      </w:r>
    </w:p>
    <w:p w14:paraId="60B813E6" w14:textId="77777777" w:rsidR="005D7BBD" w:rsidRPr="007A0E07" w:rsidRDefault="005D7BBD" w:rsidP="005D7BBD">
      <w:pPr>
        <w:jc w:val="center"/>
        <w:rPr>
          <w:sz w:val="32"/>
          <w:szCs w:val="32"/>
        </w:rPr>
      </w:pPr>
    </w:p>
    <w:p w14:paraId="10E0449C" w14:textId="77777777" w:rsidR="005D7BBD" w:rsidRPr="007A0E07" w:rsidRDefault="005D7BBD" w:rsidP="005D7BBD">
      <w:pPr>
        <w:rPr>
          <w:sz w:val="32"/>
          <w:szCs w:val="32"/>
        </w:rPr>
      </w:pPr>
    </w:p>
    <w:p w14:paraId="06B4D749" w14:textId="77777777" w:rsidR="005D7BBD" w:rsidRPr="007A0E07" w:rsidRDefault="005D7BBD" w:rsidP="005D7BBD">
      <w:pPr>
        <w:rPr>
          <w:sz w:val="32"/>
          <w:szCs w:val="32"/>
        </w:rPr>
      </w:pPr>
    </w:p>
    <w:p w14:paraId="62B3D15A" w14:textId="77777777" w:rsidR="005D7BBD" w:rsidRPr="007A0E07" w:rsidRDefault="005D7BBD" w:rsidP="005D7BBD">
      <w:pPr>
        <w:rPr>
          <w:sz w:val="32"/>
          <w:szCs w:val="32"/>
        </w:rPr>
      </w:pPr>
    </w:p>
    <w:p w14:paraId="27734EA0" w14:textId="77777777" w:rsidR="005D7BBD" w:rsidRPr="007A0E07" w:rsidRDefault="005D7BBD" w:rsidP="005D7BBD">
      <w:pPr>
        <w:rPr>
          <w:sz w:val="32"/>
          <w:szCs w:val="32"/>
        </w:rPr>
      </w:pPr>
    </w:p>
    <w:p w14:paraId="0D9C1D4E" w14:textId="77777777" w:rsidR="005D7BBD" w:rsidRPr="007A0E07" w:rsidRDefault="005D7BBD" w:rsidP="005D7BBD">
      <w:pPr>
        <w:rPr>
          <w:sz w:val="32"/>
          <w:szCs w:val="32"/>
        </w:rPr>
      </w:pPr>
    </w:p>
    <w:p w14:paraId="391CF042" w14:textId="77777777" w:rsidR="005D7BBD" w:rsidRPr="007A0E07" w:rsidRDefault="005D7BBD" w:rsidP="005D7BBD">
      <w:pPr>
        <w:rPr>
          <w:sz w:val="32"/>
          <w:szCs w:val="32"/>
        </w:rPr>
      </w:pPr>
    </w:p>
    <w:p w14:paraId="2639F34A" w14:textId="77777777" w:rsidR="005D7BBD" w:rsidRPr="007A0E07" w:rsidRDefault="005D7BBD" w:rsidP="005D7BBD">
      <w:pPr>
        <w:rPr>
          <w:sz w:val="32"/>
          <w:szCs w:val="32"/>
        </w:rPr>
      </w:pPr>
    </w:p>
    <w:p w14:paraId="18371329" w14:textId="77777777" w:rsidR="005D7BBD" w:rsidRPr="007A0E07" w:rsidRDefault="005D7BBD" w:rsidP="005D7BBD">
      <w:pPr>
        <w:rPr>
          <w:sz w:val="32"/>
          <w:szCs w:val="32"/>
        </w:rPr>
      </w:pPr>
    </w:p>
    <w:p w14:paraId="13E6C4FE" w14:textId="77777777" w:rsidR="005D7BBD" w:rsidRPr="007A0E07" w:rsidRDefault="005D7BBD" w:rsidP="005D7BBD">
      <w:pPr>
        <w:rPr>
          <w:sz w:val="32"/>
          <w:szCs w:val="32"/>
        </w:rPr>
      </w:pPr>
    </w:p>
    <w:p w14:paraId="1720077D" w14:textId="77777777" w:rsidR="005D7BBD" w:rsidRPr="007A0E07" w:rsidRDefault="005D7BBD" w:rsidP="005D7BBD">
      <w:pPr>
        <w:rPr>
          <w:sz w:val="32"/>
          <w:szCs w:val="32"/>
        </w:rPr>
      </w:pPr>
    </w:p>
    <w:p w14:paraId="42CBF743" w14:textId="77777777" w:rsidR="005D7BBD" w:rsidRPr="007A0E07" w:rsidRDefault="005D7BBD" w:rsidP="005D7BBD">
      <w:pPr>
        <w:rPr>
          <w:sz w:val="32"/>
          <w:szCs w:val="32"/>
        </w:rPr>
      </w:pPr>
    </w:p>
    <w:p w14:paraId="25D9AFAA" w14:textId="77777777" w:rsidR="005D7BBD" w:rsidRPr="007A0E07" w:rsidRDefault="005D7BBD" w:rsidP="005D7BBD">
      <w:pPr>
        <w:rPr>
          <w:sz w:val="32"/>
          <w:szCs w:val="32"/>
        </w:rPr>
      </w:pPr>
    </w:p>
    <w:p w14:paraId="2B34DCEF" w14:textId="77777777" w:rsidR="005D7BBD" w:rsidRPr="007A0E07" w:rsidRDefault="005D7BBD" w:rsidP="005D7BBD">
      <w:pPr>
        <w:rPr>
          <w:rFonts w:ascii="Palatino Linotype" w:hAnsi="Palatino Linotype"/>
          <w:sz w:val="20"/>
          <w:szCs w:val="20"/>
        </w:rPr>
      </w:pPr>
    </w:p>
    <w:p w14:paraId="260C7DF0" w14:textId="7BDF6D9C" w:rsidR="005D7BBD" w:rsidRPr="007A0E07" w:rsidRDefault="002B42D9" w:rsidP="005D7BBD">
      <w:pPr>
        <w:rPr>
          <w:rFonts w:ascii="Palatino Linotype" w:hAnsi="Palatino Linotype"/>
          <w:sz w:val="20"/>
          <w:szCs w:val="20"/>
        </w:rPr>
      </w:pPr>
      <w:r>
        <w:rPr>
          <w:rFonts w:ascii="Palatino Linotype" w:hAnsi="Palatino Linotype"/>
          <w:sz w:val="20"/>
          <w:szCs w:val="20"/>
        </w:rPr>
        <w:t>This is a</w:t>
      </w:r>
      <w:r w:rsidR="005D7BBD" w:rsidRPr="007A0E07">
        <w:rPr>
          <w:rFonts w:ascii="Palatino Linotype" w:hAnsi="Palatino Linotype"/>
          <w:sz w:val="20"/>
          <w:szCs w:val="20"/>
        </w:rPr>
        <w:t xml:space="preserve"> report by José Manuel Noguera Vivo (PhD), a journalist working at the Catholic University of San Antonio (UCAM, Spain), where he is the Head of the Communication Sciences Department. This project has been supported by a research grant from UCAM to do a research stay as a Visiting Scholar at the American University of Washington (AU), USA, and the help of professor Joseph Graf at AU. </w:t>
      </w:r>
    </w:p>
    <w:p w14:paraId="4848341B" w14:textId="77777777" w:rsidR="005D7BBD" w:rsidRPr="007A0E07" w:rsidRDefault="005D7BBD" w:rsidP="005D7BBD">
      <w:pPr>
        <w:rPr>
          <w:rFonts w:ascii="Palatino Linotype" w:hAnsi="Palatino Linotype"/>
          <w:sz w:val="20"/>
          <w:szCs w:val="20"/>
        </w:rPr>
      </w:pPr>
    </w:p>
    <w:p w14:paraId="1503DA6F" w14:textId="48E0EC9D" w:rsidR="005D7BBD" w:rsidRPr="007A0E07" w:rsidRDefault="005D7BBD" w:rsidP="005D7BBD">
      <w:pPr>
        <w:rPr>
          <w:rFonts w:ascii="Palatino Linotype" w:hAnsi="Palatino Linotype"/>
          <w:sz w:val="20"/>
          <w:szCs w:val="20"/>
        </w:rPr>
      </w:pPr>
      <w:r w:rsidRPr="007A0E07">
        <w:rPr>
          <w:rFonts w:ascii="Palatino Linotype" w:hAnsi="Palatino Linotype"/>
          <w:sz w:val="20"/>
          <w:szCs w:val="20"/>
        </w:rPr>
        <w:t xml:space="preserve">Special thanks goes to those who collaborated in the interviews: the journalists at the International Center for Journalists (ICFJ), The Washington Post, AJ+ Al Jazeera Media Network, Univision, The Center for Public Integrity, The Spain Report, Newtral and Maldita. In addition, I also want to thank the whole </w:t>
      </w:r>
      <w:ins w:id="3" w:author="Joseph Graf" w:date="2019-10-14T13:47:00Z">
        <w:r w:rsidR="004D73A0">
          <w:rPr>
            <w:rFonts w:ascii="Palatino Linotype" w:hAnsi="Palatino Linotype"/>
            <w:sz w:val="20"/>
            <w:szCs w:val="20"/>
          </w:rPr>
          <w:t>f</w:t>
        </w:r>
      </w:ins>
      <w:del w:id="4" w:author="Joseph Graf" w:date="2019-10-14T13:47:00Z">
        <w:r w:rsidRPr="007A0E07" w:rsidDel="004D73A0">
          <w:rPr>
            <w:rFonts w:ascii="Palatino Linotype" w:hAnsi="Palatino Linotype"/>
            <w:sz w:val="20"/>
            <w:szCs w:val="20"/>
          </w:rPr>
          <w:delText>F</w:delText>
        </w:r>
      </w:del>
      <w:r w:rsidRPr="007A0E07">
        <w:rPr>
          <w:rFonts w:ascii="Palatino Linotype" w:hAnsi="Palatino Linotype"/>
          <w:sz w:val="20"/>
          <w:szCs w:val="20"/>
        </w:rPr>
        <w:t xml:space="preserve">aculty </w:t>
      </w:r>
      <w:del w:id="5" w:author="Joseph Graf" w:date="2019-10-14T13:47:00Z">
        <w:r w:rsidRPr="007A0E07" w:rsidDel="004D73A0">
          <w:rPr>
            <w:rFonts w:ascii="Palatino Linotype" w:hAnsi="Palatino Linotype"/>
            <w:sz w:val="20"/>
            <w:szCs w:val="20"/>
          </w:rPr>
          <w:delText xml:space="preserve">members </w:delText>
        </w:r>
      </w:del>
      <w:r w:rsidRPr="007A0E07">
        <w:rPr>
          <w:rFonts w:ascii="Palatino Linotype" w:hAnsi="Palatino Linotype"/>
          <w:sz w:val="20"/>
          <w:szCs w:val="20"/>
        </w:rPr>
        <w:t xml:space="preserve">at the School of Communication at the American University (AU-SOC), who always offered their collaboration.  </w:t>
      </w:r>
    </w:p>
    <w:p w14:paraId="4FDF9A02" w14:textId="77777777" w:rsidR="005D7BBD" w:rsidRPr="007A0E07" w:rsidRDefault="005D7BBD" w:rsidP="005D7BBD">
      <w:pPr>
        <w:rPr>
          <w:rFonts w:ascii="Palatino Linotype" w:hAnsi="Palatino Linotype"/>
          <w:sz w:val="20"/>
          <w:szCs w:val="20"/>
        </w:rPr>
      </w:pPr>
    </w:p>
    <w:p w14:paraId="502415B8" w14:textId="267078CB" w:rsidR="005D7BBD" w:rsidRPr="007A0E07" w:rsidRDefault="005D7BBD" w:rsidP="005D7BBD">
      <w:pPr>
        <w:rPr>
          <w:rFonts w:ascii="Palatino Linotype" w:hAnsi="Palatino Linotype"/>
          <w:b/>
          <w:color w:val="FF0000"/>
          <w:sz w:val="20"/>
          <w:szCs w:val="20"/>
        </w:rPr>
      </w:pPr>
      <w:r w:rsidRPr="007A0E07">
        <w:rPr>
          <w:rFonts w:ascii="Palatino Linotype" w:hAnsi="Palatino Linotype"/>
          <w:sz w:val="20"/>
          <w:szCs w:val="20"/>
        </w:rPr>
        <w:t xml:space="preserve">Special thanks also goes to colleagues and scholars who selflessly dedicated their time to talk and hold meetings. They shed light </w:t>
      </w:r>
      <w:r w:rsidR="004D73A0">
        <w:rPr>
          <w:rFonts w:ascii="Palatino Linotype" w:hAnsi="Palatino Linotype"/>
          <w:sz w:val="20"/>
          <w:szCs w:val="20"/>
        </w:rPr>
        <w:t xml:space="preserve">on many topics reflected in </w:t>
      </w:r>
      <w:del w:id="6" w:author="Joseph Graf" w:date="2019-10-14T13:48:00Z">
        <w:r w:rsidRPr="007A0E07" w:rsidDel="004D73A0">
          <w:rPr>
            <w:rFonts w:ascii="Palatino Linotype" w:hAnsi="Palatino Linotype"/>
            <w:sz w:val="20"/>
            <w:szCs w:val="20"/>
          </w:rPr>
          <w:delText>to</w:delText>
        </w:r>
        <w:r w:rsidR="00396BD3" w:rsidDel="004D73A0">
          <w:rPr>
            <w:rFonts w:ascii="Palatino Linotype" w:hAnsi="Palatino Linotype"/>
            <w:sz w:val="20"/>
            <w:szCs w:val="20"/>
          </w:rPr>
          <w:delText xml:space="preserve"> go through </w:delText>
        </w:r>
      </w:del>
      <w:r w:rsidR="00396BD3">
        <w:rPr>
          <w:rFonts w:ascii="Palatino Linotype" w:hAnsi="Palatino Linotype"/>
          <w:sz w:val="20"/>
          <w:szCs w:val="20"/>
        </w:rPr>
        <w:t>the report</w:t>
      </w:r>
      <w:del w:id="7" w:author="Joseph Graf" w:date="2019-10-14T13:48:00Z">
        <w:r w:rsidR="00396BD3" w:rsidDel="004D73A0">
          <w:rPr>
            <w:rFonts w:ascii="Palatino Linotype" w:hAnsi="Palatino Linotype"/>
            <w:sz w:val="20"/>
            <w:szCs w:val="20"/>
          </w:rPr>
          <w:delText xml:space="preserve"> in depth</w:delText>
        </w:r>
      </w:del>
      <w:r w:rsidR="00396BD3">
        <w:rPr>
          <w:rFonts w:ascii="Palatino Linotype" w:hAnsi="Palatino Linotype"/>
          <w:sz w:val="20"/>
          <w:szCs w:val="20"/>
        </w:rPr>
        <w:t>.</w:t>
      </w:r>
      <w:r w:rsidRPr="007A0E07">
        <w:rPr>
          <w:rFonts w:ascii="Palatino Linotype" w:hAnsi="Palatino Linotype"/>
          <w:sz w:val="20"/>
          <w:szCs w:val="20"/>
        </w:rPr>
        <w:t xml:space="preserve"> They are Silvio Waisbord, Saif Shahin, Ericka Menchen-Trevino, Patricia Aufderheide, Amy Eisman, Chiqui Esteban, Leonard Steinhorn, and Margaret Farley. </w:t>
      </w:r>
    </w:p>
    <w:p w14:paraId="13620944" w14:textId="77777777" w:rsidR="005D7BBD" w:rsidRPr="007A0E07" w:rsidRDefault="005D7BBD" w:rsidP="005D7BBD">
      <w:pPr>
        <w:rPr>
          <w:rFonts w:ascii="Palatino Linotype" w:hAnsi="Palatino Linotype"/>
          <w:sz w:val="20"/>
          <w:szCs w:val="20"/>
        </w:rPr>
      </w:pPr>
    </w:p>
    <w:p w14:paraId="330A2BE1" w14:textId="77777777" w:rsidR="005D7BBD" w:rsidRPr="007A0E07" w:rsidRDefault="005D7BBD" w:rsidP="005D7BBD">
      <w:pPr>
        <w:rPr>
          <w:rFonts w:ascii="Palatino Linotype" w:hAnsi="Palatino Linotype"/>
          <w:sz w:val="20"/>
          <w:szCs w:val="20"/>
        </w:rPr>
      </w:pPr>
      <w:r w:rsidRPr="007A0E07">
        <w:rPr>
          <w:rFonts w:ascii="Palatino Linotype" w:hAnsi="Palatino Linotype"/>
          <w:sz w:val="20"/>
          <w:szCs w:val="20"/>
        </w:rPr>
        <w:t xml:space="preserve">The interviews are expressions of personal opinions as journalists and they do not necessarily express the official point of view of the media where they work. Inquiries for further information about this research can be sent to jmnoguera@gmail.com or jmnoguera@ucam.edu </w:t>
      </w:r>
    </w:p>
    <w:p w14:paraId="284216BB" w14:textId="77777777" w:rsidR="005D7BBD" w:rsidRPr="007A0E07" w:rsidRDefault="005D7BBD" w:rsidP="005D7BBD">
      <w:pPr>
        <w:rPr>
          <w:sz w:val="32"/>
          <w:szCs w:val="32"/>
        </w:rPr>
      </w:pPr>
    </w:p>
    <w:p w14:paraId="0A6EBC0F" w14:textId="77777777" w:rsidR="005D7BBD" w:rsidRPr="007A0E07" w:rsidRDefault="005D7BBD" w:rsidP="005D7BBD">
      <w:pPr>
        <w:rPr>
          <w:sz w:val="32"/>
          <w:szCs w:val="32"/>
        </w:rPr>
      </w:pPr>
    </w:p>
    <w:p w14:paraId="553140CC" w14:textId="77777777" w:rsidR="005D7BBD" w:rsidRPr="007A0E07" w:rsidRDefault="005D7BBD" w:rsidP="005D7BBD">
      <w:pPr>
        <w:rPr>
          <w:rFonts w:ascii="Palatino Linotype" w:hAnsi="Palatino Linotype"/>
          <w:b/>
        </w:rPr>
      </w:pPr>
    </w:p>
    <w:p w14:paraId="5D8FB889" w14:textId="77777777" w:rsidR="005D7BBD" w:rsidRPr="007A0E07" w:rsidRDefault="005D7BBD" w:rsidP="005D7BBD">
      <w:pPr>
        <w:rPr>
          <w:rFonts w:ascii="Palatino Linotype" w:hAnsi="Palatino Linotype"/>
          <w:b/>
        </w:rPr>
      </w:pPr>
    </w:p>
    <w:p w14:paraId="6DA74538" w14:textId="77777777" w:rsidR="005D7BBD" w:rsidRPr="007A0E07" w:rsidRDefault="005D7BBD" w:rsidP="005D7BBD">
      <w:pPr>
        <w:rPr>
          <w:rFonts w:ascii="Palatino Linotype" w:hAnsi="Palatino Linotype"/>
          <w:b/>
        </w:rPr>
      </w:pPr>
    </w:p>
    <w:p w14:paraId="4517734C" w14:textId="77777777" w:rsidR="005D7BBD" w:rsidRPr="007A0E07" w:rsidRDefault="005D7BBD" w:rsidP="005D7BBD">
      <w:pPr>
        <w:rPr>
          <w:rFonts w:ascii="Palatino Linotype" w:hAnsi="Palatino Linotype"/>
          <w:b/>
        </w:rPr>
      </w:pPr>
    </w:p>
    <w:p w14:paraId="2FAF117D" w14:textId="77777777" w:rsidR="005D7BBD" w:rsidRPr="007A0E07" w:rsidRDefault="005D7BBD" w:rsidP="005D7BBD">
      <w:pPr>
        <w:rPr>
          <w:rFonts w:ascii="Palatino Linotype" w:hAnsi="Palatino Linotype"/>
          <w:b/>
        </w:rPr>
      </w:pPr>
    </w:p>
    <w:p w14:paraId="6A3EAAF2" w14:textId="77777777" w:rsidR="005D7BBD" w:rsidRPr="007A0E07" w:rsidRDefault="005D7BBD" w:rsidP="005D7BBD">
      <w:pPr>
        <w:rPr>
          <w:rFonts w:ascii="Palatino Linotype" w:hAnsi="Palatino Linotype"/>
          <w:b/>
        </w:rPr>
      </w:pPr>
    </w:p>
    <w:p w14:paraId="0130EB25" w14:textId="77777777" w:rsidR="005D7BBD" w:rsidRPr="007A0E07" w:rsidRDefault="005D7BBD" w:rsidP="005D7BBD">
      <w:pPr>
        <w:rPr>
          <w:rFonts w:ascii="Palatino Linotype" w:hAnsi="Palatino Linotype"/>
          <w:b/>
        </w:rPr>
      </w:pPr>
    </w:p>
    <w:p w14:paraId="4CB9AD21" w14:textId="77777777" w:rsidR="005D7BBD" w:rsidRPr="007A0E07" w:rsidRDefault="005D7BBD" w:rsidP="005D7BBD">
      <w:pPr>
        <w:rPr>
          <w:rFonts w:ascii="Palatino Linotype" w:hAnsi="Palatino Linotype"/>
          <w:b/>
        </w:rPr>
      </w:pPr>
    </w:p>
    <w:p w14:paraId="0A3397CB" w14:textId="77777777" w:rsidR="005D7BBD" w:rsidRPr="007A0E07" w:rsidRDefault="005D7BBD" w:rsidP="005D7BBD">
      <w:pPr>
        <w:rPr>
          <w:rFonts w:ascii="Palatino Linotype" w:hAnsi="Palatino Linotype"/>
          <w:b/>
        </w:rPr>
      </w:pPr>
    </w:p>
    <w:p w14:paraId="78530CA7" w14:textId="77777777" w:rsidR="005D7BBD" w:rsidRPr="007A0E07" w:rsidRDefault="005D7BBD" w:rsidP="005D7BBD">
      <w:pPr>
        <w:rPr>
          <w:rFonts w:ascii="Palatino Linotype" w:hAnsi="Palatino Linotype"/>
          <w:b/>
        </w:rPr>
      </w:pPr>
    </w:p>
    <w:p w14:paraId="25194E91" w14:textId="77777777" w:rsidR="005D7BBD" w:rsidRPr="007A0E07" w:rsidRDefault="005D7BBD" w:rsidP="005D7BBD">
      <w:pPr>
        <w:rPr>
          <w:rFonts w:ascii="Palatino Linotype" w:hAnsi="Palatino Linotype"/>
          <w:b/>
        </w:rPr>
      </w:pPr>
    </w:p>
    <w:p w14:paraId="56E7D9BB" w14:textId="77777777" w:rsidR="005D7BBD" w:rsidRPr="007A0E07" w:rsidRDefault="005D7BBD" w:rsidP="005D7BBD">
      <w:pPr>
        <w:rPr>
          <w:rFonts w:ascii="Palatino Linotype" w:hAnsi="Palatino Linotype"/>
          <w:b/>
        </w:rPr>
      </w:pPr>
    </w:p>
    <w:p w14:paraId="1798B899" w14:textId="77777777" w:rsidR="005D7BBD" w:rsidRPr="007A0E07" w:rsidRDefault="005D7BBD" w:rsidP="005D7BBD">
      <w:pPr>
        <w:rPr>
          <w:rFonts w:ascii="Palatino Linotype" w:hAnsi="Palatino Linotype"/>
          <w:b/>
        </w:rPr>
      </w:pPr>
    </w:p>
    <w:p w14:paraId="58EE7B01" w14:textId="77777777" w:rsidR="005D7BBD" w:rsidRPr="007A0E07" w:rsidRDefault="005D7BBD" w:rsidP="005D7BBD">
      <w:pPr>
        <w:rPr>
          <w:rFonts w:ascii="Palatino Linotype" w:hAnsi="Palatino Linotype"/>
          <w:b/>
        </w:rPr>
      </w:pPr>
    </w:p>
    <w:p w14:paraId="4FF1C2C2" w14:textId="77777777" w:rsidR="005D7BBD" w:rsidRPr="007A0E07" w:rsidRDefault="005D7BBD" w:rsidP="005D7BBD">
      <w:pPr>
        <w:rPr>
          <w:rFonts w:ascii="Palatino Linotype" w:hAnsi="Palatino Linotype"/>
          <w:b/>
        </w:rPr>
      </w:pPr>
    </w:p>
    <w:p w14:paraId="08C96DD0" w14:textId="77777777" w:rsidR="005D7BBD" w:rsidRPr="007A0E07" w:rsidRDefault="005D7BBD" w:rsidP="005D7BBD">
      <w:pPr>
        <w:rPr>
          <w:rFonts w:ascii="Palatino Linotype" w:hAnsi="Palatino Linotype"/>
          <w:b/>
        </w:rPr>
      </w:pPr>
    </w:p>
    <w:p w14:paraId="3286762B" w14:textId="77777777" w:rsidR="005D7BBD" w:rsidRPr="007A0E07" w:rsidRDefault="005D7BBD" w:rsidP="005D7BBD">
      <w:pPr>
        <w:rPr>
          <w:rFonts w:ascii="Palatino Linotype" w:hAnsi="Palatino Linotype"/>
          <w:b/>
        </w:rPr>
      </w:pPr>
    </w:p>
    <w:p w14:paraId="6B700C89" w14:textId="77777777" w:rsidR="005D7BBD" w:rsidRPr="007A0E07" w:rsidRDefault="005D7BBD" w:rsidP="005D7BBD">
      <w:pPr>
        <w:rPr>
          <w:rFonts w:ascii="Palatino Linotype" w:hAnsi="Palatino Linotype"/>
          <w:b/>
        </w:rPr>
      </w:pPr>
    </w:p>
    <w:p w14:paraId="449DD775" w14:textId="77777777" w:rsidR="005D7BBD" w:rsidRPr="007A0E07" w:rsidRDefault="005D7BBD" w:rsidP="005D7BBD">
      <w:pPr>
        <w:rPr>
          <w:rFonts w:ascii="Palatino Linotype" w:hAnsi="Palatino Linotype"/>
          <w:b/>
        </w:rPr>
      </w:pPr>
    </w:p>
    <w:p w14:paraId="765F8EB9" w14:textId="77777777" w:rsidR="005D7BBD" w:rsidRPr="007A0E07" w:rsidRDefault="005D7BBD" w:rsidP="005D7BBD">
      <w:pPr>
        <w:rPr>
          <w:rFonts w:ascii="Palatino Linotype" w:hAnsi="Palatino Linotype"/>
          <w:b/>
        </w:rPr>
      </w:pPr>
    </w:p>
    <w:p w14:paraId="4AF34CA3" w14:textId="77777777" w:rsidR="005D7BBD" w:rsidRPr="007A0E07" w:rsidRDefault="005D7BBD" w:rsidP="005D7BBD">
      <w:pPr>
        <w:rPr>
          <w:rFonts w:ascii="Palatino Linotype" w:hAnsi="Palatino Linotype"/>
          <w:b/>
        </w:rPr>
      </w:pPr>
    </w:p>
    <w:p w14:paraId="72CFE5C0" w14:textId="77777777" w:rsidR="005D7BBD" w:rsidRPr="007A0E07" w:rsidRDefault="005D7BBD" w:rsidP="005D7BBD">
      <w:pPr>
        <w:rPr>
          <w:rFonts w:ascii="Palatino Linotype" w:hAnsi="Palatino Linotype"/>
          <w:b/>
        </w:rPr>
      </w:pPr>
    </w:p>
    <w:p w14:paraId="2CADDD1B" w14:textId="77777777" w:rsidR="005D7BBD" w:rsidRPr="007A0E07" w:rsidRDefault="005D7BBD" w:rsidP="00396BD3">
      <w:pPr>
        <w:jc w:val="center"/>
        <w:outlineLvl w:val="0"/>
        <w:rPr>
          <w:rFonts w:ascii="Palatino Linotype" w:hAnsi="Palatino Linotype"/>
          <w:b/>
          <w:sz w:val="32"/>
          <w:szCs w:val="32"/>
        </w:rPr>
      </w:pPr>
      <w:r w:rsidRPr="007A0E07">
        <w:rPr>
          <w:rFonts w:ascii="Palatino Linotype" w:hAnsi="Palatino Linotype"/>
          <w:b/>
          <w:sz w:val="32"/>
          <w:szCs w:val="32"/>
        </w:rPr>
        <w:t>Index</w:t>
      </w:r>
    </w:p>
    <w:p w14:paraId="25080D15" w14:textId="77777777" w:rsidR="005D7BBD" w:rsidRPr="007A0E07" w:rsidRDefault="005D7BBD" w:rsidP="005D7BBD">
      <w:pPr>
        <w:jc w:val="center"/>
        <w:rPr>
          <w:rFonts w:ascii="Palatino Linotype" w:hAnsi="Palatino Linotype"/>
          <w:b/>
          <w:sz w:val="32"/>
          <w:szCs w:val="32"/>
          <w:u w:val="single"/>
        </w:rPr>
      </w:pPr>
    </w:p>
    <w:p w14:paraId="40EAA1EA" w14:textId="77777777" w:rsidR="005D7BBD" w:rsidRPr="007A0E07" w:rsidRDefault="005D7BBD" w:rsidP="005D7BBD">
      <w:pPr>
        <w:rPr>
          <w:rFonts w:ascii="Palatino Linotype" w:hAnsi="Palatino Linotype"/>
          <w:b/>
          <w:sz w:val="32"/>
          <w:szCs w:val="32"/>
          <w:u w:val="single"/>
        </w:rPr>
      </w:pPr>
    </w:p>
    <w:p w14:paraId="04526C32" w14:textId="2018E4A7" w:rsidR="005D7BBD" w:rsidRPr="007A0E07" w:rsidRDefault="005D7BBD" w:rsidP="005D7BBD">
      <w:pPr>
        <w:tabs>
          <w:tab w:val="right" w:pos="8505"/>
        </w:tabs>
        <w:spacing w:line="360" w:lineRule="auto"/>
        <w:rPr>
          <w:rFonts w:ascii="Palatino Linotype" w:hAnsi="Palatino Linotype"/>
          <w:b/>
        </w:rPr>
      </w:pPr>
      <w:r w:rsidRPr="007A0E07">
        <w:rPr>
          <w:rFonts w:ascii="Palatino Linotype" w:hAnsi="Palatino Linotype"/>
          <w:b/>
        </w:rPr>
        <w:t>Introduction</w:t>
      </w:r>
      <w:r w:rsidRPr="007A0E07">
        <w:rPr>
          <w:rFonts w:ascii="Palatino Linotype" w:hAnsi="Palatino Linotype"/>
          <w:b/>
        </w:rPr>
        <w:tab/>
      </w:r>
      <w:r w:rsidR="0036093A">
        <w:rPr>
          <w:rFonts w:ascii="Palatino Linotype" w:hAnsi="Palatino Linotype"/>
          <w:b/>
        </w:rPr>
        <w:t>4</w:t>
      </w:r>
      <w:del w:id="8" w:author="Usuario de Microsoft Office" w:date="2019-10-16T00:11:00Z">
        <w:r w:rsidRPr="007A0E07" w:rsidDel="0036093A">
          <w:rPr>
            <w:rFonts w:ascii="Palatino Linotype" w:hAnsi="Palatino Linotype"/>
            <w:b/>
          </w:rPr>
          <w:delText>X</w:delText>
        </w:r>
      </w:del>
    </w:p>
    <w:p w14:paraId="690D7A00" w14:textId="760894CF" w:rsidR="005D7BBD" w:rsidRPr="007A0E07" w:rsidRDefault="005D7BBD" w:rsidP="005D7BBD">
      <w:pPr>
        <w:tabs>
          <w:tab w:val="right" w:pos="8505"/>
        </w:tabs>
        <w:spacing w:line="360" w:lineRule="auto"/>
        <w:rPr>
          <w:rFonts w:ascii="Palatino Linotype" w:hAnsi="Palatino Linotype"/>
          <w:b/>
        </w:rPr>
      </w:pPr>
      <w:r w:rsidRPr="007A0E07">
        <w:rPr>
          <w:rFonts w:ascii="Palatino Linotype" w:hAnsi="Palatino Linotype"/>
          <w:b/>
        </w:rPr>
        <w:t>Research questions</w:t>
      </w:r>
      <w:r w:rsidRPr="007A0E07">
        <w:rPr>
          <w:rFonts w:ascii="Palatino Linotype" w:hAnsi="Palatino Linotype"/>
          <w:b/>
        </w:rPr>
        <w:tab/>
      </w:r>
      <w:r w:rsidR="0036093A">
        <w:rPr>
          <w:rFonts w:ascii="Palatino Linotype" w:hAnsi="Palatino Linotype"/>
          <w:b/>
        </w:rPr>
        <w:t>5</w:t>
      </w:r>
      <w:del w:id="9" w:author="Usuario de Microsoft Office" w:date="2019-10-16T00:11:00Z">
        <w:r w:rsidRPr="007A0E07" w:rsidDel="0036093A">
          <w:rPr>
            <w:rFonts w:ascii="Palatino Linotype" w:hAnsi="Palatino Linotype"/>
            <w:b/>
          </w:rPr>
          <w:delText>X</w:delText>
        </w:r>
      </w:del>
    </w:p>
    <w:p w14:paraId="450E48E9" w14:textId="28C472E8" w:rsidR="005D7BBD" w:rsidRPr="007A0E07" w:rsidRDefault="005D7BBD" w:rsidP="005D7BBD">
      <w:pPr>
        <w:tabs>
          <w:tab w:val="right" w:pos="8505"/>
        </w:tabs>
        <w:spacing w:line="360" w:lineRule="auto"/>
        <w:ind w:left="567"/>
        <w:rPr>
          <w:rFonts w:ascii="Palatino Linotype" w:hAnsi="Palatino Linotype"/>
          <w:b/>
        </w:rPr>
      </w:pPr>
      <w:r w:rsidRPr="007A0E07">
        <w:rPr>
          <w:rFonts w:ascii="Palatino Linotype" w:hAnsi="Palatino Linotype"/>
          <w:b/>
        </w:rPr>
        <w:t>1. The Media Landscape</w:t>
      </w:r>
      <w:r w:rsidRPr="007A0E07">
        <w:rPr>
          <w:rFonts w:ascii="Palatino Linotype" w:hAnsi="Palatino Linotype"/>
          <w:b/>
        </w:rPr>
        <w:tab/>
      </w:r>
      <w:r w:rsidR="0036093A">
        <w:rPr>
          <w:rFonts w:ascii="Palatino Linotype" w:hAnsi="Palatino Linotype"/>
          <w:b/>
        </w:rPr>
        <w:t>6</w:t>
      </w:r>
    </w:p>
    <w:p w14:paraId="500FF699" w14:textId="70934944" w:rsidR="005D7BBD" w:rsidRPr="007A0E07" w:rsidRDefault="005D7BBD" w:rsidP="005D7BBD">
      <w:pPr>
        <w:tabs>
          <w:tab w:val="right" w:pos="8505"/>
        </w:tabs>
        <w:spacing w:line="360" w:lineRule="auto"/>
        <w:ind w:left="567"/>
        <w:rPr>
          <w:rFonts w:ascii="Palatino Linotype" w:hAnsi="Palatino Linotype"/>
          <w:b/>
        </w:rPr>
      </w:pPr>
      <w:r w:rsidRPr="007A0E07">
        <w:rPr>
          <w:rFonts w:ascii="Palatino Linotype" w:hAnsi="Palatino Linotype"/>
          <w:b/>
        </w:rPr>
        <w:t>2. The Interviews</w:t>
      </w:r>
      <w:r w:rsidRPr="007A0E07">
        <w:rPr>
          <w:rFonts w:ascii="Palatino Linotype" w:hAnsi="Palatino Linotype"/>
          <w:b/>
        </w:rPr>
        <w:tab/>
      </w:r>
      <w:r w:rsidR="0036093A">
        <w:rPr>
          <w:rFonts w:ascii="Palatino Linotype" w:hAnsi="Palatino Linotype"/>
          <w:b/>
        </w:rPr>
        <w:t>11</w:t>
      </w:r>
      <w:del w:id="10" w:author="Usuario de Microsoft Office" w:date="2019-10-16T00:11:00Z">
        <w:r w:rsidRPr="007A0E07" w:rsidDel="0036093A">
          <w:rPr>
            <w:rFonts w:ascii="Palatino Linotype" w:hAnsi="Palatino Linotype"/>
            <w:b/>
          </w:rPr>
          <w:delText>X</w:delText>
        </w:r>
      </w:del>
    </w:p>
    <w:p w14:paraId="0F743143" w14:textId="5D6EAC3D" w:rsidR="005D7BBD" w:rsidRPr="007A0E07" w:rsidRDefault="005D7BBD" w:rsidP="005D7BBD">
      <w:pPr>
        <w:tabs>
          <w:tab w:val="right" w:pos="8505"/>
        </w:tabs>
        <w:spacing w:line="360" w:lineRule="auto"/>
        <w:ind w:left="567"/>
        <w:rPr>
          <w:rFonts w:ascii="Palatino Linotype" w:hAnsi="Palatino Linotype"/>
          <w:b/>
        </w:rPr>
      </w:pPr>
      <w:r w:rsidRPr="007A0E07">
        <w:rPr>
          <w:rFonts w:ascii="Palatino Linotype" w:hAnsi="Palatino Linotype"/>
          <w:b/>
        </w:rPr>
        <w:t>3. The Best Practices</w:t>
      </w:r>
      <w:r w:rsidRPr="007A0E07">
        <w:rPr>
          <w:rFonts w:ascii="Palatino Linotype" w:hAnsi="Palatino Linotype"/>
          <w:b/>
        </w:rPr>
        <w:tab/>
      </w:r>
      <w:r w:rsidR="0036093A">
        <w:rPr>
          <w:rFonts w:ascii="Palatino Linotype" w:hAnsi="Palatino Linotype"/>
          <w:b/>
        </w:rPr>
        <w:t>29</w:t>
      </w:r>
      <w:del w:id="11" w:author="Usuario de Microsoft Office" w:date="2019-10-16T00:11:00Z">
        <w:r w:rsidRPr="007A0E07" w:rsidDel="0036093A">
          <w:rPr>
            <w:rFonts w:ascii="Palatino Linotype" w:hAnsi="Palatino Linotype"/>
            <w:b/>
          </w:rPr>
          <w:delText>X</w:delText>
        </w:r>
      </w:del>
    </w:p>
    <w:p w14:paraId="77929D78" w14:textId="79D287C8" w:rsidR="005D7BBD" w:rsidRPr="007A0E07" w:rsidRDefault="005D7BBD" w:rsidP="005D7BBD">
      <w:pPr>
        <w:tabs>
          <w:tab w:val="right" w:pos="8505"/>
        </w:tabs>
        <w:spacing w:line="360" w:lineRule="auto"/>
        <w:ind w:left="567"/>
        <w:rPr>
          <w:rFonts w:ascii="Palatino Linotype" w:hAnsi="Palatino Linotype"/>
          <w:b/>
        </w:rPr>
      </w:pPr>
      <w:r w:rsidRPr="007A0E07">
        <w:rPr>
          <w:rFonts w:ascii="Palatino Linotype" w:hAnsi="Palatino Linotype"/>
          <w:b/>
        </w:rPr>
        <w:t>4. Conclusions</w:t>
      </w:r>
      <w:r w:rsidRPr="007A0E07">
        <w:rPr>
          <w:rFonts w:ascii="Palatino Linotype" w:hAnsi="Palatino Linotype"/>
          <w:b/>
        </w:rPr>
        <w:tab/>
      </w:r>
      <w:r w:rsidR="0036093A">
        <w:rPr>
          <w:rFonts w:ascii="Palatino Linotype" w:hAnsi="Palatino Linotype"/>
          <w:b/>
        </w:rPr>
        <w:t>31</w:t>
      </w:r>
      <w:del w:id="12" w:author="Usuario de Microsoft Office" w:date="2019-10-16T00:11:00Z">
        <w:r w:rsidRPr="007A0E07" w:rsidDel="0036093A">
          <w:rPr>
            <w:rFonts w:ascii="Palatino Linotype" w:hAnsi="Palatino Linotype"/>
            <w:b/>
          </w:rPr>
          <w:delText>X</w:delText>
        </w:r>
      </w:del>
    </w:p>
    <w:p w14:paraId="4EB00565" w14:textId="1CB00BE1" w:rsidR="005D7BBD" w:rsidRPr="007A0E07" w:rsidRDefault="005D7BBD" w:rsidP="005D7BBD">
      <w:pPr>
        <w:tabs>
          <w:tab w:val="right" w:pos="8505"/>
        </w:tabs>
        <w:spacing w:line="360" w:lineRule="auto"/>
        <w:ind w:left="567"/>
        <w:rPr>
          <w:rFonts w:ascii="Palatino Linotype" w:hAnsi="Palatino Linotype"/>
          <w:b/>
        </w:rPr>
      </w:pPr>
      <w:r w:rsidRPr="007A0E07">
        <w:rPr>
          <w:rFonts w:ascii="Palatino Linotype" w:hAnsi="Palatino Linotype"/>
          <w:b/>
        </w:rPr>
        <w:t>5. References</w:t>
      </w:r>
      <w:r w:rsidRPr="007A0E07">
        <w:rPr>
          <w:rFonts w:ascii="Palatino Linotype" w:hAnsi="Palatino Linotype"/>
          <w:b/>
        </w:rPr>
        <w:tab/>
      </w:r>
      <w:r w:rsidR="0036093A">
        <w:rPr>
          <w:rFonts w:ascii="Palatino Linotype" w:hAnsi="Palatino Linotype"/>
          <w:b/>
        </w:rPr>
        <w:t>33</w:t>
      </w:r>
      <w:del w:id="13" w:author="Usuario de Microsoft Office" w:date="2019-10-16T00:11:00Z">
        <w:r w:rsidRPr="007A0E07" w:rsidDel="0036093A">
          <w:rPr>
            <w:rFonts w:ascii="Palatino Linotype" w:hAnsi="Palatino Linotype"/>
            <w:b/>
          </w:rPr>
          <w:delText>X</w:delText>
        </w:r>
      </w:del>
    </w:p>
    <w:p w14:paraId="51CBD6D2" w14:textId="77777777" w:rsidR="005D7BBD" w:rsidRPr="007A0E07" w:rsidRDefault="005D7BBD" w:rsidP="005D7BBD">
      <w:pPr>
        <w:rPr>
          <w:rFonts w:ascii="Palatino Linotype" w:hAnsi="Palatino Linotype"/>
          <w:b/>
        </w:rPr>
      </w:pPr>
    </w:p>
    <w:p w14:paraId="13FD1C0B" w14:textId="77777777" w:rsidR="005D7BBD" w:rsidRPr="007A0E07" w:rsidRDefault="005D7BBD" w:rsidP="005D7BBD">
      <w:pPr>
        <w:rPr>
          <w:rFonts w:ascii="Palatino Linotype" w:hAnsi="Palatino Linotype"/>
          <w:b/>
        </w:rPr>
      </w:pPr>
    </w:p>
    <w:p w14:paraId="70299F18" w14:textId="77777777" w:rsidR="005D7BBD" w:rsidRPr="007A0E07" w:rsidRDefault="005D7BBD" w:rsidP="005D7BBD">
      <w:pPr>
        <w:rPr>
          <w:rFonts w:ascii="Palatino Linotype" w:hAnsi="Palatino Linotype"/>
          <w:b/>
        </w:rPr>
      </w:pPr>
    </w:p>
    <w:p w14:paraId="07C95867" w14:textId="77777777" w:rsidR="005D7BBD" w:rsidRPr="007A0E07" w:rsidRDefault="005D7BBD" w:rsidP="005D7BBD">
      <w:pPr>
        <w:rPr>
          <w:rFonts w:ascii="Palatino Linotype" w:hAnsi="Palatino Linotype"/>
          <w:b/>
        </w:rPr>
      </w:pPr>
    </w:p>
    <w:p w14:paraId="5251247C" w14:textId="77777777" w:rsidR="005D7BBD" w:rsidRPr="007A0E07" w:rsidRDefault="005D7BBD" w:rsidP="005D7BBD">
      <w:pPr>
        <w:rPr>
          <w:rFonts w:ascii="Palatino Linotype" w:hAnsi="Palatino Linotype"/>
          <w:b/>
        </w:rPr>
      </w:pPr>
    </w:p>
    <w:p w14:paraId="0DF18450" w14:textId="77777777" w:rsidR="005D7BBD" w:rsidRPr="007A0E07" w:rsidRDefault="005D7BBD" w:rsidP="005D7BBD">
      <w:pPr>
        <w:rPr>
          <w:rFonts w:ascii="Palatino Linotype" w:hAnsi="Palatino Linotype"/>
          <w:b/>
        </w:rPr>
      </w:pPr>
    </w:p>
    <w:p w14:paraId="056DADAF" w14:textId="77777777" w:rsidR="005D7BBD" w:rsidRPr="007A0E07" w:rsidRDefault="005D7BBD" w:rsidP="005D7BBD">
      <w:pPr>
        <w:rPr>
          <w:rFonts w:ascii="Palatino Linotype" w:hAnsi="Palatino Linotype"/>
          <w:b/>
        </w:rPr>
      </w:pPr>
    </w:p>
    <w:p w14:paraId="5BACC407" w14:textId="77777777" w:rsidR="005D7BBD" w:rsidRPr="007A0E07" w:rsidRDefault="005D7BBD" w:rsidP="005D7BBD">
      <w:pPr>
        <w:rPr>
          <w:rFonts w:ascii="Palatino Linotype" w:hAnsi="Palatino Linotype"/>
          <w:b/>
        </w:rPr>
      </w:pPr>
    </w:p>
    <w:p w14:paraId="0DE915E4" w14:textId="77777777" w:rsidR="005D7BBD" w:rsidRPr="007A0E07" w:rsidRDefault="005D7BBD" w:rsidP="005D7BBD">
      <w:pPr>
        <w:rPr>
          <w:rFonts w:ascii="Palatino Linotype" w:hAnsi="Palatino Linotype"/>
          <w:b/>
        </w:rPr>
      </w:pPr>
    </w:p>
    <w:p w14:paraId="41F97B08" w14:textId="77777777" w:rsidR="005D7BBD" w:rsidRPr="007A0E07" w:rsidRDefault="005D7BBD" w:rsidP="005D7BBD">
      <w:pPr>
        <w:rPr>
          <w:rFonts w:ascii="Palatino Linotype" w:hAnsi="Palatino Linotype"/>
          <w:b/>
        </w:rPr>
      </w:pPr>
    </w:p>
    <w:p w14:paraId="1AF1CC62" w14:textId="77777777" w:rsidR="005D7BBD" w:rsidRPr="007A0E07" w:rsidRDefault="005D7BBD" w:rsidP="005D7BBD">
      <w:pPr>
        <w:rPr>
          <w:rFonts w:ascii="Palatino Linotype" w:hAnsi="Palatino Linotype"/>
          <w:b/>
        </w:rPr>
      </w:pPr>
    </w:p>
    <w:p w14:paraId="493A8359" w14:textId="77777777" w:rsidR="005D7BBD" w:rsidRPr="007A0E07" w:rsidRDefault="005D7BBD" w:rsidP="005D7BBD">
      <w:pPr>
        <w:rPr>
          <w:rFonts w:ascii="Palatino Linotype" w:hAnsi="Palatino Linotype"/>
          <w:b/>
        </w:rPr>
      </w:pPr>
    </w:p>
    <w:p w14:paraId="64CDCC90" w14:textId="77777777" w:rsidR="005D7BBD" w:rsidRPr="007A0E07" w:rsidRDefault="005D7BBD" w:rsidP="005D7BBD">
      <w:pPr>
        <w:rPr>
          <w:rFonts w:ascii="Palatino Linotype" w:hAnsi="Palatino Linotype"/>
          <w:b/>
        </w:rPr>
      </w:pPr>
    </w:p>
    <w:p w14:paraId="462DAB58" w14:textId="77777777" w:rsidR="005D7BBD" w:rsidRPr="007A0E07" w:rsidRDefault="005D7BBD" w:rsidP="005D7BBD">
      <w:pPr>
        <w:rPr>
          <w:rFonts w:ascii="Palatino Linotype" w:hAnsi="Palatino Linotype"/>
          <w:b/>
        </w:rPr>
      </w:pPr>
    </w:p>
    <w:p w14:paraId="6113328C" w14:textId="77777777" w:rsidR="005D7BBD" w:rsidRPr="007A0E07" w:rsidRDefault="005D7BBD" w:rsidP="005D7BBD">
      <w:pPr>
        <w:rPr>
          <w:rFonts w:ascii="Palatino Linotype" w:hAnsi="Palatino Linotype"/>
          <w:b/>
        </w:rPr>
      </w:pPr>
    </w:p>
    <w:p w14:paraId="38870E0F" w14:textId="77777777" w:rsidR="005D7BBD" w:rsidRPr="007A0E07" w:rsidRDefault="005D7BBD" w:rsidP="005D7BBD">
      <w:pPr>
        <w:rPr>
          <w:rFonts w:ascii="Palatino Linotype" w:hAnsi="Palatino Linotype"/>
          <w:b/>
        </w:rPr>
      </w:pPr>
    </w:p>
    <w:p w14:paraId="30333030" w14:textId="77777777" w:rsidR="005D7BBD" w:rsidRPr="007A0E07" w:rsidRDefault="005D7BBD" w:rsidP="005D7BBD">
      <w:pPr>
        <w:rPr>
          <w:rFonts w:ascii="Palatino Linotype" w:hAnsi="Palatino Linotype"/>
          <w:b/>
        </w:rPr>
      </w:pPr>
    </w:p>
    <w:p w14:paraId="36CC7A01" w14:textId="77777777" w:rsidR="005D7BBD" w:rsidRPr="007A0E07" w:rsidRDefault="005D7BBD" w:rsidP="005D7BBD">
      <w:pPr>
        <w:rPr>
          <w:rFonts w:ascii="Palatino Linotype" w:hAnsi="Palatino Linotype"/>
          <w:b/>
        </w:rPr>
      </w:pPr>
    </w:p>
    <w:p w14:paraId="5D7146A9" w14:textId="77777777" w:rsidR="005D7BBD" w:rsidRPr="007A0E07" w:rsidRDefault="005D7BBD" w:rsidP="005D7BBD">
      <w:pPr>
        <w:rPr>
          <w:rFonts w:ascii="Palatino Linotype" w:hAnsi="Palatino Linotype"/>
          <w:b/>
        </w:rPr>
      </w:pPr>
    </w:p>
    <w:p w14:paraId="5DB0BA7A" w14:textId="77777777" w:rsidR="005D7BBD" w:rsidRPr="007A0E07" w:rsidRDefault="005D7BBD" w:rsidP="005D7BBD">
      <w:pPr>
        <w:rPr>
          <w:rFonts w:ascii="Palatino Linotype" w:hAnsi="Palatino Linotype"/>
          <w:b/>
        </w:rPr>
      </w:pPr>
    </w:p>
    <w:p w14:paraId="5FEEC88A" w14:textId="77777777" w:rsidR="005D7BBD" w:rsidRPr="007A0E07" w:rsidRDefault="005D7BBD" w:rsidP="005D7BBD">
      <w:pPr>
        <w:rPr>
          <w:rFonts w:ascii="Palatino Linotype" w:hAnsi="Palatino Linotype"/>
          <w:b/>
        </w:rPr>
      </w:pPr>
    </w:p>
    <w:p w14:paraId="66903763" w14:textId="77777777" w:rsidR="005D7BBD" w:rsidRPr="007A0E07" w:rsidRDefault="005D7BBD" w:rsidP="005D7BBD">
      <w:pPr>
        <w:rPr>
          <w:rFonts w:ascii="Palatino Linotype" w:hAnsi="Palatino Linotype"/>
          <w:b/>
        </w:rPr>
      </w:pPr>
    </w:p>
    <w:p w14:paraId="45A9C853" w14:textId="77777777" w:rsidR="005D7BBD" w:rsidRPr="007A0E07" w:rsidRDefault="005D7BBD" w:rsidP="005D7BBD">
      <w:pPr>
        <w:rPr>
          <w:rFonts w:ascii="Palatino Linotype" w:hAnsi="Palatino Linotype"/>
          <w:b/>
        </w:rPr>
      </w:pPr>
    </w:p>
    <w:p w14:paraId="1D76FF8E" w14:textId="77777777" w:rsidR="005D7BBD" w:rsidRPr="007A0E07" w:rsidRDefault="005D7BBD" w:rsidP="005D7BBD">
      <w:pPr>
        <w:rPr>
          <w:rFonts w:ascii="Palatino Linotype" w:hAnsi="Palatino Linotype"/>
          <w:b/>
        </w:rPr>
      </w:pPr>
    </w:p>
    <w:p w14:paraId="7936B789" w14:textId="77777777" w:rsidR="005D7BBD" w:rsidRPr="007A0E07" w:rsidRDefault="005D7BBD" w:rsidP="005D7BBD">
      <w:pPr>
        <w:rPr>
          <w:rFonts w:ascii="Palatino Linotype" w:hAnsi="Palatino Linotype"/>
          <w:b/>
        </w:rPr>
      </w:pPr>
    </w:p>
    <w:p w14:paraId="432BF184" w14:textId="77777777" w:rsidR="005D7BBD" w:rsidRPr="007A0E07" w:rsidRDefault="005D7BBD" w:rsidP="005D7BBD">
      <w:pPr>
        <w:rPr>
          <w:rFonts w:ascii="Palatino Linotype" w:hAnsi="Palatino Linotype"/>
          <w:b/>
        </w:rPr>
      </w:pPr>
    </w:p>
    <w:p w14:paraId="07DD1A6A" w14:textId="77777777" w:rsidR="005D7BBD" w:rsidRPr="007A0E07" w:rsidDel="008B5020" w:rsidRDefault="005D7BBD" w:rsidP="005D7BBD">
      <w:pPr>
        <w:rPr>
          <w:del w:id="14" w:author="Usuario de Microsoft Office" w:date="2019-10-15T23:54:00Z"/>
          <w:rFonts w:ascii="Palatino Linotype" w:hAnsi="Palatino Linotype"/>
          <w:b/>
        </w:rPr>
      </w:pPr>
    </w:p>
    <w:p w14:paraId="484B1698" w14:textId="77777777" w:rsidR="005D7BBD" w:rsidRPr="007A0E07" w:rsidDel="008B5020" w:rsidRDefault="005D7BBD" w:rsidP="005D7BBD">
      <w:pPr>
        <w:rPr>
          <w:del w:id="15" w:author="Usuario de Microsoft Office" w:date="2019-10-15T23:54:00Z"/>
          <w:rFonts w:ascii="Palatino Linotype" w:hAnsi="Palatino Linotype"/>
          <w:b/>
        </w:rPr>
      </w:pPr>
    </w:p>
    <w:p w14:paraId="03AEA701" w14:textId="77777777" w:rsidR="005D7BBD" w:rsidRPr="007A0E07" w:rsidRDefault="005D7BBD" w:rsidP="00396BD3">
      <w:pPr>
        <w:outlineLvl w:val="0"/>
        <w:rPr>
          <w:rFonts w:ascii="Palatino Linotype" w:hAnsi="Palatino Linotype"/>
          <w:b/>
        </w:rPr>
      </w:pPr>
      <w:r w:rsidRPr="007A0E07">
        <w:rPr>
          <w:rFonts w:ascii="Palatino Linotype" w:hAnsi="Palatino Linotype"/>
          <w:b/>
        </w:rPr>
        <w:t>Introduction</w:t>
      </w:r>
    </w:p>
    <w:p w14:paraId="5E498669" w14:textId="77777777" w:rsidR="005D7BBD" w:rsidRPr="007A0E07" w:rsidRDefault="005D7BBD" w:rsidP="005D7BBD">
      <w:pPr>
        <w:rPr>
          <w:rFonts w:ascii="Palatino Linotype" w:hAnsi="Palatino Linotype"/>
          <w:b/>
        </w:rPr>
      </w:pPr>
    </w:p>
    <w:p w14:paraId="45B65B10" w14:textId="7E53A8DA" w:rsidR="005D7BBD" w:rsidRPr="007A0E07" w:rsidRDefault="00E35C2A" w:rsidP="005D7BBD">
      <w:pPr>
        <w:rPr>
          <w:rFonts w:ascii="Palatino Linotype" w:hAnsi="Palatino Linotype"/>
        </w:rPr>
      </w:pPr>
      <w:r>
        <w:rPr>
          <w:rFonts w:ascii="Palatino Linotype" w:hAnsi="Palatino Linotype"/>
        </w:rPr>
        <w:t>The job of journalists is not just longer on the internet because it ends later, it is also longer because it starts before.</w:t>
      </w:r>
      <w:commentRangeStart w:id="16"/>
      <w:del w:id="17" w:author="Usuario de Microsoft Office" w:date="2019-10-15T22:39:00Z">
        <w:r w:rsidR="005D7BBD" w:rsidDel="00E35C2A">
          <w:rPr>
            <w:rFonts w:ascii="Palatino Linotype" w:hAnsi="Palatino Linotype"/>
          </w:rPr>
          <w:delText>Not only is j</w:delText>
        </w:r>
        <w:r w:rsidR="005D7BBD" w:rsidRPr="007A0E07" w:rsidDel="00E35C2A">
          <w:rPr>
            <w:rFonts w:ascii="Palatino Linotype" w:hAnsi="Palatino Linotype"/>
          </w:rPr>
          <w:delText xml:space="preserve">ournalism bigger on the </w:delText>
        </w:r>
        <w:r w:rsidR="005D7BBD" w:rsidDel="00E35C2A">
          <w:rPr>
            <w:rFonts w:ascii="Palatino Linotype" w:hAnsi="Palatino Linotype"/>
          </w:rPr>
          <w:delText>I</w:delText>
        </w:r>
        <w:r w:rsidR="005D7BBD" w:rsidRPr="007A0E07" w:rsidDel="00E35C2A">
          <w:rPr>
            <w:rFonts w:ascii="Palatino Linotype" w:hAnsi="Palatino Linotype"/>
          </w:rPr>
          <w:delText>nternet because it ends later, it is also because it starts before too.</w:delText>
        </w:r>
        <w:commentRangeEnd w:id="16"/>
        <w:r w:rsidR="00F251B8" w:rsidDel="00E35C2A">
          <w:rPr>
            <w:rStyle w:val="Refdecomentario"/>
          </w:rPr>
          <w:commentReference w:id="16"/>
        </w:r>
      </w:del>
      <w:r w:rsidR="005D7BBD" w:rsidRPr="007A0E07">
        <w:rPr>
          <w:rFonts w:ascii="Palatino Linotype" w:hAnsi="Palatino Linotype"/>
        </w:rPr>
        <w:t xml:space="preserve"> On the </w:t>
      </w:r>
      <w:del w:id="18" w:author="Usuario de Microsoft Office" w:date="2019-10-15T22:45:00Z">
        <w:r w:rsidR="005D7BBD" w:rsidDel="006729A3">
          <w:rPr>
            <w:rFonts w:ascii="Palatino Linotype" w:hAnsi="Palatino Linotype"/>
          </w:rPr>
          <w:delText>I</w:delText>
        </w:r>
        <w:r w:rsidR="005D7BBD" w:rsidRPr="007A0E07" w:rsidDel="006729A3">
          <w:rPr>
            <w:rFonts w:ascii="Palatino Linotype" w:hAnsi="Palatino Linotype"/>
          </w:rPr>
          <w:delText>nternet</w:delText>
        </w:r>
      </w:del>
      <w:r w:rsidR="006729A3">
        <w:rPr>
          <w:rFonts w:ascii="Palatino Linotype" w:hAnsi="Palatino Linotype"/>
        </w:rPr>
        <w:t>web</w:t>
      </w:r>
      <w:r w:rsidR="005D7BBD">
        <w:rPr>
          <w:rFonts w:ascii="Palatino Linotype" w:hAnsi="Palatino Linotype"/>
        </w:rPr>
        <w:t>,</w:t>
      </w:r>
      <w:r w:rsidR="005D7BBD" w:rsidRPr="007A0E07">
        <w:rPr>
          <w:rFonts w:ascii="Palatino Linotype" w:hAnsi="Palatino Linotype"/>
        </w:rPr>
        <w:t xml:space="preserve"> on</w:t>
      </w:r>
      <w:r w:rsidR="005D7BBD">
        <w:rPr>
          <w:rFonts w:ascii="Palatino Linotype" w:hAnsi="Palatino Linotype"/>
        </w:rPr>
        <w:t xml:space="preserve"> </w:t>
      </w:r>
      <w:r w:rsidR="00F251B8">
        <w:rPr>
          <w:rFonts w:ascii="Palatino Linotype" w:hAnsi="Palatino Linotype"/>
        </w:rPr>
        <w:t>the one hand</w:t>
      </w:r>
      <w:del w:id="19" w:author="Joseph Graf" w:date="2019-10-14T13:54:00Z">
        <w:r w:rsidR="005D7BBD" w:rsidRPr="007A0E07" w:rsidDel="00F251B8">
          <w:rPr>
            <w:rFonts w:ascii="Palatino Linotype" w:hAnsi="Palatino Linotype"/>
          </w:rPr>
          <w:delText>one side</w:delText>
        </w:r>
      </w:del>
      <w:r w:rsidR="005D7BBD" w:rsidRPr="007A0E07">
        <w:rPr>
          <w:rFonts w:ascii="Palatino Linotype" w:hAnsi="Palatino Linotype"/>
        </w:rPr>
        <w:t xml:space="preserve">, a journalist can have a community even before having a </w:t>
      </w:r>
      <w:r w:rsidR="003C5FC7">
        <w:rPr>
          <w:rFonts w:ascii="Palatino Linotype" w:hAnsi="Palatino Linotype"/>
        </w:rPr>
        <w:t>journalistic product</w:t>
      </w:r>
      <w:r w:rsidR="005D7BBD" w:rsidRPr="007A0E07">
        <w:rPr>
          <w:rFonts w:ascii="Palatino Linotype" w:hAnsi="Palatino Linotype"/>
        </w:rPr>
        <w:t xml:space="preserve">. On the other </w:t>
      </w:r>
      <w:r w:rsidR="00F251B8">
        <w:rPr>
          <w:rFonts w:ascii="Palatino Linotype" w:hAnsi="Palatino Linotype"/>
        </w:rPr>
        <w:t>hand</w:t>
      </w:r>
      <w:del w:id="20" w:author="Joseph Graf" w:date="2019-10-14T13:55:00Z">
        <w:r w:rsidR="005D7BBD" w:rsidRPr="007A0E07" w:rsidDel="00F251B8">
          <w:rPr>
            <w:rFonts w:ascii="Palatino Linotype" w:hAnsi="Palatino Linotype"/>
          </w:rPr>
          <w:delText>side</w:delText>
        </w:r>
      </w:del>
      <w:r w:rsidR="005D7BBD" w:rsidRPr="007A0E07">
        <w:rPr>
          <w:rFonts w:ascii="Palatino Linotype" w:hAnsi="Palatino Linotype"/>
        </w:rPr>
        <w:t>, social recommendation</w:t>
      </w:r>
      <w:r w:rsidR="00F251B8">
        <w:rPr>
          <w:rFonts w:ascii="Palatino Linotype" w:hAnsi="Palatino Linotype"/>
        </w:rPr>
        <w:t>s</w:t>
      </w:r>
      <w:r w:rsidR="005D7BBD" w:rsidRPr="007A0E07">
        <w:rPr>
          <w:rFonts w:ascii="Palatino Linotype" w:hAnsi="Palatino Linotype"/>
        </w:rPr>
        <w:t>, incidental consumption of news and online private messages are giving a broader reach to journalism</w:t>
      </w:r>
      <w:r w:rsidR="005D7BBD">
        <w:rPr>
          <w:rFonts w:ascii="Palatino Linotype" w:hAnsi="Palatino Linotype"/>
        </w:rPr>
        <w:t>,</w:t>
      </w:r>
      <w:r w:rsidR="005D7BBD" w:rsidRPr="007A0E07">
        <w:rPr>
          <w:rFonts w:ascii="Palatino Linotype" w:hAnsi="Palatino Linotype"/>
        </w:rPr>
        <w:t xml:space="preserve"> as we know it now.  </w:t>
      </w:r>
    </w:p>
    <w:p w14:paraId="7FD04462" w14:textId="77777777" w:rsidR="005D7BBD" w:rsidRPr="007A0E07" w:rsidRDefault="005D7BBD" w:rsidP="005D7BBD">
      <w:pPr>
        <w:rPr>
          <w:rFonts w:ascii="Palatino Linotype" w:hAnsi="Palatino Linotype"/>
        </w:rPr>
      </w:pPr>
    </w:p>
    <w:p w14:paraId="73DC600E" w14:textId="09245F59" w:rsidR="005D7BBD" w:rsidRPr="007A0E07" w:rsidRDefault="00F251B8" w:rsidP="005D7BBD">
      <w:pPr>
        <w:rPr>
          <w:rFonts w:ascii="Palatino Linotype" w:hAnsi="Palatino Linotype"/>
        </w:rPr>
      </w:pPr>
      <w:r>
        <w:rPr>
          <w:rFonts w:ascii="Palatino Linotype" w:hAnsi="Palatino Linotype"/>
        </w:rPr>
        <w:t xml:space="preserve">Because </w:t>
      </w:r>
      <w:del w:id="21" w:author="Joseph Graf" w:date="2019-10-14T13:55:00Z">
        <w:r w:rsidR="005D7BBD" w:rsidRPr="007A0E07" w:rsidDel="00F251B8">
          <w:rPr>
            <w:rFonts w:ascii="Palatino Linotype" w:hAnsi="Palatino Linotype"/>
          </w:rPr>
          <w:delText xml:space="preserve">As </w:delText>
        </w:r>
      </w:del>
      <w:r w:rsidR="005D7BBD" w:rsidRPr="007A0E07">
        <w:rPr>
          <w:rFonts w:ascii="Palatino Linotype" w:hAnsi="Palatino Linotype"/>
        </w:rPr>
        <w:t>publishing is not the end of the journalistic routine, the whole process now is longer</w:t>
      </w:r>
      <w:r>
        <w:rPr>
          <w:rFonts w:ascii="Palatino Linotype" w:hAnsi="Palatino Linotype"/>
        </w:rPr>
        <w:t>. Y</w:t>
      </w:r>
      <w:del w:id="22" w:author="Joseph Graf" w:date="2019-10-14T13:55:00Z">
        <w:r w:rsidR="005D7BBD" w:rsidRPr="007A0E07" w:rsidDel="00F251B8">
          <w:rPr>
            <w:rFonts w:ascii="Palatino Linotype" w:hAnsi="Palatino Linotype"/>
          </w:rPr>
          <w:delText>, y</w:delText>
        </w:r>
      </w:del>
      <w:r w:rsidR="005D7BBD" w:rsidRPr="007A0E07">
        <w:rPr>
          <w:rFonts w:ascii="Palatino Linotype" w:hAnsi="Palatino Linotype"/>
        </w:rPr>
        <w:t>ou cannot fully understand what “news” means for people if you do not understand how and why they are sharing the news on online private platforms. Private messaging networks are adding new challenges to journalists and the media. When we are talking about online private environments, issues such as sources, fact-che</w:t>
      </w:r>
      <w:r w:rsidR="005D7BBD">
        <w:rPr>
          <w:rFonts w:ascii="Palatino Linotype" w:hAnsi="Palatino Linotype"/>
        </w:rPr>
        <w:t>c</w:t>
      </w:r>
      <w:r w:rsidR="005D7BBD" w:rsidRPr="007A0E07">
        <w:rPr>
          <w:rFonts w:ascii="Palatino Linotype" w:hAnsi="Palatino Linotype"/>
        </w:rPr>
        <w:t xml:space="preserve">king, misinformation, privacy or (fake) news are being redefined, as well as the notions of trust, community, public service </w:t>
      </w:r>
      <w:r>
        <w:rPr>
          <w:rFonts w:ascii="Palatino Linotype" w:hAnsi="Palatino Linotype"/>
        </w:rPr>
        <w:t>and</w:t>
      </w:r>
      <w:del w:id="23" w:author="Joseph Graf" w:date="2019-10-14T13:57:00Z">
        <w:r w:rsidR="005D7BBD" w:rsidRPr="007A0E07" w:rsidDel="00F251B8">
          <w:rPr>
            <w:rFonts w:ascii="Palatino Linotype" w:hAnsi="Palatino Linotype"/>
          </w:rPr>
          <w:delText>or</w:delText>
        </w:r>
      </w:del>
      <w:r w:rsidR="005D7BBD" w:rsidRPr="007A0E07">
        <w:rPr>
          <w:rFonts w:ascii="Palatino Linotype" w:hAnsi="Palatino Linotype"/>
        </w:rPr>
        <w:t xml:space="preserve"> media literacy.  </w:t>
      </w:r>
    </w:p>
    <w:p w14:paraId="685DEE0C" w14:textId="77777777" w:rsidR="005D7BBD" w:rsidRPr="007A0E07" w:rsidRDefault="005D7BBD" w:rsidP="005D7BBD">
      <w:pPr>
        <w:rPr>
          <w:rFonts w:ascii="Palatino Linotype" w:hAnsi="Palatino Linotype"/>
        </w:rPr>
      </w:pPr>
    </w:p>
    <w:p w14:paraId="76823107" w14:textId="4C8EB09D" w:rsidR="005D7BBD" w:rsidRPr="007A0E07" w:rsidRDefault="005D7BBD" w:rsidP="005D7BBD">
      <w:pPr>
        <w:rPr>
          <w:rFonts w:ascii="Palatino Linotype" w:hAnsi="Palatino Linotype"/>
        </w:rPr>
      </w:pPr>
      <w:r w:rsidRPr="007A0E07">
        <w:rPr>
          <w:rFonts w:ascii="Palatino Linotype" w:hAnsi="Palatino Linotype"/>
        </w:rPr>
        <w:t xml:space="preserve">In 2018 the Brazilian president Jair Bolsonaro was accused of running a whole fake news campaign </w:t>
      </w:r>
      <w:r w:rsidR="00F251B8">
        <w:rPr>
          <w:rFonts w:ascii="Palatino Linotype" w:hAnsi="Palatino Linotype"/>
        </w:rPr>
        <w:t xml:space="preserve">through WhatsApp </w:t>
      </w:r>
      <w:r w:rsidRPr="007A0E07">
        <w:rPr>
          <w:rFonts w:ascii="Palatino Linotype" w:hAnsi="Palatino Linotype"/>
        </w:rPr>
        <w:t>with hundreds of millions of messages against his opponent</w:t>
      </w:r>
      <w:del w:id="24" w:author="Joseph Graf" w:date="2019-10-14T13:57:00Z">
        <w:r w:rsidDel="00F251B8">
          <w:rPr>
            <w:rFonts w:ascii="Palatino Linotype" w:hAnsi="Palatino Linotype"/>
          </w:rPr>
          <w:delText xml:space="preserve"> </w:delText>
        </w:r>
        <w:r w:rsidRPr="007A0E07" w:rsidDel="00F251B8">
          <w:rPr>
            <w:rFonts w:ascii="Palatino Linotype" w:hAnsi="Palatino Linotype"/>
          </w:rPr>
          <w:delText>through WhatsApp</w:delText>
        </w:r>
      </w:del>
      <w:r w:rsidRPr="007A0E07">
        <w:rPr>
          <w:rFonts w:ascii="Palatino Linotype" w:hAnsi="Palatino Linotype"/>
        </w:rPr>
        <w:t>. This scandal is just an example of the growing relevance of fact-che</w:t>
      </w:r>
      <w:r>
        <w:rPr>
          <w:rFonts w:ascii="Palatino Linotype" w:hAnsi="Palatino Linotype"/>
        </w:rPr>
        <w:t>c</w:t>
      </w:r>
      <w:r w:rsidRPr="007A0E07">
        <w:rPr>
          <w:rFonts w:ascii="Palatino Linotype" w:hAnsi="Palatino Linotype"/>
        </w:rPr>
        <w:t xml:space="preserve">king and the need to </w:t>
      </w:r>
      <w:r w:rsidR="00BB28D3">
        <w:rPr>
          <w:rFonts w:ascii="Palatino Linotype" w:hAnsi="Palatino Linotype"/>
        </w:rPr>
        <w:t xml:space="preserve">for </w:t>
      </w:r>
      <w:del w:id="25" w:author="Joseph Graf" w:date="2019-10-14T13:57:00Z">
        <w:r w:rsidRPr="007A0E07" w:rsidDel="00BB28D3">
          <w:rPr>
            <w:rFonts w:ascii="Palatino Linotype" w:hAnsi="Palatino Linotype"/>
          </w:rPr>
          <w:delText xml:space="preserve">adopt a role in </w:delText>
        </w:r>
      </w:del>
      <w:r w:rsidRPr="007A0E07">
        <w:rPr>
          <w:rFonts w:ascii="Palatino Linotype" w:hAnsi="Palatino Linotype"/>
        </w:rPr>
        <w:t xml:space="preserve">media literacy skills </w:t>
      </w:r>
      <w:r w:rsidR="00BB28D3">
        <w:rPr>
          <w:rFonts w:ascii="Palatino Linotype" w:hAnsi="Palatino Linotype"/>
        </w:rPr>
        <w:t xml:space="preserve">among </w:t>
      </w:r>
      <w:del w:id="26" w:author="Joseph Graf" w:date="2019-10-14T13:57:00Z">
        <w:r w:rsidRPr="007A0E07" w:rsidDel="00BB28D3">
          <w:rPr>
            <w:rFonts w:ascii="Palatino Linotype" w:hAnsi="Palatino Linotype"/>
          </w:rPr>
          <w:delText xml:space="preserve">of </w:delText>
        </w:r>
      </w:del>
      <w:r w:rsidRPr="007A0E07">
        <w:rPr>
          <w:rFonts w:ascii="Palatino Linotype" w:hAnsi="Palatino Linotype"/>
        </w:rPr>
        <w:t>users of private messaging networks</w:t>
      </w:r>
      <w:del w:id="27" w:author="Joseph Graf" w:date="2019-10-14T13:57:00Z">
        <w:r w:rsidDel="00BB28D3">
          <w:rPr>
            <w:rFonts w:ascii="Palatino Linotype" w:hAnsi="Palatino Linotype"/>
          </w:rPr>
          <w:delText xml:space="preserve"> by</w:delText>
        </w:r>
        <w:r w:rsidRPr="007A0E07" w:rsidDel="00BB28D3">
          <w:rPr>
            <w:rFonts w:ascii="Palatino Linotype" w:hAnsi="Palatino Linotype"/>
          </w:rPr>
          <w:delText xml:space="preserve"> the media</w:delText>
        </w:r>
      </w:del>
      <w:r w:rsidRPr="007A0E07">
        <w:rPr>
          <w:rFonts w:ascii="Palatino Linotype" w:hAnsi="Palatino Linotype"/>
        </w:rPr>
        <w:t xml:space="preserve">.  </w:t>
      </w:r>
    </w:p>
    <w:p w14:paraId="7B9FBE3E" w14:textId="77777777" w:rsidR="005D7BBD" w:rsidRPr="007A0E07" w:rsidRDefault="005D7BBD" w:rsidP="005D7BBD">
      <w:pPr>
        <w:rPr>
          <w:rFonts w:ascii="Palatino Linotype" w:hAnsi="Palatino Linotype"/>
        </w:rPr>
      </w:pPr>
    </w:p>
    <w:p w14:paraId="3A525586" w14:textId="436A7990" w:rsidR="005D7BBD" w:rsidRPr="007A0E07" w:rsidRDefault="005D7BBD" w:rsidP="005D7BBD">
      <w:pPr>
        <w:rPr>
          <w:rFonts w:ascii="Palatino Linotype" w:hAnsi="Palatino Linotype"/>
        </w:rPr>
      </w:pPr>
      <w:r w:rsidRPr="007A0E07">
        <w:rPr>
          <w:rFonts w:ascii="Palatino Linotype" w:hAnsi="Palatino Linotype"/>
        </w:rPr>
        <w:t xml:space="preserve">Many </w:t>
      </w:r>
      <w:r w:rsidR="00BB28D3">
        <w:rPr>
          <w:rFonts w:ascii="Palatino Linotype" w:hAnsi="Palatino Linotype"/>
        </w:rPr>
        <w:t xml:space="preserve">news </w:t>
      </w:r>
      <w:r w:rsidRPr="007A0E07">
        <w:rPr>
          <w:rFonts w:ascii="Palatino Linotype" w:hAnsi="Palatino Linotype"/>
        </w:rPr>
        <w:t xml:space="preserve">sites added a WhatsApp sharing option in their news during the last </w:t>
      </w:r>
      <w:r w:rsidR="00BB28D3">
        <w:rPr>
          <w:rFonts w:ascii="Palatino Linotype" w:hAnsi="Palatino Linotype"/>
        </w:rPr>
        <w:t xml:space="preserve">few </w:t>
      </w:r>
      <w:r w:rsidRPr="007A0E07">
        <w:rPr>
          <w:rFonts w:ascii="Palatino Linotype" w:hAnsi="Palatino Linotype"/>
        </w:rPr>
        <w:t xml:space="preserve">years (Benton, 2014) and it seems like private channels, such as this one, could </w:t>
      </w:r>
      <w:ins w:id="28" w:author="Joseph Graf" w:date="2019-10-14T13:58:00Z">
        <w:r w:rsidR="00BB28D3">
          <w:rPr>
            <w:rFonts w:ascii="Palatino Linotype" w:hAnsi="Palatino Linotype"/>
          </w:rPr>
          <w:t>be</w:t>
        </w:r>
      </w:ins>
      <w:r w:rsidRPr="007A0E07">
        <w:rPr>
          <w:rFonts w:ascii="Palatino Linotype" w:hAnsi="Palatino Linotype"/>
        </w:rPr>
        <w:t xml:space="preserve">come </w:t>
      </w:r>
      <w:del w:id="29" w:author="Joseph Graf" w:date="2019-10-14T13:58:00Z">
        <w:r w:rsidRPr="007A0E07" w:rsidDel="00BB28D3">
          <w:rPr>
            <w:rFonts w:ascii="Palatino Linotype" w:hAnsi="Palatino Linotype"/>
          </w:rPr>
          <w:delText xml:space="preserve">into being </w:delText>
        </w:r>
      </w:del>
      <w:r w:rsidRPr="007A0E07">
        <w:rPr>
          <w:rFonts w:ascii="Palatino Linotype" w:hAnsi="Palatino Linotype"/>
        </w:rPr>
        <w:t>a “major traffic driver for news sites” (</w:t>
      </w:r>
      <w:r w:rsidRPr="007A0E07">
        <w:rPr>
          <w:rFonts w:ascii="Palatino Linotype" w:hAnsi="Palatino Linotype"/>
          <w:color w:val="000000"/>
        </w:rPr>
        <w:t>Kümpel, A., Karnowski, V., &amp; Keyling, T., 2015: 10). We cannot entirely know what people are doing with news in private messaging networks, but what we can see is what the media and journalists are doing with these platforms. This report is a draft of these actions.</w:t>
      </w:r>
    </w:p>
    <w:p w14:paraId="03A7B90B" w14:textId="77777777" w:rsidR="005D7BBD" w:rsidRPr="007A0E07" w:rsidRDefault="005D7BBD" w:rsidP="005D7BBD">
      <w:pPr>
        <w:rPr>
          <w:rFonts w:ascii="Palatino Linotype" w:hAnsi="Palatino Linotype"/>
        </w:rPr>
      </w:pPr>
    </w:p>
    <w:p w14:paraId="547299C9" w14:textId="47DA764B" w:rsidR="005D7BBD" w:rsidRPr="007A0E07" w:rsidRDefault="005D7BBD" w:rsidP="005D7BBD">
      <w:pPr>
        <w:rPr>
          <w:rFonts w:ascii="Palatino Linotype" w:hAnsi="Palatino Linotype"/>
        </w:rPr>
      </w:pPr>
      <w:r w:rsidRPr="007A0E07">
        <w:rPr>
          <w:rFonts w:ascii="Palatino Linotype" w:hAnsi="Palatino Linotype"/>
        </w:rPr>
        <w:t xml:space="preserve">In news sharing research, a new broad theoretical </w:t>
      </w:r>
      <w:r w:rsidR="00BB28D3">
        <w:rPr>
          <w:rFonts w:ascii="Palatino Linotype" w:hAnsi="Palatino Linotype"/>
        </w:rPr>
        <w:t>foundation</w:t>
      </w:r>
      <w:del w:id="30" w:author="Joseph Graf" w:date="2019-10-14T13:58:00Z">
        <w:r w:rsidRPr="007A0E07" w:rsidDel="00BB28D3">
          <w:rPr>
            <w:rFonts w:ascii="Palatino Linotype" w:hAnsi="Palatino Linotype"/>
          </w:rPr>
          <w:delText>basis</w:delText>
        </w:r>
      </w:del>
      <w:r w:rsidRPr="007A0E07">
        <w:rPr>
          <w:rFonts w:ascii="Palatino Linotype" w:hAnsi="Palatino Linotype"/>
        </w:rPr>
        <w:t xml:space="preserve"> is needed</w:t>
      </w:r>
      <w:r>
        <w:rPr>
          <w:rFonts w:ascii="Palatino Linotype" w:hAnsi="Palatino Linotype"/>
        </w:rPr>
        <w:t>,</w:t>
      </w:r>
      <w:r w:rsidRPr="007A0E07">
        <w:rPr>
          <w:rFonts w:ascii="Palatino Linotype" w:hAnsi="Palatino Linotype"/>
        </w:rPr>
        <w:t xml:space="preserve"> </w:t>
      </w:r>
      <w:r>
        <w:rPr>
          <w:rFonts w:ascii="Palatino Linotype" w:hAnsi="Palatino Linotype"/>
        </w:rPr>
        <w:t>w</w:t>
      </w:r>
      <w:r w:rsidRPr="007A0E07">
        <w:rPr>
          <w:rFonts w:ascii="Palatino Linotype" w:hAnsi="Palatino Linotype"/>
        </w:rPr>
        <w:t>ith quantitative studies, digital ethnographies or uses and gratifications approach</w:t>
      </w:r>
      <w:r w:rsidR="00BB28D3">
        <w:rPr>
          <w:rFonts w:ascii="Palatino Linotype" w:hAnsi="Palatino Linotype"/>
        </w:rPr>
        <w:t>es</w:t>
      </w:r>
      <w:r w:rsidRPr="007A0E07">
        <w:rPr>
          <w:rFonts w:ascii="Palatino Linotype" w:hAnsi="Palatino Linotype"/>
        </w:rPr>
        <w:t xml:space="preserve">, and even combining </w:t>
      </w:r>
      <w:del w:id="31" w:author="Joseph Graf" w:date="2019-10-14T13:59:00Z">
        <w:r w:rsidRPr="007A0E07" w:rsidDel="00BB28D3">
          <w:rPr>
            <w:rFonts w:ascii="Palatino Linotype" w:hAnsi="Palatino Linotype"/>
          </w:rPr>
          <w:delText xml:space="preserve">all </w:delText>
        </w:r>
      </w:del>
      <w:r w:rsidRPr="007A0E07">
        <w:rPr>
          <w:rFonts w:ascii="Palatino Linotype" w:hAnsi="Palatino Linotype"/>
        </w:rPr>
        <w:t xml:space="preserve">these theories </w:t>
      </w:r>
      <w:r w:rsidR="00BB28D3">
        <w:rPr>
          <w:rFonts w:ascii="Palatino Linotype" w:hAnsi="Palatino Linotype"/>
        </w:rPr>
        <w:t>and deriving new ones.</w:t>
      </w:r>
      <w:del w:id="32" w:author="Joseph Graf" w:date="2019-10-14T13:59:00Z">
        <w:r w:rsidRPr="007A0E07" w:rsidDel="00BB28D3">
          <w:rPr>
            <w:rFonts w:ascii="Palatino Linotype" w:hAnsi="Palatino Linotype"/>
          </w:rPr>
          <w:delText>and much more</w:delText>
        </w:r>
        <w:r w:rsidDel="00BB28D3">
          <w:rPr>
            <w:rFonts w:ascii="Palatino Linotype" w:hAnsi="Palatino Linotype"/>
          </w:rPr>
          <w:delText>, to name but a few</w:delText>
        </w:r>
        <w:r w:rsidRPr="007A0E07" w:rsidDel="00BB28D3">
          <w:rPr>
            <w:rFonts w:ascii="Palatino Linotype" w:hAnsi="Palatino Linotype"/>
          </w:rPr>
          <w:delText>.</w:delText>
        </w:r>
      </w:del>
      <w:r w:rsidRPr="007A0E07">
        <w:rPr>
          <w:rFonts w:ascii="Palatino Linotype" w:hAnsi="Palatino Linotype"/>
        </w:rPr>
        <w:t xml:space="preserve"> We utilize the results of this preliminary research to </w:t>
      </w:r>
      <w:del w:id="33" w:author="Joseph Graf" w:date="2019-10-14T13:59:00Z">
        <w:r w:rsidRPr="007A0E07" w:rsidDel="00BB28D3">
          <w:rPr>
            <w:rFonts w:ascii="Palatino Linotype" w:hAnsi="Palatino Linotype"/>
          </w:rPr>
          <w:delText xml:space="preserve">shed light on the current needs and </w:delText>
        </w:r>
      </w:del>
      <w:r w:rsidRPr="007A0E07">
        <w:rPr>
          <w:rFonts w:ascii="Palatino Linotype" w:hAnsi="Palatino Linotype"/>
        </w:rPr>
        <w:t xml:space="preserve">provide insights so that journalism can be improved, </w:t>
      </w:r>
      <w:r w:rsidR="00BB28D3">
        <w:rPr>
          <w:rFonts w:ascii="Palatino Linotype" w:hAnsi="Palatino Linotype"/>
        </w:rPr>
        <w:t xml:space="preserve">and </w:t>
      </w:r>
      <w:del w:id="34" w:author="Joseph Graf" w:date="2019-10-14T13:59:00Z">
        <w:r w:rsidRPr="007A0E07" w:rsidDel="00BB28D3">
          <w:rPr>
            <w:rFonts w:ascii="Palatino Linotype" w:hAnsi="Palatino Linotype"/>
          </w:rPr>
          <w:delText xml:space="preserve">as well as the </w:delText>
        </w:r>
      </w:del>
      <w:r w:rsidRPr="007A0E07">
        <w:rPr>
          <w:rFonts w:ascii="Palatino Linotype" w:hAnsi="Palatino Linotype"/>
        </w:rPr>
        <w:t xml:space="preserve">academic research of journalism </w:t>
      </w:r>
      <w:r w:rsidR="00BB28D3">
        <w:rPr>
          <w:rFonts w:ascii="Palatino Linotype" w:hAnsi="Palatino Linotype"/>
        </w:rPr>
        <w:t xml:space="preserve">can </w:t>
      </w:r>
      <w:del w:id="35" w:author="Joseph Graf" w:date="2019-10-14T13:59:00Z">
        <w:r w:rsidRPr="007A0E07" w:rsidDel="00BB28D3">
          <w:rPr>
            <w:rFonts w:ascii="Palatino Linotype" w:hAnsi="Palatino Linotype"/>
          </w:rPr>
          <w:delText xml:space="preserve">to </w:delText>
        </w:r>
      </w:del>
      <w:r w:rsidRPr="007A0E07">
        <w:rPr>
          <w:rFonts w:ascii="Palatino Linotype" w:hAnsi="Palatino Linotype"/>
        </w:rPr>
        <w:t xml:space="preserve">move forward in news sharing research. </w:t>
      </w:r>
    </w:p>
    <w:p w14:paraId="4B82961A" w14:textId="77777777" w:rsidR="005D7BBD" w:rsidRPr="007A0E07" w:rsidRDefault="005D7BBD" w:rsidP="005D7BBD">
      <w:pPr>
        <w:rPr>
          <w:rFonts w:ascii="Palatino Linotype" w:hAnsi="Palatino Linotype"/>
        </w:rPr>
      </w:pPr>
    </w:p>
    <w:p w14:paraId="6BC5345E" w14:textId="22F8E4C1" w:rsidR="005D7BBD" w:rsidRPr="007A0E07" w:rsidRDefault="005D7BBD" w:rsidP="005D7BBD">
      <w:pPr>
        <w:rPr>
          <w:rFonts w:ascii="Palatino Linotype" w:hAnsi="Palatino Linotype"/>
        </w:rPr>
      </w:pPr>
      <w:r w:rsidRPr="007A0E07">
        <w:rPr>
          <w:rFonts w:ascii="Palatino Linotype" w:hAnsi="Palatino Linotype"/>
        </w:rPr>
        <w:t xml:space="preserve">The main goal of this executive report is to help journalists and researchers </w:t>
      </w:r>
      <w:del w:id="36" w:author="Joseph Graf" w:date="2019-10-14T13:59:00Z">
        <w:r w:rsidRPr="007A0E07" w:rsidDel="00BB28D3">
          <w:rPr>
            <w:rFonts w:ascii="Palatino Linotype" w:hAnsi="Palatino Linotype"/>
          </w:rPr>
          <w:delText xml:space="preserve">to </w:delText>
        </w:r>
      </w:del>
      <w:r w:rsidRPr="007A0E07">
        <w:rPr>
          <w:rFonts w:ascii="Palatino Linotype" w:hAnsi="Palatino Linotype"/>
        </w:rPr>
        <w:t xml:space="preserve">get a deeper understanding of the news sharing processes in private messaging apps, channels, and networks. Share it, but not in a private way. Make it as public as you can.  </w:t>
      </w:r>
    </w:p>
    <w:p w14:paraId="23598D18" w14:textId="77777777" w:rsidR="005D7BBD" w:rsidRDefault="005D7BBD" w:rsidP="006725A4">
      <w:pPr>
        <w:tabs>
          <w:tab w:val="right" w:pos="8505"/>
        </w:tabs>
        <w:spacing w:line="360" w:lineRule="auto"/>
        <w:rPr>
          <w:rFonts w:ascii="Palatino Linotype" w:hAnsi="Palatino Linotype"/>
          <w:sz w:val="32"/>
          <w:szCs w:val="32"/>
        </w:rPr>
      </w:pPr>
    </w:p>
    <w:p w14:paraId="0ABA87B8" w14:textId="77777777" w:rsidR="006725A4" w:rsidRPr="007A0E07" w:rsidDel="008B5020" w:rsidRDefault="006725A4" w:rsidP="006725A4">
      <w:pPr>
        <w:tabs>
          <w:tab w:val="right" w:pos="8505"/>
        </w:tabs>
        <w:spacing w:line="360" w:lineRule="auto"/>
        <w:rPr>
          <w:del w:id="37" w:author="Usuario de Microsoft Office" w:date="2019-10-15T23:54:00Z"/>
          <w:rFonts w:ascii="Palatino Linotype" w:hAnsi="Palatino Linotype"/>
          <w:b/>
          <w:color w:val="FF0000"/>
          <w:sz w:val="28"/>
          <w:szCs w:val="28"/>
        </w:rPr>
      </w:pPr>
    </w:p>
    <w:p w14:paraId="3D86869E" w14:textId="77777777" w:rsidR="005D7BBD" w:rsidRPr="007A0E07" w:rsidRDefault="005D7BBD" w:rsidP="00396BD3">
      <w:pPr>
        <w:tabs>
          <w:tab w:val="right" w:pos="8505"/>
        </w:tabs>
        <w:spacing w:line="360" w:lineRule="auto"/>
        <w:outlineLvl w:val="0"/>
        <w:rPr>
          <w:rFonts w:ascii="Palatino Linotype" w:hAnsi="Palatino Linotype"/>
          <w:b/>
        </w:rPr>
      </w:pPr>
      <w:r w:rsidRPr="007A0E07">
        <w:rPr>
          <w:rFonts w:ascii="Palatino Linotype" w:hAnsi="Palatino Linotype"/>
          <w:b/>
        </w:rPr>
        <w:t>Research Questions</w:t>
      </w:r>
    </w:p>
    <w:p w14:paraId="66B8D60D" w14:textId="77777777" w:rsidR="00B95C38" w:rsidRDefault="00B95C38" w:rsidP="005D7BBD">
      <w:pPr>
        <w:tabs>
          <w:tab w:val="right" w:pos="8505"/>
        </w:tabs>
        <w:spacing w:line="360" w:lineRule="auto"/>
        <w:rPr>
          <w:rFonts w:ascii="Palatino Linotype" w:hAnsi="Palatino Linotype"/>
        </w:rPr>
      </w:pPr>
    </w:p>
    <w:p w14:paraId="3D3F34AE" w14:textId="77777777" w:rsidR="00B95C38" w:rsidRPr="007A0E07" w:rsidRDefault="00B95C38" w:rsidP="00B95C38">
      <w:pPr>
        <w:tabs>
          <w:tab w:val="right" w:pos="8505"/>
        </w:tabs>
        <w:spacing w:line="360" w:lineRule="auto"/>
        <w:jc w:val="center"/>
        <w:rPr>
          <w:rFonts w:ascii="Palatino Linotype" w:hAnsi="Palatino Linotype"/>
          <w:b/>
          <w:color w:val="FF0000"/>
          <w:sz w:val="28"/>
          <w:szCs w:val="28"/>
        </w:rPr>
      </w:pPr>
      <w:r w:rsidRPr="007A0E07">
        <w:rPr>
          <w:rFonts w:ascii="Palatino Linotype" w:hAnsi="Palatino Linotype"/>
          <w:b/>
          <w:color w:val="FF0000"/>
          <w:sz w:val="28"/>
          <w:szCs w:val="28"/>
        </w:rPr>
        <w:t>[Note for designer: this page with Research Questions must have a copyleft image]</w:t>
      </w:r>
    </w:p>
    <w:p w14:paraId="5BF89BDE" w14:textId="77777777" w:rsidR="00B95C38" w:rsidRDefault="00B95C38" w:rsidP="005D7BBD">
      <w:pPr>
        <w:tabs>
          <w:tab w:val="right" w:pos="8505"/>
        </w:tabs>
        <w:spacing w:line="360" w:lineRule="auto"/>
        <w:rPr>
          <w:rFonts w:ascii="Palatino Linotype" w:hAnsi="Palatino Linotype"/>
        </w:rPr>
      </w:pPr>
    </w:p>
    <w:p w14:paraId="6B808A1C" w14:textId="77777777" w:rsidR="00B95C38" w:rsidRDefault="00B95C38" w:rsidP="005D7BBD">
      <w:pPr>
        <w:tabs>
          <w:tab w:val="right" w:pos="8505"/>
        </w:tabs>
        <w:spacing w:line="360" w:lineRule="auto"/>
        <w:rPr>
          <w:rFonts w:ascii="Palatino Linotype" w:hAnsi="Palatino Linotype"/>
        </w:rPr>
      </w:pPr>
    </w:p>
    <w:p w14:paraId="6CE73E60" w14:textId="77777777" w:rsidR="005D7BBD" w:rsidRPr="007A0E07" w:rsidRDefault="005D7BBD" w:rsidP="005D7BBD">
      <w:pPr>
        <w:tabs>
          <w:tab w:val="right" w:pos="8505"/>
        </w:tabs>
        <w:spacing w:line="360" w:lineRule="auto"/>
        <w:rPr>
          <w:rFonts w:ascii="Palatino Linotype" w:hAnsi="Palatino Linotype"/>
        </w:rPr>
      </w:pPr>
      <w:r w:rsidRPr="007A0E07">
        <w:rPr>
          <w:rFonts w:ascii="Palatino Linotype" w:hAnsi="Palatino Linotype"/>
        </w:rPr>
        <w:t xml:space="preserve">This report is </w:t>
      </w:r>
      <w:r>
        <w:rPr>
          <w:rFonts w:ascii="Palatino Linotype" w:hAnsi="Palatino Linotype"/>
        </w:rPr>
        <w:t>divided into</w:t>
      </w:r>
      <w:r w:rsidRPr="007A0E07">
        <w:rPr>
          <w:rFonts w:ascii="Palatino Linotype" w:hAnsi="Palatino Linotype"/>
        </w:rPr>
        <w:t xml:space="preserve"> the following six research questions: </w:t>
      </w:r>
    </w:p>
    <w:p w14:paraId="7E50E70D" w14:textId="77777777" w:rsidR="005D7BBD" w:rsidRDefault="005D7BBD" w:rsidP="005D7BBD">
      <w:pPr>
        <w:tabs>
          <w:tab w:val="right" w:pos="8505"/>
        </w:tabs>
        <w:spacing w:line="276" w:lineRule="auto"/>
        <w:rPr>
          <w:rFonts w:ascii="Palatino Linotype" w:hAnsi="Palatino Linotype"/>
          <w:b/>
        </w:rPr>
      </w:pPr>
    </w:p>
    <w:p w14:paraId="30F5469B" w14:textId="77777777" w:rsidR="006725A4" w:rsidRDefault="006725A4" w:rsidP="005D7BBD">
      <w:pPr>
        <w:tabs>
          <w:tab w:val="right" w:pos="8505"/>
        </w:tabs>
        <w:spacing w:line="276" w:lineRule="auto"/>
        <w:rPr>
          <w:rFonts w:ascii="Palatino Linotype" w:hAnsi="Palatino Linotype"/>
          <w:b/>
        </w:rPr>
      </w:pPr>
    </w:p>
    <w:p w14:paraId="4CA27AF4" w14:textId="77777777" w:rsidR="006725A4" w:rsidRPr="007A0E07" w:rsidRDefault="006725A4" w:rsidP="005D7BBD">
      <w:pPr>
        <w:tabs>
          <w:tab w:val="right" w:pos="8505"/>
        </w:tabs>
        <w:spacing w:line="276" w:lineRule="auto"/>
        <w:rPr>
          <w:rFonts w:ascii="Palatino Linotype" w:hAnsi="Palatino Linotype"/>
          <w:b/>
        </w:rPr>
      </w:pPr>
    </w:p>
    <w:p w14:paraId="00BCD96F" w14:textId="4B53DEB9" w:rsidR="005D7BBD" w:rsidRPr="007A0E07" w:rsidRDefault="005D7BBD" w:rsidP="005D7BBD">
      <w:pPr>
        <w:spacing w:line="276" w:lineRule="auto"/>
        <w:rPr>
          <w:rFonts w:ascii="Palatino Linotype" w:hAnsi="Palatino Linotype"/>
          <w:i/>
          <w:sz w:val="32"/>
          <w:szCs w:val="32"/>
        </w:rPr>
      </w:pPr>
      <w:r w:rsidRPr="007A0E07">
        <w:rPr>
          <w:rFonts w:ascii="Palatino Linotype" w:hAnsi="Palatino Linotype"/>
          <w:i/>
          <w:sz w:val="32"/>
          <w:szCs w:val="32"/>
        </w:rPr>
        <w:t xml:space="preserve">1) How </w:t>
      </w:r>
      <w:r w:rsidR="001721F3">
        <w:rPr>
          <w:rFonts w:ascii="Palatino Linotype" w:hAnsi="Palatino Linotype"/>
          <w:i/>
          <w:sz w:val="32"/>
          <w:szCs w:val="32"/>
        </w:rPr>
        <w:t xml:space="preserve">appropriate </w:t>
      </w:r>
      <w:commentRangeStart w:id="38"/>
      <w:del w:id="39" w:author="Usuario de Microsoft Office" w:date="2019-10-15T00:21:00Z">
        <w:r w:rsidRPr="007A0E07" w:rsidDel="001721F3">
          <w:rPr>
            <w:rFonts w:ascii="Palatino Linotype" w:hAnsi="Palatino Linotype"/>
            <w:i/>
            <w:sz w:val="32"/>
            <w:szCs w:val="32"/>
          </w:rPr>
          <w:delText>friendly</w:delText>
        </w:r>
        <w:commentRangeEnd w:id="38"/>
        <w:r w:rsidR="007B7CA8" w:rsidDel="001721F3">
          <w:rPr>
            <w:rStyle w:val="Refdecomentario"/>
          </w:rPr>
          <w:commentReference w:id="38"/>
        </w:r>
        <w:r w:rsidRPr="007A0E07" w:rsidDel="001721F3">
          <w:rPr>
            <w:rFonts w:ascii="Palatino Linotype" w:hAnsi="Palatino Linotype"/>
            <w:i/>
            <w:sz w:val="32"/>
            <w:szCs w:val="32"/>
          </w:rPr>
          <w:delText xml:space="preserve"> </w:delText>
        </w:r>
      </w:del>
      <w:r w:rsidRPr="007A0E07">
        <w:rPr>
          <w:rFonts w:ascii="Palatino Linotype" w:hAnsi="Palatino Linotype"/>
          <w:i/>
          <w:sz w:val="32"/>
          <w:szCs w:val="32"/>
        </w:rPr>
        <w:t>are private online messaging networks for journalism?</w:t>
      </w:r>
    </w:p>
    <w:p w14:paraId="67EE269A" w14:textId="77777777" w:rsidR="005D7BBD" w:rsidRPr="007A0E07" w:rsidRDefault="005D7BBD" w:rsidP="005D7BBD">
      <w:pPr>
        <w:spacing w:line="276" w:lineRule="auto"/>
        <w:rPr>
          <w:rFonts w:ascii="Palatino Linotype" w:hAnsi="Palatino Linotype"/>
          <w:i/>
          <w:sz w:val="32"/>
          <w:szCs w:val="32"/>
        </w:rPr>
      </w:pPr>
    </w:p>
    <w:p w14:paraId="364BD364" w14:textId="77777777" w:rsidR="005D7BBD" w:rsidRPr="007A0E07" w:rsidRDefault="005D7BBD" w:rsidP="005D7BBD">
      <w:pPr>
        <w:spacing w:line="276" w:lineRule="auto"/>
        <w:rPr>
          <w:rFonts w:ascii="Palatino Linotype" w:hAnsi="Palatino Linotype"/>
          <w:i/>
          <w:sz w:val="32"/>
          <w:szCs w:val="32"/>
        </w:rPr>
      </w:pPr>
      <w:r w:rsidRPr="007A0E07">
        <w:rPr>
          <w:rFonts w:ascii="Palatino Linotype" w:hAnsi="Palatino Linotype"/>
          <w:i/>
          <w:sz w:val="32"/>
          <w:szCs w:val="32"/>
        </w:rPr>
        <w:t>2) Can private messaging be useful for building trust between the media/journalists and communities?</w:t>
      </w:r>
    </w:p>
    <w:p w14:paraId="15F9626C" w14:textId="77777777" w:rsidR="005D7BBD" w:rsidRPr="007A0E07" w:rsidRDefault="005D7BBD" w:rsidP="005D7BBD">
      <w:pPr>
        <w:spacing w:line="276" w:lineRule="auto"/>
        <w:rPr>
          <w:rFonts w:ascii="Palatino Linotype" w:hAnsi="Palatino Linotype"/>
          <w:i/>
          <w:sz w:val="32"/>
          <w:szCs w:val="32"/>
        </w:rPr>
      </w:pPr>
    </w:p>
    <w:p w14:paraId="1B417A77" w14:textId="77777777" w:rsidR="005D7BBD" w:rsidRPr="007A0E07" w:rsidRDefault="005D7BBD" w:rsidP="005D7BBD">
      <w:pPr>
        <w:spacing w:line="276" w:lineRule="auto"/>
        <w:rPr>
          <w:rFonts w:ascii="Palatino Linotype" w:hAnsi="Palatino Linotype"/>
          <w:i/>
          <w:sz w:val="32"/>
          <w:szCs w:val="32"/>
        </w:rPr>
      </w:pPr>
      <w:r w:rsidRPr="007A0E07">
        <w:rPr>
          <w:rFonts w:ascii="Palatino Linotype" w:hAnsi="Palatino Linotype"/>
          <w:i/>
          <w:sz w:val="32"/>
          <w:szCs w:val="32"/>
        </w:rPr>
        <w:t>3) How can journalists use private channels/platforms to be part of a community?</w:t>
      </w:r>
    </w:p>
    <w:p w14:paraId="3A03E7AB" w14:textId="77777777" w:rsidR="005D7BBD" w:rsidRPr="007A0E07" w:rsidRDefault="005D7BBD" w:rsidP="005D7BBD">
      <w:pPr>
        <w:spacing w:line="276" w:lineRule="auto"/>
        <w:rPr>
          <w:rFonts w:ascii="Palatino Linotype" w:hAnsi="Palatino Linotype"/>
          <w:i/>
          <w:sz w:val="32"/>
          <w:szCs w:val="32"/>
        </w:rPr>
      </w:pPr>
    </w:p>
    <w:p w14:paraId="42DB6D0D" w14:textId="082D57BC" w:rsidR="005D7BBD" w:rsidRPr="007A0E07" w:rsidRDefault="005D7BBD" w:rsidP="005D7BBD">
      <w:pPr>
        <w:spacing w:line="276" w:lineRule="auto"/>
        <w:rPr>
          <w:rFonts w:ascii="Palatino Linotype" w:hAnsi="Palatino Linotype"/>
          <w:i/>
          <w:sz w:val="32"/>
          <w:szCs w:val="32"/>
        </w:rPr>
      </w:pPr>
      <w:r w:rsidRPr="007A0E07">
        <w:rPr>
          <w:rFonts w:ascii="Palatino Linotype" w:hAnsi="Palatino Linotype"/>
          <w:i/>
          <w:sz w:val="32"/>
          <w:szCs w:val="32"/>
        </w:rPr>
        <w:t>4) Wh</w:t>
      </w:r>
      <w:r w:rsidR="007B7CA8">
        <w:rPr>
          <w:rFonts w:ascii="Palatino Linotype" w:hAnsi="Palatino Linotype"/>
          <w:i/>
          <w:sz w:val="32"/>
          <w:szCs w:val="32"/>
        </w:rPr>
        <w:t>at</w:t>
      </w:r>
      <w:r w:rsidRPr="007A0E07">
        <w:rPr>
          <w:rFonts w:ascii="Palatino Linotype" w:hAnsi="Palatino Linotype"/>
          <w:i/>
          <w:sz w:val="32"/>
          <w:szCs w:val="32"/>
        </w:rPr>
        <w:t xml:space="preserve"> are the new skills that the media landscape is requiring </w:t>
      </w:r>
      <w:r w:rsidR="007B7CA8">
        <w:rPr>
          <w:rFonts w:ascii="Palatino Linotype" w:hAnsi="Palatino Linotype"/>
          <w:i/>
          <w:sz w:val="32"/>
          <w:szCs w:val="32"/>
        </w:rPr>
        <w:t>of</w:t>
      </w:r>
      <w:r w:rsidRPr="007A0E07">
        <w:rPr>
          <w:rFonts w:ascii="Palatino Linotype" w:hAnsi="Palatino Linotype"/>
          <w:i/>
          <w:sz w:val="32"/>
          <w:szCs w:val="32"/>
        </w:rPr>
        <w:t xml:space="preserve"> journalists?</w:t>
      </w:r>
    </w:p>
    <w:p w14:paraId="76F37512" w14:textId="77777777" w:rsidR="005D7BBD" w:rsidRPr="007A0E07" w:rsidRDefault="005D7BBD" w:rsidP="005D7BBD">
      <w:pPr>
        <w:spacing w:line="276" w:lineRule="auto"/>
        <w:rPr>
          <w:rFonts w:ascii="Palatino Linotype" w:hAnsi="Palatino Linotype"/>
          <w:i/>
          <w:sz w:val="32"/>
          <w:szCs w:val="32"/>
        </w:rPr>
      </w:pPr>
    </w:p>
    <w:p w14:paraId="74DF1C36" w14:textId="45CEE44B" w:rsidR="005D7BBD" w:rsidRPr="007A0E07" w:rsidRDefault="005D7BBD" w:rsidP="005D7BBD">
      <w:pPr>
        <w:spacing w:line="276" w:lineRule="auto"/>
        <w:rPr>
          <w:rFonts w:ascii="Palatino Linotype" w:hAnsi="Palatino Linotype"/>
          <w:i/>
          <w:sz w:val="32"/>
          <w:szCs w:val="32"/>
        </w:rPr>
      </w:pPr>
      <w:r w:rsidRPr="007A0E07">
        <w:rPr>
          <w:rFonts w:ascii="Palatino Linotype" w:hAnsi="Palatino Linotype"/>
          <w:i/>
          <w:sz w:val="32"/>
          <w:szCs w:val="32"/>
        </w:rPr>
        <w:t xml:space="preserve">5) What do we know about the audience </w:t>
      </w:r>
      <w:r w:rsidR="007B7CA8">
        <w:rPr>
          <w:rFonts w:ascii="Palatino Linotype" w:hAnsi="Palatino Linotype"/>
          <w:i/>
          <w:sz w:val="32"/>
          <w:szCs w:val="32"/>
        </w:rPr>
        <w:t>that</w:t>
      </w:r>
      <w:r w:rsidRPr="007A0E07">
        <w:rPr>
          <w:rFonts w:ascii="Palatino Linotype" w:hAnsi="Palatino Linotype"/>
          <w:i/>
          <w:sz w:val="32"/>
          <w:szCs w:val="32"/>
        </w:rPr>
        <w:t xml:space="preserve"> is using private messaging for News Sharing?</w:t>
      </w:r>
    </w:p>
    <w:p w14:paraId="2E4A3A61" w14:textId="77777777" w:rsidR="005D7BBD" w:rsidRPr="007A0E07" w:rsidRDefault="005D7BBD" w:rsidP="005D7BBD">
      <w:pPr>
        <w:spacing w:line="276" w:lineRule="auto"/>
        <w:rPr>
          <w:rFonts w:ascii="Palatino Linotype" w:hAnsi="Palatino Linotype"/>
          <w:i/>
          <w:sz w:val="32"/>
          <w:szCs w:val="32"/>
        </w:rPr>
      </w:pPr>
    </w:p>
    <w:p w14:paraId="70AE7154" w14:textId="494D82B2" w:rsidR="005D7BBD" w:rsidDel="008B5020" w:rsidRDefault="005D7BBD">
      <w:pPr>
        <w:spacing w:line="276" w:lineRule="auto"/>
        <w:rPr>
          <w:del w:id="40" w:author="Usuario de Microsoft Office" w:date="2019-10-15T23:55:00Z"/>
          <w:rFonts w:ascii="Palatino Linotype" w:hAnsi="Palatino Linotype"/>
          <w:i/>
          <w:sz w:val="32"/>
          <w:szCs w:val="32"/>
        </w:rPr>
        <w:pPrChange w:id="41" w:author="Usuario de Microsoft Office" w:date="2019-10-15T23:55:00Z">
          <w:pPr/>
        </w:pPrChange>
      </w:pPr>
      <w:r w:rsidRPr="007A0E07">
        <w:rPr>
          <w:rFonts w:ascii="Palatino Linotype" w:hAnsi="Palatino Linotype"/>
          <w:i/>
          <w:sz w:val="32"/>
          <w:szCs w:val="32"/>
        </w:rPr>
        <w:t xml:space="preserve">6) </w:t>
      </w:r>
      <w:r w:rsidR="001721F3">
        <w:rPr>
          <w:rFonts w:ascii="Palatino Linotype" w:hAnsi="Palatino Linotype"/>
          <w:i/>
          <w:sz w:val="32"/>
          <w:szCs w:val="32"/>
        </w:rPr>
        <w:t>What are the best media practices with private online messaging?</w:t>
      </w:r>
      <w:r w:rsidRPr="007A0E07">
        <w:rPr>
          <w:rFonts w:ascii="Palatino Linotype" w:hAnsi="Palatino Linotype"/>
          <w:i/>
          <w:sz w:val="32"/>
          <w:szCs w:val="32"/>
        </w:rPr>
        <w:t xml:space="preserve"> </w:t>
      </w:r>
    </w:p>
    <w:p w14:paraId="270380A8" w14:textId="77777777" w:rsidR="008B5020" w:rsidRPr="007A0E07" w:rsidRDefault="008B5020" w:rsidP="005D7BBD">
      <w:pPr>
        <w:spacing w:line="276" w:lineRule="auto"/>
        <w:rPr>
          <w:ins w:id="42" w:author="Usuario de Microsoft Office" w:date="2019-10-15T23:55:00Z"/>
          <w:rFonts w:ascii="Palatino Linotype" w:hAnsi="Palatino Linotype"/>
          <w:i/>
          <w:sz w:val="32"/>
          <w:szCs w:val="32"/>
        </w:rPr>
      </w:pPr>
    </w:p>
    <w:p w14:paraId="1FA17AEE" w14:textId="77777777" w:rsidR="005D7BBD" w:rsidRPr="007A0E07" w:rsidDel="008B5020" w:rsidRDefault="005D7BBD" w:rsidP="005D7BBD">
      <w:pPr>
        <w:rPr>
          <w:del w:id="43" w:author="Usuario de Microsoft Office" w:date="2019-10-15T23:55:00Z"/>
          <w:rFonts w:ascii="Palatino Linotype" w:hAnsi="Palatino Linotype"/>
          <w:b/>
        </w:rPr>
      </w:pPr>
    </w:p>
    <w:p w14:paraId="1053C9E5" w14:textId="77777777" w:rsidR="006725A4" w:rsidDel="008B5020" w:rsidRDefault="006725A4" w:rsidP="005D7BBD">
      <w:pPr>
        <w:rPr>
          <w:del w:id="44" w:author="Usuario de Microsoft Office" w:date="2019-10-15T23:55:00Z"/>
          <w:rFonts w:ascii="Palatino Linotype" w:hAnsi="Palatino Linotype"/>
          <w:b/>
        </w:rPr>
      </w:pPr>
    </w:p>
    <w:p w14:paraId="79751534" w14:textId="77777777" w:rsidR="006725A4" w:rsidDel="008B5020" w:rsidRDefault="006725A4" w:rsidP="005D7BBD">
      <w:pPr>
        <w:rPr>
          <w:del w:id="45" w:author="Usuario de Microsoft Office" w:date="2019-10-15T23:55:00Z"/>
          <w:rFonts w:ascii="Palatino Linotype" w:hAnsi="Palatino Linotype"/>
          <w:b/>
        </w:rPr>
      </w:pPr>
    </w:p>
    <w:p w14:paraId="1BBB62E1" w14:textId="77777777" w:rsidR="006725A4" w:rsidDel="008B5020" w:rsidRDefault="006725A4" w:rsidP="005D7BBD">
      <w:pPr>
        <w:rPr>
          <w:del w:id="46" w:author="Usuario de Microsoft Office" w:date="2019-10-15T23:55:00Z"/>
          <w:rFonts w:ascii="Palatino Linotype" w:hAnsi="Palatino Linotype"/>
          <w:b/>
        </w:rPr>
      </w:pPr>
    </w:p>
    <w:p w14:paraId="7ECD164B" w14:textId="77777777" w:rsidR="006725A4" w:rsidDel="008B5020" w:rsidRDefault="006725A4" w:rsidP="005D7BBD">
      <w:pPr>
        <w:rPr>
          <w:del w:id="47" w:author="Usuario de Microsoft Office" w:date="2019-10-15T23:55:00Z"/>
          <w:rFonts w:ascii="Palatino Linotype" w:hAnsi="Palatino Linotype"/>
          <w:b/>
        </w:rPr>
      </w:pPr>
    </w:p>
    <w:p w14:paraId="1CDD432B" w14:textId="77777777" w:rsidR="006725A4" w:rsidRDefault="006725A4">
      <w:pPr>
        <w:spacing w:line="276" w:lineRule="auto"/>
        <w:rPr>
          <w:rFonts w:ascii="Palatino Linotype" w:hAnsi="Palatino Linotype"/>
          <w:b/>
        </w:rPr>
        <w:pPrChange w:id="48" w:author="Usuario de Microsoft Office" w:date="2019-10-15T23:55:00Z">
          <w:pPr/>
        </w:pPrChange>
      </w:pPr>
    </w:p>
    <w:p w14:paraId="10F5BF73" w14:textId="77777777" w:rsidR="005D7BBD" w:rsidRPr="007A0E07" w:rsidRDefault="005D7BBD" w:rsidP="005D7BBD">
      <w:pPr>
        <w:rPr>
          <w:rFonts w:ascii="Palatino Linotype" w:hAnsi="Palatino Linotype"/>
          <w:b/>
        </w:rPr>
      </w:pPr>
      <w:r w:rsidRPr="007A0E07">
        <w:rPr>
          <w:rFonts w:ascii="Palatino Linotype" w:hAnsi="Palatino Linotype"/>
          <w:b/>
        </w:rPr>
        <w:t>1. The Media Landscape</w:t>
      </w:r>
    </w:p>
    <w:p w14:paraId="3EBE6117" w14:textId="77777777" w:rsidR="005D7BBD" w:rsidRPr="007A0E07" w:rsidRDefault="005D7BBD" w:rsidP="005D7BBD">
      <w:pPr>
        <w:rPr>
          <w:rFonts w:ascii="Palatino Linotype" w:hAnsi="Palatino Linotype"/>
          <w:b/>
        </w:rPr>
      </w:pPr>
    </w:p>
    <w:p w14:paraId="09F20544" w14:textId="5F824E04" w:rsidR="005D7BBD" w:rsidRDefault="0031484A" w:rsidP="00621D58">
      <w:pPr>
        <w:ind w:firstLine="567"/>
        <w:rPr>
          <w:rFonts w:ascii="Palatino Linotype" w:hAnsi="Palatino Linotype"/>
        </w:rPr>
      </w:pPr>
      <w:r>
        <w:rPr>
          <w:rFonts w:ascii="Palatino Linotype" w:hAnsi="Palatino Linotype"/>
        </w:rPr>
        <w:t>If we think about the intersection of the online world and privacy, we can see in the following figure how the last area is</w:t>
      </w:r>
      <w:r w:rsidR="005D7BBD" w:rsidRPr="007A0E07">
        <w:rPr>
          <w:rFonts w:ascii="Palatino Linotype" w:hAnsi="Palatino Linotype"/>
        </w:rPr>
        <w:t xml:space="preserve"> the newest and least researched field in journalism, despite its growing influence on issues such as fake news or political communication. </w:t>
      </w:r>
      <w:r w:rsidR="00576DF7">
        <w:rPr>
          <w:rFonts w:ascii="Palatino Linotype" w:hAnsi="Palatino Linotype"/>
        </w:rPr>
        <w:t>As it is said</w:t>
      </w:r>
      <w:commentRangeStart w:id="49"/>
      <w:r w:rsidR="005D7BBD">
        <w:rPr>
          <w:rFonts w:ascii="Palatino Linotype" w:hAnsi="Palatino Linotype"/>
        </w:rPr>
        <w:t xml:space="preserve">, </w:t>
      </w:r>
      <w:r w:rsidR="005D7BBD" w:rsidRPr="007A0E07">
        <w:rPr>
          <w:rFonts w:ascii="Palatino Linotype" w:hAnsi="Palatino Linotype"/>
        </w:rPr>
        <w:t>something does not really go</w:t>
      </w:r>
      <w:r w:rsidR="00A059C4">
        <w:rPr>
          <w:rFonts w:ascii="Palatino Linotype" w:hAnsi="Palatino Linotype"/>
        </w:rPr>
        <w:t xml:space="preserve"> completely</w:t>
      </w:r>
      <w:r w:rsidR="005D7BBD" w:rsidRPr="007A0E07">
        <w:rPr>
          <w:rFonts w:ascii="Palatino Linotype" w:hAnsi="Palatino Linotype"/>
        </w:rPr>
        <w:t xml:space="preserve"> </w:t>
      </w:r>
      <w:r w:rsidR="005D7BBD" w:rsidRPr="007A0E07">
        <w:rPr>
          <w:rFonts w:ascii="Palatino Linotype" w:hAnsi="Palatino Linotype"/>
          <w:i/>
        </w:rPr>
        <w:t>viral</w:t>
      </w:r>
      <w:r w:rsidR="005D7BBD" w:rsidRPr="007A0E07">
        <w:rPr>
          <w:rFonts w:ascii="Palatino Linotype" w:hAnsi="Palatino Linotype"/>
        </w:rPr>
        <w:t xml:space="preserve"> until it arrives </w:t>
      </w:r>
      <w:r w:rsidR="007B7CA8">
        <w:rPr>
          <w:rFonts w:ascii="Palatino Linotype" w:hAnsi="Palatino Linotype"/>
        </w:rPr>
        <w:t>in</w:t>
      </w:r>
      <w:r w:rsidR="005D7BBD" w:rsidRPr="007A0E07">
        <w:rPr>
          <w:rFonts w:ascii="Palatino Linotype" w:hAnsi="Palatino Linotype"/>
        </w:rPr>
        <w:t xml:space="preserve"> your personal private messaging networks (WhatsApp, Telegram, Direct Messages, text messaging, etc.)</w:t>
      </w:r>
      <w:r w:rsidR="00A059C4">
        <w:rPr>
          <w:rFonts w:ascii="Palatino Linotype" w:hAnsi="Palatino Linotype"/>
        </w:rPr>
        <w:t>. That is always a sign.</w:t>
      </w:r>
      <w:commentRangeEnd w:id="49"/>
      <w:r w:rsidR="000B481E">
        <w:rPr>
          <w:rStyle w:val="Refdecomentario"/>
        </w:rPr>
        <w:commentReference w:id="49"/>
      </w:r>
      <w:r w:rsidR="005D7BBD" w:rsidRPr="007A0E07">
        <w:rPr>
          <w:rFonts w:ascii="Palatino Linotype" w:hAnsi="Palatino Linotype"/>
        </w:rPr>
        <w:t xml:space="preserve"> </w:t>
      </w:r>
      <w:r w:rsidR="00A059C4">
        <w:rPr>
          <w:rFonts w:ascii="Palatino Linotype" w:hAnsi="Palatino Linotype"/>
        </w:rPr>
        <w:t xml:space="preserve">There is a paradox here of </w:t>
      </w:r>
      <w:r w:rsidR="00A059C4" w:rsidRPr="006729A3">
        <w:rPr>
          <w:rFonts w:ascii="Palatino Linotype" w:hAnsi="Palatino Linotype"/>
          <w:i/>
        </w:rPr>
        <w:t>private journalism</w:t>
      </w:r>
      <w:del w:id="50" w:author="Usuario de Microsoft Office" w:date="2019-10-15T00:35:00Z">
        <w:r w:rsidR="00A059C4" w:rsidDel="00A059C4">
          <w:rPr>
            <w:rFonts w:ascii="Palatino Linotype" w:hAnsi="Palatino Linotype"/>
          </w:rPr>
          <w:delText>”</w:delText>
        </w:r>
      </w:del>
      <w:r w:rsidR="00A059C4">
        <w:rPr>
          <w:rFonts w:ascii="Palatino Linotype" w:hAnsi="Palatino Linotype"/>
        </w:rPr>
        <w:t xml:space="preserve">, or journalism transmitted and perhaps even created within private messaging services. How do journalists pay attention to this? </w:t>
      </w:r>
      <w:r w:rsidR="005D7BBD" w:rsidRPr="007A0E07">
        <w:rPr>
          <w:rFonts w:ascii="Palatino Linotype" w:hAnsi="Palatino Linotype"/>
        </w:rPr>
        <w:t>How could they do it? It would be a kind of journalism based on enabling specific conversations and services to small communities, not just in geographical terms,</w:t>
      </w:r>
      <w:r w:rsidR="00621D58">
        <w:rPr>
          <w:rFonts w:ascii="Palatino Linotype" w:hAnsi="Palatino Linotype"/>
        </w:rPr>
        <w:t xml:space="preserve"> but communities of interest. </w:t>
      </w:r>
    </w:p>
    <w:p w14:paraId="24C0A705" w14:textId="77777777" w:rsidR="005D7BBD" w:rsidRPr="007A0E07" w:rsidRDefault="005D7BBD" w:rsidP="005D7BBD">
      <w:pPr>
        <w:rPr>
          <w:rFonts w:ascii="Palatino Linotype" w:hAnsi="Palatino Linotype"/>
        </w:rPr>
      </w:pPr>
    </w:p>
    <w:p w14:paraId="0DD42FD4" w14:textId="77777777" w:rsidR="005D7BBD" w:rsidRPr="007A0E07" w:rsidRDefault="005D7BBD" w:rsidP="005D7BBD">
      <w:pPr>
        <w:jc w:val="center"/>
        <w:rPr>
          <w:rFonts w:ascii="Palatino Linotype" w:hAnsi="Palatino Linotype"/>
        </w:rPr>
      </w:pPr>
      <w:r w:rsidRPr="00FC3AE2">
        <w:rPr>
          <w:rFonts w:ascii="Palatino Linotype" w:hAnsi="Palatino Linotype"/>
          <w:b/>
          <w:noProof/>
          <w:lang w:val="es-ES_tradnl"/>
        </w:rPr>
        <mc:AlternateContent>
          <mc:Choice Requires="wps">
            <w:drawing>
              <wp:anchor distT="0" distB="0" distL="114300" distR="114300" simplePos="0" relativeHeight="251661312" behindDoc="0" locked="0" layoutInCell="1" allowOverlap="1" wp14:anchorId="03D614EC" wp14:editId="46ED4121">
                <wp:simplePos x="0" y="0"/>
                <wp:positionH relativeFrom="column">
                  <wp:posOffset>2513965</wp:posOffset>
                </wp:positionH>
                <wp:positionV relativeFrom="paragraph">
                  <wp:posOffset>177800</wp:posOffset>
                </wp:positionV>
                <wp:extent cx="635" cy="3317240"/>
                <wp:effectExtent l="0" t="0" r="50165" b="35560"/>
                <wp:wrapNone/>
                <wp:docPr id="3" name="Conector recto 3"/>
                <wp:cNvGraphicFramePr/>
                <a:graphic xmlns:a="http://schemas.openxmlformats.org/drawingml/2006/main">
                  <a:graphicData uri="http://schemas.microsoft.com/office/word/2010/wordprocessingShape">
                    <wps:wsp>
                      <wps:cNvCnPr/>
                      <wps:spPr>
                        <a:xfrm>
                          <a:off x="0" y="0"/>
                          <a:ext cx="635" cy="331724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w16se="http://schemas.microsoft.com/office/word/2015/wordml/symex">
            <w:pict>
              <v:line w14:anchorId="4A4037D7" id="Conector recto 3"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97.95pt,14pt" to="198pt,27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" strokecolor="#4579b8 [3044]"/>
            </w:pict>
          </mc:Fallback>
        </mc:AlternateContent>
      </w:r>
      <w:r w:rsidRPr="007A0E07">
        <w:rPr>
          <w:rFonts w:ascii="Palatino Linotype" w:hAnsi="Palatino Linotype"/>
          <w:b/>
        </w:rPr>
        <w:t>1. OFFLINE</w:t>
      </w:r>
      <w:r w:rsidRPr="007A0E07">
        <w:rPr>
          <w:rFonts w:ascii="Palatino Linotype" w:hAnsi="Palatino Linotype"/>
        </w:rPr>
        <w:t xml:space="preserve"> / PUBLIC ……………………………………… 2. ONLINE/</w:t>
      </w:r>
      <w:r w:rsidRPr="007A0E07">
        <w:rPr>
          <w:rFonts w:ascii="Palatino Linotype" w:hAnsi="Palatino Linotype"/>
          <w:b/>
        </w:rPr>
        <w:t>PUBLIC</w:t>
      </w:r>
      <w:r w:rsidRPr="007A0E07">
        <w:rPr>
          <w:rFonts w:ascii="Palatino Linotype" w:hAnsi="Palatino Linotype"/>
        </w:rPr>
        <w:t xml:space="preserve"> </w:t>
      </w:r>
    </w:p>
    <w:p w14:paraId="203B96A8" w14:textId="77777777" w:rsidR="005D7BBD" w:rsidRPr="007A0E07" w:rsidRDefault="005D7BBD" w:rsidP="005D7BBD">
      <w:pPr>
        <w:jc w:val="center"/>
        <w:rPr>
          <w:rFonts w:ascii="Palatino Linotype" w:hAnsi="Palatino Linotype"/>
        </w:rPr>
      </w:pPr>
      <w:r w:rsidRPr="007A0E07">
        <w:rPr>
          <w:rFonts w:ascii="Palatino Linotype" w:hAnsi="Palatino Linotype"/>
        </w:rPr>
        <w:t>Public side</w:t>
      </w:r>
    </w:p>
    <w:p w14:paraId="290F7F2D" w14:textId="77777777" w:rsidR="005D7BBD" w:rsidRPr="007A0E07" w:rsidRDefault="005D7BBD" w:rsidP="005D7BBD">
      <w:pPr>
        <w:rPr>
          <w:rFonts w:ascii="Palatino Linotype" w:hAnsi="Palatino Linotype"/>
        </w:rPr>
      </w:pPr>
      <w:r w:rsidRPr="00FC3AE2">
        <w:rPr>
          <w:rFonts w:ascii="Palatino Linotype" w:hAnsi="Palatino Linotype"/>
          <w:noProof/>
          <w:lang w:val="es-ES_tradnl"/>
        </w:rPr>
        <mc:AlternateContent>
          <mc:Choice Requires="wps">
            <w:drawing>
              <wp:anchor distT="0" distB="0" distL="114300" distR="114300" simplePos="0" relativeHeight="251659264" behindDoc="0" locked="0" layoutInCell="1" allowOverlap="1" wp14:anchorId="16E86CF4" wp14:editId="6DA87792">
                <wp:simplePos x="0" y="0"/>
                <wp:positionH relativeFrom="column">
                  <wp:posOffset>570865</wp:posOffset>
                </wp:positionH>
                <wp:positionV relativeFrom="paragraph">
                  <wp:posOffset>111760</wp:posOffset>
                </wp:positionV>
                <wp:extent cx="3772535" cy="2514600"/>
                <wp:effectExtent l="0" t="0" r="37465" b="25400"/>
                <wp:wrapThrough wrapText="bothSides">
                  <wp:wrapPolygon edited="0">
                    <wp:start x="0" y="0"/>
                    <wp:lineTo x="0" y="21600"/>
                    <wp:lineTo x="21669" y="21600"/>
                    <wp:lineTo x="21669" y="0"/>
                    <wp:lineTo x="0" y="0"/>
                  </wp:wrapPolygon>
                </wp:wrapThrough>
                <wp:docPr id="1" name="Rectángulo 1"/>
                <wp:cNvGraphicFramePr/>
                <a:graphic xmlns:a="http://schemas.openxmlformats.org/drawingml/2006/main">
                  <a:graphicData uri="http://schemas.microsoft.com/office/word/2010/wordprocessingShape">
                    <wps:wsp>
                      <wps:cNvSpPr/>
                      <wps:spPr>
                        <a:xfrm>
                          <a:off x="0" y="0"/>
                          <a:ext cx="3772535" cy="2514600"/>
                        </a:xfrm>
                        <a:prstGeom prst="rect">
                          <a:avLst/>
                        </a:prstGeom>
                        <a:noFill/>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w16se="http://schemas.microsoft.com/office/word/2015/wordml/symex">
            <w:pict>
              <v:rect w14:anchorId="0EB5A959" id="Rectángulo 1" o:spid="_x0000_s1026" style="position:absolute;margin-left:44.95pt;margin-top:8.8pt;width:297.05pt;height:19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" filled="f" strokecolor="#f79646 [3209]" strokeweight="2pt">
                <w10:wrap type="through"/>
              </v:rect>
            </w:pict>
          </mc:Fallback>
        </mc:AlternateContent>
      </w:r>
    </w:p>
    <w:p w14:paraId="528EBA83" w14:textId="60B46300" w:rsidR="005D7BBD" w:rsidRPr="007A0E07" w:rsidRDefault="006709BE" w:rsidP="005D7BBD">
      <w:pPr>
        <w:rPr>
          <w:rFonts w:ascii="Palatino Linotype" w:hAnsi="Palatino Linotype"/>
        </w:rPr>
      </w:pPr>
      <w:ins w:id="51" w:author="Usuario de Microsoft Office" w:date="2019-10-15T00:38:00Z">
        <w:r w:rsidRPr="006729A3">
          <w:rPr>
            <w:rFonts w:ascii="Palatino Linotype" w:hAnsi="Palatino Linotype"/>
            <w:noProof/>
            <w:lang w:val="es-ES_tradnl"/>
            <w:rPrChange w:id="52" w:author="Unknown">
              <w:rPr>
                <w:noProof/>
                <w:lang w:val="es-ES_tradnl"/>
              </w:rPr>
            </w:rPrChange>
          </w:rPr>
          <mc:AlternateContent>
            <mc:Choice Requires="wps">
              <w:drawing>
                <wp:anchor distT="0" distB="0" distL="114300" distR="114300" simplePos="0" relativeHeight="251669504" behindDoc="0" locked="0" layoutInCell="1" allowOverlap="1" wp14:anchorId="763B746A" wp14:editId="43C08CB6">
                  <wp:simplePos x="0" y="0"/>
                  <wp:positionH relativeFrom="column">
                    <wp:posOffset>2745740</wp:posOffset>
                  </wp:positionH>
                  <wp:positionV relativeFrom="paragraph">
                    <wp:posOffset>175895</wp:posOffset>
                  </wp:positionV>
                  <wp:extent cx="1598930" cy="914400"/>
                  <wp:effectExtent l="0" t="0" r="0" b="0"/>
                  <wp:wrapSquare wrapText="bothSides"/>
                  <wp:docPr id="16" name="Cuadro de texto 16"/>
                  <wp:cNvGraphicFramePr/>
                  <a:graphic xmlns:a="http://schemas.openxmlformats.org/drawingml/2006/main">
                    <a:graphicData uri="http://schemas.microsoft.com/office/word/2010/wordprocessingShape">
                      <wps:wsp>
                        <wps:cNvSpPr txBox="1"/>
                        <wps:spPr>
                          <a:xfrm>
                            <a:off x="0" y="0"/>
                            <a:ext cx="1598930" cy="9144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1F93ED7D" w14:textId="2C57AF19" w:rsidR="00B95C38" w:rsidRPr="009706B3" w:rsidRDefault="00B95C38" w:rsidP="006709BE">
                              <w:pPr>
                                <w:rPr>
                                  <w:sz w:val="18"/>
                                  <w:szCs w:val="18"/>
                                  <w:lang w:val="es-ES"/>
                                </w:rPr>
                              </w:pPr>
                              <w:ins w:id="53" w:author="Usuario de Microsoft Office" w:date="2019-10-15T00:38:00Z">
                                <w:r>
                                  <w:rPr>
                                    <w:sz w:val="18"/>
                                    <w:szCs w:val="18"/>
                                    <w:lang w:val="es-ES"/>
                                  </w:rPr>
                                  <w:t>Online media and social media</w:t>
                                </w:r>
                              </w:ins>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763B746A" id="_x0000_t202" coordsize="21600,21600" o:spt="202" path="m0,0l0,21600,21600,21600,21600,0xe">
                  <v:stroke joinstyle="miter"/>
                  <v:path gradientshapeok="t" o:connecttype="rect"/>
                </v:shapetype>
                <v:shape id="Cuadro_x0020_de_x0020_texto_x0020_16" o:spid="_x0000_s1026" type="#_x0000_t202" style="position:absolute;margin-left:216.2pt;margin-top:13.85pt;width:125.9pt;height:1in;z-index:25166950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" filled="f" stroked="f">
                  <v:textbox>
                    <w:txbxContent>
                      <w:p w14:paraId="1F93ED7D" w14:textId="2C57AF19" w:rsidR="00B95C38" w:rsidRPr="009706B3" w:rsidRDefault="00B95C38" w:rsidP="006709BE">
                        <w:pPr>
                          <w:rPr>
                            <w:sz w:val="18"/>
                            <w:szCs w:val="18"/>
                            <w:lang w:val="es-ES"/>
                          </w:rPr>
                        </w:pPr>
                        <w:ins w:id="51" w:author="Usuario de Microsoft Office" w:date="2019-10-15T00:38:00Z">
                          <w:r>
                            <w:rPr>
                              <w:sz w:val="18"/>
                              <w:szCs w:val="18"/>
                              <w:lang w:val="es-ES"/>
                            </w:rPr>
                            <w:t>Online media and social media</w:t>
                          </w:r>
                        </w:ins>
                      </w:p>
                    </w:txbxContent>
                  </v:textbox>
                  <w10:wrap type="square"/>
                </v:shape>
              </w:pict>
            </mc:Fallback>
          </mc:AlternateContent>
        </w:r>
      </w:ins>
      <w:ins w:id="54" w:author="Usuario de Microsoft Office" w:date="2019-10-15T00:37:00Z">
        <w:r w:rsidRPr="006729A3">
          <w:rPr>
            <w:rFonts w:ascii="Palatino Linotype" w:hAnsi="Palatino Linotype"/>
            <w:noProof/>
            <w:lang w:val="es-ES_tradnl"/>
            <w:rPrChange w:id="55" w:author="Unknown">
              <w:rPr>
                <w:noProof/>
                <w:lang w:val="es-ES_tradnl"/>
              </w:rPr>
            </w:rPrChange>
          </w:rPr>
          <mc:AlternateContent>
            <mc:Choice Requires="wps">
              <w:drawing>
                <wp:anchor distT="0" distB="0" distL="114300" distR="114300" simplePos="0" relativeHeight="251665408" behindDoc="0" locked="0" layoutInCell="1" allowOverlap="1" wp14:anchorId="2C6A2C3F" wp14:editId="0FD429C9">
                  <wp:simplePos x="0" y="0"/>
                  <wp:positionH relativeFrom="column">
                    <wp:posOffset>1031240</wp:posOffset>
                  </wp:positionH>
                  <wp:positionV relativeFrom="paragraph">
                    <wp:posOffset>180975</wp:posOffset>
                  </wp:positionV>
                  <wp:extent cx="1256030" cy="914400"/>
                  <wp:effectExtent l="0" t="0" r="0" b="0"/>
                  <wp:wrapSquare wrapText="bothSides"/>
                  <wp:docPr id="14" name="Cuadro de texto 14"/>
                  <wp:cNvGraphicFramePr/>
                  <a:graphic xmlns:a="http://schemas.openxmlformats.org/drawingml/2006/main">
                    <a:graphicData uri="http://schemas.microsoft.com/office/word/2010/wordprocessingShape">
                      <wps:wsp>
                        <wps:cNvSpPr txBox="1"/>
                        <wps:spPr>
                          <a:xfrm>
                            <a:off x="0" y="0"/>
                            <a:ext cx="1256030" cy="9144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475191F2" w14:textId="50340FD2" w:rsidR="00B95C38" w:rsidRPr="009706B3" w:rsidRDefault="00B95C38" w:rsidP="006709BE">
                              <w:pPr>
                                <w:rPr>
                                  <w:sz w:val="18"/>
                                  <w:szCs w:val="18"/>
                                  <w:lang w:val="es-ES"/>
                                </w:rPr>
                              </w:pPr>
                              <w:ins w:id="56" w:author="Usuario de Microsoft Office" w:date="2019-10-15T00:37:00Z">
                                <w:r>
                                  <w:rPr>
                                    <w:sz w:val="18"/>
                                    <w:szCs w:val="18"/>
                                    <w:lang w:val="es-ES"/>
                                  </w:rPr>
                                  <w:t>Traditional mass media</w:t>
                                </w:r>
                              </w:ins>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anchor>
              </w:drawing>
            </mc:Choice>
            <mc:Fallback>
              <w:pict>
                <v:shape w14:anchorId="2C6A2C3F" id="Cuadro_x0020_de_x0020_texto_x0020_14" o:spid="_x0000_s1027" type="#_x0000_t202" style="position:absolute;margin-left:81.2pt;margin-top:14.25pt;width:98.9pt;height:1in;z-index:25166540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" filled="f" stroked="f">
                  <v:textbox>
                    <w:txbxContent>
                      <w:p w14:paraId="475191F2" w14:textId="50340FD2" w:rsidR="00B95C38" w:rsidRPr="009706B3" w:rsidRDefault="00B95C38" w:rsidP="006709BE">
                        <w:pPr>
                          <w:rPr>
                            <w:sz w:val="18"/>
                            <w:szCs w:val="18"/>
                            <w:lang w:val="es-ES"/>
                          </w:rPr>
                        </w:pPr>
                        <w:proofErr w:type="spellStart"/>
                        <w:ins w:id="54" w:author="Usuario de Microsoft Office" w:date="2019-10-15T00:37:00Z">
                          <w:r>
                            <w:rPr>
                              <w:sz w:val="18"/>
                              <w:szCs w:val="18"/>
                              <w:lang w:val="es-ES"/>
                            </w:rPr>
                            <w:t>Traditional</w:t>
                          </w:r>
                          <w:proofErr w:type="spellEnd"/>
                          <w:r>
                            <w:rPr>
                              <w:sz w:val="18"/>
                              <w:szCs w:val="18"/>
                              <w:lang w:val="es-ES"/>
                            </w:rPr>
                            <w:t xml:space="preserve"> </w:t>
                          </w:r>
                          <w:proofErr w:type="spellStart"/>
                          <w:r>
                            <w:rPr>
                              <w:sz w:val="18"/>
                              <w:szCs w:val="18"/>
                              <w:lang w:val="es-ES"/>
                            </w:rPr>
                            <w:t>mass</w:t>
                          </w:r>
                          <w:proofErr w:type="spellEnd"/>
                          <w:r>
                            <w:rPr>
                              <w:sz w:val="18"/>
                              <w:szCs w:val="18"/>
                              <w:lang w:val="es-ES"/>
                            </w:rPr>
                            <w:t xml:space="preserve"> media</w:t>
                          </w:r>
                        </w:ins>
                      </w:p>
                    </w:txbxContent>
                  </v:textbox>
                  <w10:wrap type="square"/>
                </v:shape>
              </w:pict>
            </mc:Fallback>
          </mc:AlternateContent>
        </w:r>
      </w:ins>
    </w:p>
    <w:p w14:paraId="48961346" w14:textId="72DE9984" w:rsidR="005D7BBD" w:rsidRPr="007A0E07" w:rsidRDefault="005D7BBD" w:rsidP="005D7BBD">
      <w:pPr>
        <w:rPr>
          <w:rFonts w:ascii="Palatino Linotype" w:hAnsi="Palatino Linotype"/>
        </w:rPr>
      </w:pPr>
    </w:p>
    <w:p w14:paraId="406E3C8C" w14:textId="36E82CA9" w:rsidR="005D7BBD" w:rsidRPr="007A0E07" w:rsidRDefault="005D7BBD" w:rsidP="005D7BBD">
      <w:pPr>
        <w:rPr>
          <w:rFonts w:ascii="Palatino Linotype" w:hAnsi="Palatino Linotype"/>
        </w:rPr>
      </w:pPr>
    </w:p>
    <w:p w14:paraId="601591B6" w14:textId="28E700A9" w:rsidR="005D7BBD" w:rsidRPr="007A0E07" w:rsidRDefault="005D7BBD" w:rsidP="005D7BBD">
      <w:pPr>
        <w:rPr>
          <w:rFonts w:ascii="Palatino Linotype" w:hAnsi="Palatino Linotype"/>
          <w:b/>
        </w:rPr>
      </w:pPr>
      <w:r w:rsidRPr="00FC3AE2">
        <w:rPr>
          <w:rFonts w:ascii="Palatino Linotype" w:hAnsi="Palatino Linotype"/>
          <w:b/>
          <w:noProof/>
          <w:lang w:val="es-ES_tradnl"/>
        </w:rPr>
        <mc:AlternateContent>
          <mc:Choice Requires="wps">
            <w:drawing>
              <wp:anchor distT="0" distB="0" distL="114300" distR="114300" simplePos="0" relativeHeight="251660288" behindDoc="0" locked="0" layoutInCell="1" allowOverlap="1" wp14:anchorId="73001F50" wp14:editId="66BE22E4">
                <wp:simplePos x="0" y="0"/>
                <wp:positionH relativeFrom="column">
                  <wp:posOffset>0</wp:posOffset>
                </wp:positionH>
                <wp:positionV relativeFrom="paragraph">
                  <wp:posOffset>546735</wp:posOffset>
                </wp:positionV>
                <wp:extent cx="5029200" cy="0"/>
                <wp:effectExtent l="0" t="0" r="25400" b="25400"/>
                <wp:wrapNone/>
                <wp:docPr id="2" name="Conector recto 2"/>
                <wp:cNvGraphicFramePr/>
                <a:graphic xmlns:a="http://schemas.openxmlformats.org/drawingml/2006/main">
                  <a:graphicData uri="http://schemas.microsoft.com/office/word/2010/wordprocessingShape">
                    <wps:wsp>
                      <wps:cNvCnPr/>
                      <wps:spPr>
                        <a:xfrm>
                          <a:off x="0" y="0"/>
                          <a:ext cx="5029200" cy="0"/>
                        </a:xfrm>
                        <a:prstGeom prst="line">
                          <a:avLst/>
                        </a:prstGeom>
                        <a:ln>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http://schemas.microsoft.com/office/drawing/2014/chartex" xmlns:w16se="http://schemas.microsoft.com/office/word/2015/wordml/symex">
            <w:pict>
              <v:line w14:anchorId="7F27544F" id="Conector recto 2"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0,43.05pt" to="396pt,4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" strokecolor="#4f81bd [3204]"/>
            </w:pict>
          </mc:Fallback>
        </mc:AlternateContent>
      </w:r>
    </w:p>
    <w:p w14:paraId="3683DE91" w14:textId="71644BA8" w:rsidR="005D7BBD" w:rsidRPr="007A0E07" w:rsidRDefault="005D7BBD" w:rsidP="005D7BBD">
      <w:pPr>
        <w:rPr>
          <w:rFonts w:ascii="Palatino Linotype" w:hAnsi="Palatino Linotype"/>
          <w:sz w:val="20"/>
          <w:szCs w:val="20"/>
        </w:rPr>
      </w:pPr>
      <w:r w:rsidRPr="007A0E07">
        <w:rPr>
          <w:rFonts w:ascii="Palatino Linotype" w:hAnsi="Palatino Linotype"/>
          <w:sz w:val="20"/>
          <w:szCs w:val="20"/>
        </w:rPr>
        <w:t>Offline   Online</w:t>
      </w:r>
    </w:p>
    <w:p w14:paraId="7BFE2648" w14:textId="49BA2EB4" w:rsidR="005D7BBD" w:rsidRPr="007A0E07" w:rsidRDefault="005D7BBD" w:rsidP="005D7BBD">
      <w:pPr>
        <w:rPr>
          <w:rFonts w:ascii="Palatino Linotype" w:hAnsi="Palatino Linotype"/>
        </w:rPr>
      </w:pPr>
    </w:p>
    <w:p w14:paraId="600F8E8B" w14:textId="01B2E15C" w:rsidR="005D7BBD" w:rsidRPr="007A0E07" w:rsidDel="006709BE" w:rsidRDefault="00E3342D" w:rsidP="005D7BBD">
      <w:pPr>
        <w:rPr>
          <w:del w:id="57" w:author="Usuario de Microsoft Office" w:date="2019-10-15T00:37:00Z"/>
          <w:rFonts w:ascii="Palatino Linotype" w:hAnsi="Palatino Linotype"/>
        </w:rPr>
      </w:pPr>
      <w:r w:rsidRPr="00FC3AE2">
        <w:rPr>
          <w:rFonts w:ascii="Palatino Linotype" w:hAnsi="Palatino Linotype"/>
          <w:noProof/>
          <w:lang w:val="es-ES_tradnl"/>
        </w:rPr>
        <mc:AlternateContent>
          <mc:Choice Requires="wps">
            <w:drawing>
              <wp:anchor distT="0" distB="0" distL="114300" distR="114300" simplePos="0" relativeHeight="251663360" behindDoc="0" locked="0" layoutInCell="1" allowOverlap="1" wp14:anchorId="03913757" wp14:editId="246A9668">
                <wp:simplePos x="0" y="0"/>
                <wp:positionH relativeFrom="column">
                  <wp:posOffset>2743200</wp:posOffset>
                </wp:positionH>
                <wp:positionV relativeFrom="paragraph">
                  <wp:posOffset>54610</wp:posOffset>
                </wp:positionV>
                <wp:extent cx="1497330" cy="982345"/>
                <wp:effectExtent l="0" t="0" r="0" b="8255"/>
                <wp:wrapSquare wrapText="bothSides"/>
                <wp:docPr id="10" name="Cuadro de texto 10"/>
                <wp:cNvGraphicFramePr/>
                <a:graphic xmlns:a="http://schemas.openxmlformats.org/drawingml/2006/main">
                  <a:graphicData uri="http://schemas.microsoft.com/office/word/2010/wordprocessingShape">
                    <wps:wsp>
                      <wps:cNvSpPr txBox="1"/>
                      <wps:spPr>
                        <a:xfrm>
                          <a:off x="0" y="0"/>
                          <a:ext cx="1497330" cy="98234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5345E7B4" w14:textId="3BD6D3F6" w:rsidR="00B95C38" w:rsidRDefault="00B95C38" w:rsidP="005D7BBD">
                            <w:pPr>
                              <w:rPr>
                                <w:ins w:id="58" w:author="Usuario de Microsoft Office" w:date="2019-10-15T00:39:00Z"/>
                                <w:sz w:val="18"/>
                                <w:szCs w:val="18"/>
                                <w:lang w:val="es-ES"/>
                              </w:rPr>
                            </w:pPr>
                            <w:ins w:id="59" w:author="Usuario de Microsoft Office" w:date="2019-10-15T00:39:00Z">
                              <w:r>
                                <w:rPr>
                                  <w:sz w:val="18"/>
                                  <w:szCs w:val="18"/>
                                  <w:lang w:val="es-ES"/>
                                </w:rPr>
                                <w:t>Online private messaging:</w:t>
                              </w:r>
                            </w:ins>
                          </w:p>
                          <w:p w14:paraId="1B948E8B" w14:textId="77777777" w:rsidR="00B95C38" w:rsidRPr="009706B3" w:rsidRDefault="00B95C38" w:rsidP="005D7BBD">
                            <w:pPr>
                              <w:rPr>
                                <w:sz w:val="18"/>
                                <w:szCs w:val="18"/>
                                <w:lang w:val="es-ES"/>
                              </w:rPr>
                            </w:pPr>
                            <w:r w:rsidRPr="009706B3">
                              <w:rPr>
                                <w:sz w:val="18"/>
                                <w:szCs w:val="18"/>
                                <w:lang w:val="es-ES"/>
                              </w:rPr>
                              <w:t>WhatsApp</w:t>
                            </w:r>
                          </w:p>
                          <w:p w14:paraId="2D2D2D55" w14:textId="77777777" w:rsidR="00B95C38" w:rsidRPr="009706B3" w:rsidRDefault="00B95C38" w:rsidP="005D7BBD">
                            <w:pPr>
                              <w:rPr>
                                <w:sz w:val="18"/>
                                <w:szCs w:val="18"/>
                                <w:lang w:val="es-ES"/>
                              </w:rPr>
                            </w:pPr>
                            <w:r w:rsidRPr="009706B3">
                              <w:rPr>
                                <w:sz w:val="18"/>
                                <w:szCs w:val="18"/>
                                <w:lang w:val="es-ES"/>
                              </w:rPr>
                              <w:t>FB Messenger</w:t>
                            </w:r>
                          </w:p>
                          <w:p w14:paraId="3930F09E" w14:textId="77777777" w:rsidR="00B95C38" w:rsidRPr="009706B3" w:rsidRDefault="00B95C38" w:rsidP="005D7BBD">
                            <w:pPr>
                              <w:rPr>
                                <w:sz w:val="18"/>
                                <w:szCs w:val="18"/>
                                <w:lang w:val="es-ES"/>
                              </w:rPr>
                            </w:pPr>
                            <w:r w:rsidRPr="009706B3">
                              <w:rPr>
                                <w:sz w:val="18"/>
                                <w:szCs w:val="18"/>
                                <w:lang w:val="es-ES"/>
                              </w:rPr>
                              <w:t>Text Messaging</w:t>
                            </w:r>
                          </w:p>
                          <w:p w14:paraId="258BB5F7" w14:textId="77777777" w:rsidR="00B95C38" w:rsidRPr="009706B3" w:rsidRDefault="00B95C38" w:rsidP="005D7BBD">
                            <w:pPr>
                              <w:rPr>
                                <w:sz w:val="18"/>
                                <w:szCs w:val="18"/>
                                <w:lang w:val="es-ES"/>
                              </w:rPr>
                            </w:pPr>
                            <w:r w:rsidRPr="009706B3">
                              <w:rPr>
                                <w:sz w:val="18"/>
                                <w:szCs w:val="18"/>
                                <w:lang w:val="es-ES"/>
                              </w:rPr>
                              <w:t>Telegram</w:t>
                            </w:r>
                          </w:p>
                          <w:p w14:paraId="7BD09307" w14:textId="77777777" w:rsidR="00B95C38" w:rsidRDefault="00B95C38" w:rsidP="005D7BBD">
                            <w:pPr>
                              <w:rPr>
                                <w:sz w:val="18"/>
                                <w:szCs w:val="18"/>
                                <w:lang w:val="es-ES"/>
                              </w:rPr>
                            </w:pPr>
                            <w:r w:rsidRPr="009706B3">
                              <w:rPr>
                                <w:sz w:val="18"/>
                                <w:szCs w:val="18"/>
                                <w:lang w:val="es-ES"/>
                              </w:rPr>
                              <w:t>Dire</w:t>
                            </w:r>
                            <w:r>
                              <w:rPr>
                                <w:sz w:val="18"/>
                                <w:szCs w:val="18"/>
                                <w:lang w:val="es-ES"/>
                              </w:rPr>
                              <w:t>ct Messages</w:t>
                            </w:r>
                          </w:p>
                          <w:p w14:paraId="0BA56CA1" w14:textId="77777777" w:rsidR="00B95C38" w:rsidRPr="009706B3" w:rsidRDefault="00B95C38" w:rsidP="005D7BBD">
                            <w:pPr>
                              <w:rPr>
                                <w:sz w:val="18"/>
                                <w:szCs w:val="18"/>
                                <w:lang w:val="es-ES"/>
                              </w:rPr>
                            </w:pPr>
                            <w:r>
                              <w:rPr>
                                <w:sz w:val="18"/>
                                <w:szCs w:val="18"/>
                                <w:lang w:val="es-ES"/>
                              </w:rPr>
                              <w:t>Etc.</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3913757" id="Cuadro_x0020_de_x0020_texto_x0020_10" o:spid="_x0000_s1028" type="#_x0000_t202" style="position:absolute;margin-left:3in;margin-top:4.3pt;width:117.9pt;height:77.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" filled="f" stroked="f">
                <v:textbox>
                  <w:txbxContent>
                    <w:p w14:paraId="5345E7B4" w14:textId="3BD6D3F6" w:rsidR="00B95C38" w:rsidRDefault="00B95C38" w:rsidP="005D7BBD">
                      <w:pPr>
                        <w:rPr>
                          <w:ins w:id="58" w:author="Usuario de Microsoft Office" w:date="2019-10-15T00:39:00Z"/>
                          <w:sz w:val="18"/>
                          <w:szCs w:val="18"/>
                          <w:lang w:val="es-ES"/>
                        </w:rPr>
                      </w:pPr>
                      <w:ins w:id="59" w:author="Usuario de Microsoft Office" w:date="2019-10-15T00:39:00Z">
                        <w:r>
                          <w:rPr>
                            <w:sz w:val="18"/>
                            <w:szCs w:val="18"/>
                            <w:lang w:val="es-ES"/>
                          </w:rPr>
                          <w:t xml:space="preserve">Online </w:t>
                        </w:r>
                        <w:proofErr w:type="spellStart"/>
                        <w:r>
                          <w:rPr>
                            <w:sz w:val="18"/>
                            <w:szCs w:val="18"/>
                            <w:lang w:val="es-ES"/>
                          </w:rPr>
                          <w:t>private</w:t>
                        </w:r>
                        <w:proofErr w:type="spellEnd"/>
                        <w:r>
                          <w:rPr>
                            <w:sz w:val="18"/>
                            <w:szCs w:val="18"/>
                            <w:lang w:val="es-ES"/>
                          </w:rPr>
                          <w:t xml:space="preserve"> </w:t>
                        </w:r>
                        <w:proofErr w:type="spellStart"/>
                        <w:r>
                          <w:rPr>
                            <w:sz w:val="18"/>
                            <w:szCs w:val="18"/>
                            <w:lang w:val="es-ES"/>
                          </w:rPr>
                          <w:t>messaging</w:t>
                        </w:r>
                        <w:proofErr w:type="spellEnd"/>
                        <w:r>
                          <w:rPr>
                            <w:sz w:val="18"/>
                            <w:szCs w:val="18"/>
                            <w:lang w:val="es-ES"/>
                          </w:rPr>
                          <w:t>:</w:t>
                        </w:r>
                      </w:ins>
                    </w:p>
                    <w:p w14:paraId="1B948E8B" w14:textId="77777777" w:rsidR="00B95C38" w:rsidRPr="009706B3" w:rsidRDefault="00B95C38" w:rsidP="005D7BBD">
                      <w:pPr>
                        <w:rPr>
                          <w:sz w:val="18"/>
                          <w:szCs w:val="18"/>
                          <w:lang w:val="es-ES"/>
                        </w:rPr>
                      </w:pPr>
                      <w:r w:rsidRPr="009706B3">
                        <w:rPr>
                          <w:sz w:val="18"/>
                          <w:szCs w:val="18"/>
                          <w:lang w:val="es-ES"/>
                        </w:rPr>
                        <w:t>WhatsApp</w:t>
                      </w:r>
                    </w:p>
                    <w:p w14:paraId="2D2D2D55" w14:textId="77777777" w:rsidR="00B95C38" w:rsidRPr="009706B3" w:rsidRDefault="00B95C38" w:rsidP="005D7BBD">
                      <w:pPr>
                        <w:rPr>
                          <w:sz w:val="18"/>
                          <w:szCs w:val="18"/>
                          <w:lang w:val="es-ES"/>
                        </w:rPr>
                      </w:pPr>
                      <w:r w:rsidRPr="009706B3">
                        <w:rPr>
                          <w:sz w:val="18"/>
                          <w:szCs w:val="18"/>
                          <w:lang w:val="es-ES"/>
                        </w:rPr>
                        <w:t>FB Messenger</w:t>
                      </w:r>
                    </w:p>
                    <w:p w14:paraId="3930F09E" w14:textId="77777777" w:rsidR="00B95C38" w:rsidRPr="009706B3" w:rsidRDefault="00B95C38" w:rsidP="005D7BBD">
                      <w:pPr>
                        <w:rPr>
                          <w:sz w:val="18"/>
                          <w:szCs w:val="18"/>
                          <w:lang w:val="es-ES"/>
                        </w:rPr>
                      </w:pPr>
                      <w:r w:rsidRPr="009706B3">
                        <w:rPr>
                          <w:sz w:val="18"/>
                          <w:szCs w:val="18"/>
                          <w:lang w:val="es-ES"/>
                        </w:rPr>
                        <w:t xml:space="preserve">Text </w:t>
                      </w:r>
                      <w:proofErr w:type="spellStart"/>
                      <w:r w:rsidRPr="009706B3">
                        <w:rPr>
                          <w:sz w:val="18"/>
                          <w:szCs w:val="18"/>
                          <w:lang w:val="es-ES"/>
                        </w:rPr>
                        <w:t>Messaging</w:t>
                      </w:r>
                      <w:proofErr w:type="spellEnd"/>
                    </w:p>
                    <w:p w14:paraId="258BB5F7" w14:textId="77777777" w:rsidR="00B95C38" w:rsidRPr="009706B3" w:rsidRDefault="00B95C38" w:rsidP="005D7BBD">
                      <w:pPr>
                        <w:rPr>
                          <w:sz w:val="18"/>
                          <w:szCs w:val="18"/>
                          <w:lang w:val="es-ES"/>
                        </w:rPr>
                      </w:pPr>
                      <w:proofErr w:type="spellStart"/>
                      <w:r w:rsidRPr="009706B3">
                        <w:rPr>
                          <w:sz w:val="18"/>
                          <w:szCs w:val="18"/>
                          <w:lang w:val="es-ES"/>
                        </w:rPr>
                        <w:t>Telegram</w:t>
                      </w:r>
                      <w:proofErr w:type="spellEnd"/>
                    </w:p>
                    <w:p w14:paraId="7BD09307" w14:textId="77777777" w:rsidR="00B95C38" w:rsidRDefault="00B95C38" w:rsidP="005D7BBD">
                      <w:pPr>
                        <w:rPr>
                          <w:sz w:val="18"/>
                          <w:szCs w:val="18"/>
                          <w:lang w:val="es-ES"/>
                        </w:rPr>
                      </w:pPr>
                      <w:proofErr w:type="spellStart"/>
                      <w:r w:rsidRPr="009706B3">
                        <w:rPr>
                          <w:sz w:val="18"/>
                          <w:szCs w:val="18"/>
                          <w:lang w:val="es-ES"/>
                        </w:rPr>
                        <w:t>Dire</w:t>
                      </w:r>
                      <w:r>
                        <w:rPr>
                          <w:sz w:val="18"/>
                          <w:szCs w:val="18"/>
                          <w:lang w:val="es-ES"/>
                        </w:rPr>
                        <w:t>ct</w:t>
                      </w:r>
                      <w:proofErr w:type="spellEnd"/>
                      <w:r>
                        <w:rPr>
                          <w:sz w:val="18"/>
                          <w:szCs w:val="18"/>
                          <w:lang w:val="es-ES"/>
                        </w:rPr>
                        <w:t xml:space="preserve"> </w:t>
                      </w:r>
                      <w:proofErr w:type="spellStart"/>
                      <w:r>
                        <w:rPr>
                          <w:sz w:val="18"/>
                          <w:szCs w:val="18"/>
                          <w:lang w:val="es-ES"/>
                        </w:rPr>
                        <w:t>Messages</w:t>
                      </w:r>
                      <w:proofErr w:type="spellEnd"/>
                    </w:p>
                    <w:p w14:paraId="0BA56CA1" w14:textId="77777777" w:rsidR="00B95C38" w:rsidRPr="009706B3" w:rsidRDefault="00B95C38" w:rsidP="005D7BBD">
                      <w:pPr>
                        <w:rPr>
                          <w:sz w:val="18"/>
                          <w:szCs w:val="18"/>
                          <w:lang w:val="es-ES"/>
                        </w:rPr>
                      </w:pPr>
                      <w:r>
                        <w:rPr>
                          <w:sz w:val="18"/>
                          <w:szCs w:val="18"/>
                          <w:lang w:val="es-ES"/>
                        </w:rPr>
                        <w:t>Etc.</w:t>
                      </w:r>
                    </w:p>
                  </w:txbxContent>
                </v:textbox>
                <w10:wrap type="square"/>
              </v:shape>
            </w:pict>
          </mc:Fallback>
        </mc:AlternateContent>
      </w:r>
      <w:ins w:id="60" w:author="Usuario de Microsoft Office" w:date="2019-10-15T00:37:00Z">
        <w:r w:rsidR="006709BE" w:rsidRPr="00FC3AE2">
          <w:rPr>
            <w:rFonts w:ascii="Palatino Linotype" w:hAnsi="Palatino Linotype"/>
            <w:noProof/>
            <w:lang w:val="es-ES_tradnl"/>
            <w:rPrChange w:id="61" w:author="Unknown">
              <w:rPr>
                <w:noProof/>
                <w:lang w:val="es-ES_tradnl"/>
              </w:rPr>
            </w:rPrChange>
          </w:rPr>
          <mc:AlternateContent>
            <mc:Choice Requires="wps">
              <w:drawing>
                <wp:anchor distT="0" distB="0" distL="114300" distR="114300" simplePos="0" relativeHeight="251667456" behindDoc="0" locked="0" layoutInCell="1" allowOverlap="1" wp14:anchorId="29D17B8B" wp14:editId="28E2A84A">
                  <wp:simplePos x="0" y="0"/>
                  <wp:positionH relativeFrom="column">
                    <wp:posOffset>681990</wp:posOffset>
                  </wp:positionH>
                  <wp:positionV relativeFrom="paragraph">
                    <wp:posOffset>126365</wp:posOffset>
                  </wp:positionV>
                  <wp:extent cx="1668780" cy="914400"/>
                  <wp:effectExtent l="0" t="0" r="0" b="0"/>
                  <wp:wrapSquare wrapText="bothSides"/>
                  <wp:docPr id="15" name="Cuadro de texto 15"/>
                  <wp:cNvGraphicFramePr/>
                  <a:graphic xmlns:a="http://schemas.openxmlformats.org/drawingml/2006/main">
                    <a:graphicData uri="http://schemas.microsoft.com/office/word/2010/wordprocessingShape">
                      <wps:wsp>
                        <wps:cNvSpPr txBox="1"/>
                        <wps:spPr>
                          <a:xfrm>
                            <a:off x="0" y="0"/>
                            <a:ext cx="1668780" cy="9144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1F6FE059" w14:textId="6884A8D7" w:rsidR="00B95C38" w:rsidRPr="009706B3" w:rsidRDefault="00B95C38" w:rsidP="006709BE">
                              <w:pPr>
                                <w:rPr>
                                  <w:sz w:val="18"/>
                                  <w:szCs w:val="18"/>
                                  <w:lang w:val="es-ES"/>
                                </w:rPr>
                              </w:pPr>
                              <w:ins w:id="62" w:author="Usuario de Microsoft Office" w:date="2019-10-15T00:38:00Z">
                                <w:r>
                                  <w:rPr>
                                    <w:sz w:val="18"/>
                                    <w:szCs w:val="18"/>
                                    <w:lang w:val="es-ES"/>
                                  </w:rPr>
                                  <w:t>Offline personal communication</w:t>
                                </w:r>
                              </w:ins>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anchor>
              </w:drawing>
            </mc:Choice>
            <mc:Fallback>
              <w:pict>
                <v:shape w14:anchorId="29D17B8B" id="Cuadro_x0020_de_x0020_texto_x0020_15" o:spid="_x0000_s1029" type="#_x0000_t202" style="position:absolute;margin-left:53.7pt;margin-top:9.95pt;width:131.4pt;height:1in;z-index:251667456;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" filled="f" stroked="f">
                  <v:textbox>
                    <w:txbxContent>
                      <w:p w14:paraId="1F6FE059" w14:textId="6884A8D7" w:rsidR="00B95C38" w:rsidRPr="009706B3" w:rsidRDefault="00B95C38" w:rsidP="006709BE">
                        <w:pPr>
                          <w:rPr>
                            <w:sz w:val="18"/>
                            <w:szCs w:val="18"/>
                            <w:lang w:val="es-ES"/>
                          </w:rPr>
                        </w:pPr>
                        <w:ins w:id="63" w:author="Usuario de Microsoft Office" w:date="2019-10-15T00:38:00Z">
                          <w:r>
                            <w:rPr>
                              <w:sz w:val="18"/>
                              <w:szCs w:val="18"/>
                              <w:lang w:val="es-ES"/>
                            </w:rPr>
                            <w:t xml:space="preserve">Offline personal </w:t>
                          </w:r>
                          <w:proofErr w:type="spellStart"/>
                          <w:r>
                            <w:rPr>
                              <w:sz w:val="18"/>
                              <w:szCs w:val="18"/>
                              <w:lang w:val="es-ES"/>
                            </w:rPr>
                            <w:t>communication</w:t>
                          </w:r>
                        </w:ins>
                        <w:proofErr w:type="spellEnd"/>
                      </w:p>
                    </w:txbxContent>
                  </v:textbox>
                  <w10:wrap type="square"/>
                </v:shape>
              </w:pict>
            </mc:Fallback>
          </mc:AlternateContent>
        </w:r>
      </w:ins>
      <w:del w:id="63" w:author="Usuario de Microsoft Office" w:date="2019-10-15T00:37:00Z">
        <w:r w:rsidR="005D7BBD" w:rsidRPr="00FC3AE2" w:rsidDel="006709BE">
          <w:rPr>
            <w:rFonts w:ascii="Palatino Linotype" w:hAnsi="Palatino Linotype"/>
            <w:noProof/>
            <w:lang w:val="es-ES_tradnl"/>
            <w:rPrChange w:id="64" w:author="Unknown">
              <w:rPr>
                <w:noProof/>
                <w:lang w:val="es-ES_tradnl"/>
              </w:rPr>
            </w:rPrChange>
          </w:rPr>
          <mc:AlternateContent>
            <mc:Choice Requires="wps">
              <w:drawing>
                <wp:anchor distT="0" distB="0" distL="114300" distR="114300" simplePos="0" relativeHeight="251662336" behindDoc="0" locked="0" layoutInCell="1" allowOverlap="1" wp14:anchorId="274D7526" wp14:editId="3A22AF31">
                  <wp:simplePos x="0" y="0"/>
                  <wp:positionH relativeFrom="column">
                    <wp:posOffset>2512060</wp:posOffset>
                  </wp:positionH>
                  <wp:positionV relativeFrom="paragraph">
                    <wp:posOffset>35560</wp:posOffset>
                  </wp:positionV>
                  <wp:extent cx="1828165" cy="1143000"/>
                  <wp:effectExtent l="0" t="0" r="26035" b="25400"/>
                  <wp:wrapThrough wrapText="bothSides">
                    <wp:wrapPolygon edited="0">
                      <wp:start x="0" y="0"/>
                      <wp:lineTo x="0" y="21600"/>
                      <wp:lineTo x="21608" y="21600"/>
                      <wp:lineTo x="21608" y="0"/>
                      <wp:lineTo x="0" y="0"/>
                    </wp:wrapPolygon>
                  </wp:wrapThrough>
                  <wp:docPr id="4" name="Rectángulo 4"/>
                  <wp:cNvGraphicFramePr/>
                  <a:graphic xmlns:a="http://schemas.openxmlformats.org/drawingml/2006/main">
                    <a:graphicData uri="http://schemas.microsoft.com/office/word/2010/wordprocessingShape">
                      <wps:wsp>
                        <wps:cNvSpPr/>
                        <wps:spPr>
                          <a:xfrm>
                            <a:off x="0" y="0"/>
                            <a:ext cx="1828165" cy="1143000"/>
                          </a:xfrm>
                          <a:prstGeom prst="rect">
                            <a:avLst/>
                          </a:prstGeom>
                          <a:solidFill>
                            <a:schemeClr val="accent1">
                              <a:lumMod val="60000"/>
                              <a:lumOff val="40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w16se="http://schemas.microsoft.com/office/word/2015/wordml/symex">
              <w:pict>
                <v:rect w14:anchorId="43037EC8" id="Rectángulo 4" o:spid="_x0000_s1026" style="position:absolute;margin-left:197.8pt;margin-top:2.8pt;width:143.95pt;height:90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" fillcolor="#95b3d7 [1940]" strokecolor="#243f60 [1604]" strokeweight="2pt">
                  <w10:wrap type="through"/>
                </v:rect>
              </w:pict>
            </mc:Fallback>
          </mc:AlternateContent>
        </w:r>
      </w:del>
    </w:p>
    <w:p w14:paraId="4FDC4409" w14:textId="215980E7" w:rsidR="005D7BBD" w:rsidRPr="007A0E07" w:rsidRDefault="005D7BBD" w:rsidP="005D7BBD">
      <w:pPr>
        <w:rPr>
          <w:rFonts w:ascii="Palatino Linotype" w:hAnsi="Palatino Linotype"/>
        </w:rPr>
      </w:pPr>
    </w:p>
    <w:p w14:paraId="502AE96E" w14:textId="7C9BAAE8" w:rsidR="005D7BBD" w:rsidRPr="007A0E07" w:rsidRDefault="005D7BBD" w:rsidP="005D7BBD">
      <w:pPr>
        <w:rPr>
          <w:rFonts w:ascii="Palatino Linotype" w:hAnsi="Palatino Linotype"/>
        </w:rPr>
      </w:pPr>
      <w:r w:rsidRPr="007A0E07">
        <w:rPr>
          <w:rFonts w:ascii="Palatino Linotype" w:hAnsi="Palatino Linotype"/>
        </w:rPr>
        <w:t xml:space="preserve">                      </w:t>
      </w:r>
    </w:p>
    <w:p w14:paraId="194A0AD6" w14:textId="77777777" w:rsidR="005D7BBD" w:rsidRPr="007A0E07" w:rsidRDefault="005D7BBD" w:rsidP="005D7BBD">
      <w:pPr>
        <w:rPr>
          <w:rFonts w:ascii="Palatino Linotype" w:hAnsi="Palatino Linotype"/>
        </w:rPr>
      </w:pPr>
    </w:p>
    <w:p w14:paraId="488E8078" w14:textId="77777777" w:rsidR="005D7BBD" w:rsidRPr="007A0E07" w:rsidRDefault="005D7BBD" w:rsidP="005D7BBD">
      <w:pPr>
        <w:rPr>
          <w:rFonts w:ascii="Palatino Linotype" w:hAnsi="Palatino Linotype"/>
        </w:rPr>
      </w:pPr>
    </w:p>
    <w:p w14:paraId="1226C44A" w14:textId="77777777" w:rsidR="001F1A5C" w:rsidRDefault="001F1A5C" w:rsidP="001F1A5C">
      <w:pPr>
        <w:jc w:val="center"/>
        <w:outlineLvl w:val="0"/>
        <w:rPr>
          <w:rFonts w:ascii="Palatino Linotype" w:hAnsi="Palatino Linotype"/>
        </w:rPr>
      </w:pPr>
    </w:p>
    <w:p w14:paraId="5A757C7D" w14:textId="77777777" w:rsidR="001F1A5C" w:rsidRDefault="001F1A5C" w:rsidP="001F1A5C">
      <w:pPr>
        <w:jc w:val="center"/>
        <w:outlineLvl w:val="0"/>
        <w:rPr>
          <w:ins w:id="65" w:author="Usuario de Microsoft Office" w:date="2019-10-15T23:39:00Z"/>
          <w:rFonts w:ascii="Palatino Linotype" w:hAnsi="Palatino Linotype"/>
        </w:rPr>
      </w:pPr>
    </w:p>
    <w:p w14:paraId="355154FF" w14:textId="77777777" w:rsidR="005D7BBD" w:rsidRPr="007A0E07" w:rsidRDefault="005D7BBD" w:rsidP="001F1A5C">
      <w:pPr>
        <w:jc w:val="center"/>
        <w:outlineLvl w:val="0"/>
        <w:rPr>
          <w:rFonts w:ascii="Palatino Linotype" w:hAnsi="Palatino Linotype"/>
        </w:rPr>
      </w:pPr>
      <w:r w:rsidRPr="007A0E07">
        <w:rPr>
          <w:rFonts w:ascii="Palatino Linotype" w:hAnsi="Palatino Linotype"/>
        </w:rPr>
        <w:t>Private side</w:t>
      </w:r>
    </w:p>
    <w:p w14:paraId="0C369408" w14:textId="77777777" w:rsidR="005D7BBD" w:rsidRPr="007A0E07" w:rsidRDefault="005D7BBD" w:rsidP="005D7BBD">
      <w:pPr>
        <w:rPr>
          <w:rFonts w:ascii="Palatino Linotype" w:hAnsi="Palatino Linotype"/>
        </w:rPr>
      </w:pPr>
    </w:p>
    <w:p w14:paraId="24D99EC5" w14:textId="77777777" w:rsidR="005D7BBD" w:rsidRPr="007A0E07" w:rsidRDefault="005D7BBD" w:rsidP="005D7BBD">
      <w:pPr>
        <w:rPr>
          <w:rFonts w:ascii="Palatino Linotype" w:hAnsi="Palatino Linotype"/>
        </w:rPr>
      </w:pPr>
      <w:r w:rsidRPr="007A0E07">
        <w:rPr>
          <w:rFonts w:ascii="Palatino Linotype" w:hAnsi="Palatino Linotype"/>
        </w:rPr>
        <w:t xml:space="preserve">3. OFFLINE / </w:t>
      </w:r>
      <w:r w:rsidRPr="007A0E07">
        <w:rPr>
          <w:rFonts w:ascii="Palatino Linotype" w:hAnsi="Palatino Linotype"/>
          <w:b/>
        </w:rPr>
        <w:t>PRIVATE</w:t>
      </w:r>
      <w:r w:rsidRPr="007A0E07">
        <w:rPr>
          <w:rFonts w:ascii="Palatino Linotype" w:hAnsi="Palatino Linotype"/>
        </w:rPr>
        <w:t xml:space="preserve"> …………………………………… 4. </w:t>
      </w:r>
      <w:r w:rsidRPr="007A0E07">
        <w:rPr>
          <w:rFonts w:ascii="Palatino Linotype" w:hAnsi="Palatino Linotype"/>
          <w:b/>
        </w:rPr>
        <w:t>ONLINE</w:t>
      </w:r>
      <w:r w:rsidRPr="007A0E07">
        <w:rPr>
          <w:rFonts w:ascii="Palatino Linotype" w:hAnsi="Palatino Linotype"/>
        </w:rPr>
        <w:t>/PRIVATE</w:t>
      </w:r>
    </w:p>
    <w:p w14:paraId="4BACB752" w14:textId="77777777" w:rsidR="005D7BBD" w:rsidRPr="007A0E07" w:rsidRDefault="005D7BBD" w:rsidP="005D7BBD">
      <w:pPr>
        <w:rPr>
          <w:rFonts w:ascii="Palatino Linotype" w:hAnsi="Palatino Linotype"/>
        </w:rPr>
      </w:pPr>
    </w:p>
    <w:p w14:paraId="3C0190C4" w14:textId="6C94F716" w:rsidR="005D7BBD" w:rsidRPr="006729A3" w:rsidRDefault="005D7BBD" w:rsidP="00396BD3">
      <w:pPr>
        <w:jc w:val="center"/>
        <w:outlineLvl w:val="0"/>
        <w:rPr>
          <w:rFonts w:ascii="Palatino Linotype" w:hAnsi="Palatino Linotype"/>
          <w:sz w:val="18"/>
          <w:szCs w:val="18"/>
        </w:rPr>
      </w:pPr>
      <w:r w:rsidRPr="006729A3">
        <w:rPr>
          <w:rFonts w:ascii="Palatino Linotype" w:hAnsi="Palatino Linotype"/>
          <w:sz w:val="18"/>
          <w:szCs w:val="18"/>
        </w:rPr>
        <w:t xml:space="preserve">Figure 1: The four coordinates of communication related to privacy and </w:t>
      </w:r>
      <w:r w:rsidR="006709BE" w:rsidRPr="006729A3">
        <w:rPr>
          <w:rFonts w:ascii="Palatino Linotype" w:hAnsi="Palatino Linotype"/>
          <w:sz w:val="18"/>
          <w:szCs w:val="18"/>
        </w:rPr>
        <w:t>journalism</w:t>
      </w:r>
      <w:ins w:id="66" w:author="Usuario de Microsoft Office" w:date="2019-10-15T00:36:00Z">
        <w:r w:rsidR="006709BE" w:rsidRPr="006729A3">
          <w:rPr>
            <w:rFonts w:ascii="Palatino Linotype" w:hAnsi="Palatino Linotype"/>
            <w:sz w:val="18"/>
            <w:szCs w:val="18"/>
          </w:rPr>
          <w:t>.</w:t>
        </w:r>
      </w:ins>
    </w:p>
    <w:p w14:paraId="4C937BA5" w14:textId="77777777" w:rsidR="006725A4" w:rsidRPr="007A0E07" w:rsidRDefault="006725A4" w:rsidP="005D7BBD">
      <w:pPr>
        <w:jc w:val="both"/>
        <w:rPr>
          <w:rFonts w:ascii="Palatino Linotype" w:hAnsi="Palatino Linotype"/>
        </w:rPr>
      </w:pPr>
    </w:p>
    <w:p w14:paraId="3814AA74" w14:textId="77777777" w:rsidR="001F1A5C" w:rsidRPr="007A0E07" w:rsidRDefault="001F1A5C" w:rsidP="001F1A5C">
      <w:pPr>
        <w:ind w:firstLine="567"/>
        <w:rPr>
          <w:rFonts w:ascii="Palatino Linotype" w:hAnsi="Palatino Linotype"/>
          <w:b/>
          <w:i/>
          <w:color w:val="FF0000"/>
        </w:rPr>
      </w:pPr>
      <w:r w:rsidRPr="007A0E07">
        <w:rPr>
          <w:rFonts w:ascii="Palatino Linotype" w:hAnsi="Palatino Linotype"/>
          <w:b/>
          <w:i/>
          <w:color w:val="FF0000"/>
        </w:rPr>
        <w:t>[Note for designer: This graphic is just a draft to show the idea, please feel free to edit and change it in order to get a more attractive Figure]</w:t>
      </w:r>
    </w:p>
    <w:p w14:paraId="7444FECE" w14:textId="77777777" w:rsidR="001F1A5C" w:rsidRDefault="001F1A5C" w:rsidP="006725A4">
      <w:pPr>
        <w:rPr>
          <w:rFonts w:ascii="Palatino Linotype" w:hAnsi="Palatino Linotype"/>
        </w:rPr>
      </w:pPr>
    </w:p>
    <w:p w14:paraId="15F02052" w14:textId="77777777" w:rsidR="001F1A5C" w:rsidRDefault="001F1A5C" w:rsidP="006725A4">
      <w:pPr>
        <w:rPr>
          <w:ins w:id="67" w:author="Usuario de Microsoft Office" w:date="2019-10-15T23:55:00Z"/>
          <w:rFonts w:ascii="Palatino Linotype" w:hAnsi="Palatino Linotype"/>
        </w:rPr>
      </w:pPr>
    </w:p>
    <w:p w14:paraId="4C6B678D" w14:textId="77777777" w:rsidR="008B5020" w:rsidRDefault="008B5020" w:rsidP="006725A4">
      <w:pPr>
        <w:rPr>
          <w:ins w:id="68" w:author="Usuario de Microsoft Office" w:date="2019-10-15T23:55:00Z"/>
          <w:rFonts w:ascii="Palatino Linotype" w:hAnsi="Palatino Linotype"/>
        </w:rPr>
      </w:pPr>
    </w:p>
    <w:p w14:paraId="10D72134" w14:textId="77777777" w:rsidR="008B5020" w:rsidRDefault="008B5020" w:rsidP="006725A4">
      <w:pPr>
        <w:rPr>
          <w:rFonts w:ascii="Palatino Linotype" w:hAnsi="Palatino Linotype"/>
        </w:rPr>
      </w:pPr>
    </w:p>
    <w:p w14:paraId="0ACAE34A" w14:textId="5EEF4277" w:rsidR="005D7BBD" w:rsidRPr="007A0E07" w:rsidRDefault="000B481E" w:rsidP="006725A4">
      <w:pPr>
        <w:rPr>
          <w:rFonts w:ascii="Palatino Linotype" w:hAnsi="Palatino Linotype"/>
        </w:rPr>
      </w:pPr>
      <w:r>
        <w:rPr>
          <w:rFonts w:ascii="Palatino Linotype" w:hAnsi="Palatino Linotype"/>
        </w:rPr>
        <w:lastRenderedPageBreak/>
        <w:t>W</w:t>
      </w:r>
      <w:r w:rsidR="005D7BBD" w:rsidRPr="007A0E07">
        <w:rPr>
          <w:rFonts w:ascii="Palatino Linotype" w:hAnsi="Palatino Linotype"/>
        </w:rPr>
        <w:t xml:space="preserve">e could define “private journalism” as those processes, products and relationships with the audience made by journalists –in a conscious way-through online private messaging network, most of </w:t>
      </w:r>
      <w:r>
        <w:rPr>
          <w:rFonts w:ascii="Palatino Linotype" w:hAnsi="Palatino Linotype"/>
        </w:rPr>
        <w:t xml:space="preserve">the </w:t>
      </w:r>
      <w:r w:rsidR="005D7BBD">
        <w:rPr>
          <w:rFonts w:ascii="Palatino Linotype" w:hAnsi="Palatino Linotype"/>
        </w:rPr>
        <w:t>time</w:t>
      </w:r>
      <w:r w:rsidR="005D7BBD" w:rsidRPr="007A0E07">
        <w:rPr>
          <w:rFonts w:ascii="Palatino Linotype" w:hAnsi="Palatino Linotype"/>
        </w:rPr>
        <w:t xml:space="preserve"> in order to offer more personalized experiences, by building trust and being part of the community of readers itself.  </w:t>
      </w:r>
    </w:p>
    <w:p w14:paraId="247E391E" w14:textId="77777777" w:rsidR="005D7BBD" w:rsidRPr="007A0E07" w:rsidRDefault="005D7BBD" w:rsidP="005D7BBD">
      <w:pPr>
        <w:jc w:val="both"/>
        <w:rPr>
          <w:rFonts w:ascii="Palatino Linotype" w:hAnsi="Palatino Linotype"/>
        </w:rPr>
      </w:pPr>
    </w:p>
    <w:p w14:paraId="201979A4" w14:textId="1BD5B596" w:rsidR="00794169" w:rsidRDefault="005D7BBD" w:rsidP="006725A4">
      <w:pPr>
        <w:rPr>
          <w:ins w:id="69" w:author="Usuario de Microsoft Office" w:date="2019-10-15T23:39:00Z"/>
          <w:rFonts w:ascii="Palatino Linotype" w:hAnsi="Palatino Linotype"/>
        </w:rPr>
      </w:pPr>
      <w:r w:rsidRPr="007A0E07">
        <w:rPr>
          <w:rFonts w:ascii="Palatino Linotype" w:hAnsi="Palatino Linotype"/>
        </w:rPr>
        <w:t xml:space="preserve">This journalism is designed to reach a particular profile of audience, those who are using or exploring private communication for news sharing: </w:t>
      </w:r>
    </w:p>
    <w:p w14:paraId="10440806" w14:textId="77777777" w:rsidR="001F1A5C" w:rsidRDefault="001F1A5C" w:rsidP="006725A4">
      <w:pPr>
        <w:rPr>
          <w:ins w:id="70" w:author="Usuario de Microsoft Office" w:date="2019-10-15T00:41:00Z"/>
          <w:rFonts w:ascii="Palatino Linotype" w:hAnsi="Palatino Linotype"/>
        </w:rPr>
      </w:pPr>
    </w:p>
    <w:p w14:paraId="4D302BF3" w14:textId="7EF61303" w:rsidR="00794169" w:rsidRDefault="005D7BBD" w:rsidP="006725A4">
      <w:pPr>
        <w:rPr>
          <w:ins w:id="71" w:author="Usuario de Microsoft Office" w:date="2019-10-15T00:41:00Z"/>
          <w:rFonts w:ascii="Palatino Linotype" w:hAnsi="Palatino Linotype"/>
        </w:rPr>
      </w:pPr>
      <w:r w:rsidRPr="00794169">
        <w:rPr>
          <w:rFonts w:ascii="Palatino Linotype" w:hAnsi="Palatino Linotype"/>
          <w:b/>
          <w:sz w:val="32"/>
          <w:szCs w:val="32"/>
          <w:rPrChange w:id="72" w:author="Usuario de Microsoft Office" w:date="2019-10-15T00:41:00Z">
            <w:rPr>
              <w:rFonts w:ascii="Palatino Linotype" w:hAnsi="Palatino Linotype"/>
            </w:rPr>
          </w:rPrChange>
        </w:rPr>
        <w:t>“</w:t>
      </w:r>
      <w:r w:rsidRPr="00794169">
        <w:rPr>
          <w:rFonts w:ascii="Palatino Linotype" w:hAnsi="Palatino Linotype"/>
          <w:b/>
          <w:i/>
          <w:sz w:val="32"/>
          <w:szCs w:val="32"/>
          <w:rPrChange w:id="73" w:author="Usuario de Microsoft Office" w:date="2019-10-15T00:41:00Z">
            <w:rPr>
              <w:rFonts w:ascii="Palatino Linotype" w:hAnsi="Palatino Linotype"/>
              <w:i/>
            </w:rPr>
          </w:rPrChange>
        </w:rPr>
        <w:t>I´d say we do [share news on WhatsApp] but I think a lot of it would be a news article and then following that, for the next two weeks would be memes and a load of p*ss-takes but depending on the article</w:t>
      </w:r>
      <w:r w:rsidRPr="00794169">
        <w:rPr>
          <w:rFonts w:ascii="Palatino Linotype" w:hAnsi="Palatino Linotype"/>
          <w:b/>
          <w:sz w:val="32"/>
          <w:szCs w:val="32"/>
          <w:rPrChange w:id="74" w:author="Usuario de Microsoft Office" w:date="2019-10-15T00:41:00Z">
            <w:rPr>
              <w:rFonts w:ascii="Palatino Linotype" w:hAnsi="Palatino Linotype"/>
            </w:rPr>
          </w:rPrChange>
        </w:rPr>
        <w:t>”</w:t>
      </w:r>
      <w:r w:rsidRPr="007A0E07">
        <w:rPr>
          <w:rFonts w:ascii="Palatino Linotype" w:hAnsi="Palatino Linotype"/>
        </w:rPr>
        <w:t xml:space="preserve"> –Joe, 18 years old, </w:t>
      </w:r>
      <w:r w:rsidR="00794169">
        <w:rPr>
          <w:rFonts w:ascii="Palatino Linotype" w:hAnsi="Palatino Linotype"/>
        </w:rPr>
        <w:t>UK</w:t>
      </w:r>
      <w:r w:rsidRPr="007A0E07">
        <w:rPr>
          <w:rFonts w:ascii="Palatino Linotype" w:hAnsi="Palatino Linotype"/>
        </w:rPr>
        <w:t xml:space="preserve">. </w:t>
      </w:r>
    </w:p>
    <w:p w14:paraId="0E1B0AFE" w14:textId="77777777" w:rsidR="00794169" w:rsidRDefault="00794169" w:rsidP="006725A4">
      <w:pPr>
        <w:rPr>
          <w:ins w:id="75" w:author="Usuario de Microsoft Office" w:date="2019-10-15T00:41:00Z"/>
          <w:rFonts w:ascii="Palatino Linotype" w:hAnsi="Palatino Linotype"/>
        </w:rPr>
      </w:pPr>
    </w:p>
    <w:p w14:paraId="19620652" w14:textId="4144580B" w:rsidR="005D7BBD" w:rsidRPr="007A0E07" w:rsidRDefault="005D7BBD" w:rsidP="006725A4">
      <w:pPr>
        <w:rPr>
          <w:rFonts w:ascii="Palatino Linotype" w:hAnsi="Palatino Linotype"/>
        </w:rPr>
      </w:pPr>
      <w:r w:rsidRPr="007A0E07">
        <w:rPr>
          <w:rFonts w:ascii="Palatino Linotype" w:hAnsi="Palatino Linotype"/>
        </w:rPr>
        <w:t xml:space="preserve">In one of its recent reports, </w:t>
      </w:r>
      <w:r w:rsidR="000B481E">
        <w:rPr>
          <w:rFonts w:ascii="Palatino Linotype" w:hAnsi="Palatino Linotype"/>
        </w:rPr>
        <w:t>t</w:t>
      </w:r>
      <w:r w:rsidRPr="007A0E07">
        <w:rPr>
          <w:rFonts w:ascii="Palatino Linotype" w:hAnsi="Palatino Linotype"/>
        </w:rPr>
        <w:t xml:space="preserve">he Reuters Institute for the Study of Journalism (2019) analyzed the different profiles of news consumption in young people. Joe’s statement would fit the profile of </w:t>
      </w:r>
      <w:r w:rsidR="00EC58A8">
        <w:rPr>
          <w:rFonts w:ascii="Palatino Linotype" w:hAnsi="Palatino Linotype"/>
        </w:rPr>
        <w:t xml:space="preserve">an </w:t>
      </w:r>
      <w:r w:rsidRPr="007A0E07">
        <w:rPr>
          <w:rFonts w:ascii="Palatino Linotype" w:hAnsi="Palatino Linotype"/>
        </w:rPr>
        <w:t xml:space="preserve">audience with “Low Consumption”, where other social channels such as Instagram have an informative role. </w:t>
      </w:r>
    </w:p>
    <w:p w14:paraId="60994A22" w14:textId="77777777" w:rsidR="005D7BBD" w:rsidRPr="007A0E07" w:rsidRDefault="005D7BBD" w:rsidP="006725A4">
      <w:pPr>
        <w:rPr>
          <w:rFonts w:ascii="Palatino Linotype" w:hAnsi="Palatino Linotype"/>
        </w:rPr>
      </w:pPr>
    </w:p>
    <w:p w14:paraId="73BDEC17" w14:textId="0C14D19B" w:rsidR="005D7BBD" w:rsidRPr="007A0E07" w:rsidRDefault="005D7BBD" w:rsidP="006725A4">
      <w:pPr>
        <w:rPr>
          <w:rFonts w:ascii="Palatino Linotype" w:hAnsi="Palatino Linotype"/>
        </w:rPr>
      </w:pPr>
      <w:r w:rsidRPr="007A0E07">
        <w:rPr>
          <w:rFonts w:ascii="Palatino Linotype" w:hAnsi="Palatino Linotype"/>
        </w:rPr>
        <w:t xml:space="preserve">This audience </w:t>
      </w:r>
      <w:r w:rsidR="00EC58A8">
        <w:rPr>
          <w:rFonts w:ascii="Palatino Linotype" w:hAnsi="Palatino Linotype"/>
        </w:rPr>
        <w:t xml:space="preserve">profile </w:t>
      </w:r>
      <w:r w:rsidRPr="007A0E07">
        <w:rPr>
          <w:rFonts w:ascii="Palatino Linotype" w:hAnsi="Palatino Linotype"/>
        </w:rPr>
        <w:t xml:space="preserve">is not an isolated issue for specific countries or regions, but </w:t>
      </w:r>
      <w:r w:rsidR="00EC58A8">
        <w:rPr>
          <w:rFonts w:ascii="Palatino Linotype" w:hAnsi="Palatino Linotype"/>
        </w:rPr>
        <w:t xml:space="preserve">it is </w:t>
      </w:r>
      <w:r w:rsidRPr="007A0E07">
        <w:rPr>
          <w:rFonts w:ascii="Palatino Linotype" w:hAnsi="Palatino Linotype"/>
        </w:rPr>
        <w:t>worldwide. For instance, during an Indonesian survey (ICFJ, 2019), 41% of respondents –from more than 1,500 people</w:t>
      </w:r>
      <w:ins w:id="76" w:author="Joseph Graf" w:date="2019-10-14T14:14:00Z">
        <w:r w:rsidR="00EC58A8" w:rsidRPr="007A0E07">
          <w:rPr>
            <w:rFonts w:ascii="Palatino Linotype" w:hAnsi="Palatino Linotype"/>
          </w:rPr>
          <w:t>–</w:t>
        </w:r>
      </w:ins>
      <w:r w:rsidRPr="007A0E07">
        <w:rPr>
          <w:rFonts w:ascii="Palatino Linotype" w:hAnsi="Palatino Linotype"/>
        </w:rPr>
        <w:t xml:space="preserve">said they trust the news they got through WhatsApp. In an era when misinformation is spreading faster every day, this kind of data is useful to understand the growing role of platforms and the media in order to offer resources to improve people’s media literacy. Who is sharing news there? What content and what for?   </w:t>
      </w:r>
    </w:p>
    <w:p w14:paraId="58172437" w14:textId="77777777" w:rsidR="005D7BBD" w:rsidRPr="007A0E07" w:rsidRDefault="005D7BBD" w:rsidP="005D7BBD">
      <w:pPr>
        <w:jc w:val="both"/>
        <w:rPr>
          <w:rFonts w:ascii="Palatino Linotype" w:hAnsi="Palatino Linotype"/>
        </w:rPr>
      </w:pPr>
    </w:p>
    <w:p w14:paraId="0AD5478C" w14:textId="3DD3674C" w:rsidR="005D7BBD" w:rsidRPr="007A0E07" w:rsidRDefault="005D7BBD" w:rsidP="005D7BBD">
      <w:pPr>
        <w:rPr>
          <w:rFonts w:ascii="Palatino Linotype" w:hAnsi="Palatino Linotype"/>
        </w:rPr>
      </w:pPr>
      <w:r w:rsidRPr="007A0E07">
        <w:rPr>
          <w:rFonts w:ascii="Palatino Linotype" w:hAnsi="Palatino Linotype"/>
        </w:rPr>
        <w:t>As a field of study, News Sharing is a useful research area to underline one of the main paradigms in the post-internet era: participation as a product. As the media industry deals with participation itself as a product (Noguera-Vivo et al., 2013), one of the consequences is “incidental news consumption” (Boczkowski, Mitchlestein &amp; Matassi, 2018)</w:t>
      </w:r>
      <w:r w:rsidR="00912901">
        <w:rPr>
          <w:rFonts w:ascii="Palatino Linotype" w:hAnsi="Palatino Linotype"/>
        </w:rPr>
        <w:t>, in other words, now we do not look for news, news arrives in unexpected channels, formats and ways.</w:t>
      </w:r>
      <w:commentRangeStart w:id="77"/>
      <w:r w:rsidRPr="007A0E07">
        <w:rPr>
          <w:rFonts w:ascii="Palatino Linotype" w:hAnsi="Palatino Linotype"/>
        </w:rPr>
        <w:t xml:space="preserve"> </w:t>
      </w:r>
      <w:r w:rsidR="00912901">
        <w:rPr>
          <w:rFonts w:ascii="Palatino Linotype" w:hAnsi="Palatino Linotype"/>
        </w:rPr>
        <w:t>And although the metaphor of echo is still powerful,</w:t>
      </w:r>
      <w:r w:rsidRPr="007A0E07">
        <w:rPr>
          <w:rFonts w:ascii="Palatino Linotype" w:hAnsi="Palatino Linotype"/>
        </w:rPr>
        <w:t xml:space="preserve"> there </w:t>
      </w:r>
      <w:r w:rsidR="00912901">
        <w:rPr>
          <w:rFonts w:ascii="Palatino Linotype" w:hAnsi="Palatino Linotype"/>
        </w:rPr>
        <w:t>are</w:t>
      </w:r>
      <w:r w:rsidRPr="007A0E07">
        <w:rPr>
          <w:rFonts w:ascii="Palatino Linotype" w:hAnsi="Palatino Linotype"/>
        </w:rPr>
        <w:t xml:space="preserve"> no evidence</w:t>
      </w:r>
      <w:r w:rsidR="00912901">
        <w:rPr>
          <w:rFonts w:ascii="Palatino Linotype" w:hAnsi="Palatino Linotype"/>
        </w:rPr>
        <w:t>s</w:t>
      </w:r>
      <w:r w:rsidRPr="007A0E07">
        <w:rPr>
          <w:rFonts w:ascii="Palatino Linotype" w:hAnsi="Palatino Linotype"/>
        </w:rPr>
        <w:t xml:space="preserve"> of real echo chambers in users´ media repertoires (</w:t>
      </w:r>
      <w:r w:rsidRPr="007A0E07">
        <w:rPr>
          <w:rFonts w:ascii="Palatino Linotype" w:eastAsia="Times New Roman" w:hAnsi="Palatino Linotype" w:cs="Arial"/>
          <w:shd w:val="clear" w:color="auto" w:fill="FFFFFF"/>
        </w:rPr>
        <w:t>Dvir-Gvirsman, S., Tsfati, Y., &amp; Menchen-Trevino</w:t>
      </w:r>
      <w:r w:rsidRPr="007A0E07">
        <w:rPr>
          <w:rFonts w:ascii="Palatino Linotype" w:eastAsia="Times New Roman" w:hAnsi="Palatino Linotype" w:cs="Arial"/>
        </w:rPr>
        <w:t>, 2016</w:t>
      </w:r>
      <w:r w:rsidRPr="007A0E07">
        <w:rPr>
          <w:rFonts w:ascii="Palatino Linotype" w:hAnsi="Palatino Linotype"/>
        </w:rPr>
        <w:t>).</w:t>
      </w:r>
      <w:commentRangeEnd w:id="77"/>
      <w:r w:rsidR="00B04030">
        <w:rPr>
          <w:rStyle w:val="Refdecomentario"/>
        </w:rPr>
        <w:commentReference w:id="77"/>
      </w:r>
    </w:p>
    <w:p w14:paraId="3326791D" w14:textId="77777777" w:rsidR="005D7BBD" w:rsidRPr="007A0E07" w:rsidRDefault="005D7BBD" w:rsidP="005D7BBD">
      <w:pPr>
        <w:rPr>
          <w:rFonts w:ascii="Palatino Linotype" w:hAnsi="Palatino Linotype"/>
        </w:rPr>
      </w:pPr>
    </w:p>
    <w:p w14:paraId="66010A4D" w14:textId="5E16D035" w:rsidR="005D7BBD" w:rsidRPr="007A0E07" w:rsidRDefault="005D7BBD" w:rsidP="005D7BBD">
      <w:pPr>
        <w:rPr>
          <w:rFonts w:ascii="Palatino Linotype" w:hAnsi="Palatino Linotype"/>
        </w:rPr>
      </w:pPr>
      <w:r w:rsidRPr="007A0E07">
        <w:rPr>
          <w:rFonts w:ascii="Palatino Linotype" w:hAnsi="Palatino Linotype"/>
        </w:rPr>
        <w:t xml:space="preserve">The media industry is reacting too to the tricky scenario for journalism offered by private messaging networks. </w:t>
      </w:r>
      <w:commentRangeStart w:id="78"/>
      <w:r w:rsidRPr="007A0E07">
        <w:rPr>
          <w:rFonts w:ascii="Palatino Linotype" w:hAnsi="Palatino Linotype"/>
        </w:rPr>
        <w:t>The Indian website The Quint moved last June from WhatsApp to Telegram</w:t>
      </w:r>
      <w:r w:rsidR="007F1051">
        <w:rPr>
          <w:rFonts w:ascii="Palatino Linotype" w:hAnsi="Palatino Linotype"/>
        </w:rPr>
        <w:t xml:space="preserve"> because of </w:t>
      </w:r>
      <w:r w:rsidR="00610FD9">
        <w:rPr>
          <w:rFonts w:ascii="Palatino Linotype" w:hAnsi="Palatino Linotype"/>
        </w:rPr>
        <w:t>the growing difficulties for publishers on this platform,</w:t>
      </w:r>
      <w:r w:rsidRPr="007A0E07">
        <w:rPr>
          <w:rFonts w:ascii="Palatino Linotype" w:hAnsi="Palatino Linotype"/>
        </w:rPr>
        <w:t xml:space="preserve"> </w:t>
      </w:r>
      <w:r w:rsidR="007F1051">
        <w:rPr>
          <w:rFonts w:ascii="Palatino Linotype" w:hAnsi="Palatino Linotype"/>
        </w:rPr>
        <w:t xml:space="preserve">and they did it </w:t>
      </w:r>
      <w:r w:rsidRPr="007A0E07">
        <w:rPr>
          <w:rFonts w:ascii="Palatino Linotype" w:hAnsi="Palatino Linotype"/>
        </w:rPr>
        <w:t xml:space="preserve">with the following message: </w:t>
      </w:r>
      <w:r w:rsidRPr="007A0E07">
        <w:rPr>
          <w:rFonts w:ascii="Palatino Linotype" w:hAnsi="Palatino Linotype"/>
          <w:color w:val="000000" w:themeColor="text1"/>
        </w:rPr>
        <w:t xml:space="preserve">“[We] </w:t>
      </w:r>
      <w:r w:rsidRPr="007A0E07">
        <w:rPr>
          <w:rFonts w:ascii="Palatino Linotype" w:eastAsia="Times New Roman" w:hAnsi="Palatino Linotype"/>
          <w:color w:val="000000" w:themeColor="text1"/>
          <w:shd w:val="clear" w:color="auto" w:fill="FFFFFF"/>
        </w:rPr>
        <w:t xml:space="preserve">will no </w:t>
      </w:r>
      <w:r w:rsidRPr="007A0E07">
        <w:rPr>
          <w:rFonts w:ascii="Palatino Linotype" w:eastAsia="Times New Roman" w:hAnsi="Palatino Linotype"/>
          <w:color w:val="000000" w:themeColor="text1"/>
          <w:shd w:val="clear" w:color="auto" w:fill="FFFFFF"/>
        </w:rPr>
        <w:lastRenderedPageBreak/>
        <w:t>longer be on WhatsApp, owing to changes in its policies regarding news publishers. You can now get the late</w:t>
      </w:r>
      <w:r w:rsidR="00EC4E1B">
        <w:rPr>
          <w:rFonts w:ascii="Palatino Linotype" w:eastAsia="Times New Roman" w:hAnsi="Palatino Linotype"/>
          <w:color w:val="000000" w:themeColor="text1"/>
          <w:shd w:val="clear" w:color="auto" w:fill="FFFFFF"/>
        </w:rPr>
        <w:t>st news on our Telegram channel</w:t>
      </w:r>
      <w:r w:rsidRPr="007A0E07">
        <w:rPr>
          <w:rFonts w:ascii="Palatino Linotype" w:eastAsia="Times New Roman" w:hAnsi="Palatino Linotype"/>
          <w:color w:val="000000" w:themeColor="text1"/>
          <w:shd w:val="clear" w:color="auto" w:fill="FFFFFF"/>
        </w:rPr>
        <w:t>”</w:t>
      </w:r>
      <w:r w:rsidR="00EC4E1B">
        <w:rPr>
          <w:rFonts w:ascii="Palatino Linotype" w:eastAsia="Times New Roman" w:hAnsi="Palatino Linotype"/>
          <w:color w:val="000000" w:themeColor="text1"/>
          <w:shd w:val="clear" w:color="auto" w:fill="FFFFFF"/>
        </w:rPr>
        <w:t xml:space="preserve"> </w:t>
      </w:r>
      <w:r w:rsidRPr="007A0E07">
        <w:rPr>
          <w:rFonts w:ascii="Palatino Linotype" w:eastAsia="Times New Roman" w:hAnsi="Palatino Linotype"/>
          <w:color w:val="000000" w:themeColor="text1"/>
          <w:shd w:val="clear" w:color="auto" w:fill="FFFFFF"/>
        </w:rPr>
        <w:t>(TheQuint.com, first published June 22, 2019).</w:t>
      </w:r>
      <w:commentRangeEnd w:id="78"/>
      <w:r w:rsidR="00B04030">
        <w:rPr>
          <w:rStyle w:val="Refdecomentario"/>
        </w:rPr>
        <w:commentReference w:id="78"/>
      </w:r>
      <w:r w:rsidRPr="007A0E07">
        <w:rPr>
          <w:rFonts w:ascii="Palatino Linotype" w:eastAsia="Times New Roman" w:hAnsi="Palatino Linotype"/>
          <w:color w:val="000000" w:themeColor="text1"/>
          <w:shd w:val="clear" w:color="auto" w:fill="FFFFFF"/>
        </w:rPr>
        <w:t xml:space="preserve"> As we will </w:t>
      </w:r>
      <w:r w:rsidR="00B04030">
        <w:rPr>
          <w:rFonts w:ascii="Palatino Linotype" w:eastAsia="Times New Roman" w:hAnsi="Palatino Linotype"/>
          <w:color w:val="000000" w:themeColor="text1"/>
          <w:shd w:val="clear" w:color="auto" w:fill="FFFFFF"/>
        </w:rPr>
        <w:t xml:space="preserve">find in </w:t>
      </w:r>
      <w:r w:rsidRPr="007A0E07">
        <w:rPr>
          <w:rFonts w:ascii="Palatino Linotype" w:eastAsia="Times New Roman" w:hAnsi="Palatino Linotype"/>
          <w:color w:val="000000" w:themeColor="text1"/>
          <w:shd w:val="clear" w:color="auto" w:fill="FFFFFF"/>
        </w:rPr>
        <w:t xml:space="preserve">some of the interviews </w:t>
      </w:r>
      <w:r>
        <w:rPr>
          <w:rFonts w:ascii="Palatino Linotype" w:eastAsia="Times New Roman" w:hAnsi="Palatino Linotype"/>
          <w:color w:val="000000" w:themeColor="text1"/>
          <w:shd w:val="clear" w:color="auto" w:fill="FFFFFF"/>
        </w:rPr>
        <w:t>in</w:t>
      </w:r>
      <w:r w:rsidRPr="007A0E07">
        <w:rPr>
          <w:rFonts w:ascii="Palatino Linotype" w:eastAsia="Times New Roman" w:hAnsi="Palatino Linotype"/>
          <w:color w:val="000000" w:themeColor="text1"/>
          <w:shd w:val="clear" w:color="auto" w:fill="FFFFFF"/>
        </w:rPr>
        <w:t xml:space="preserve"> this report, private online spaces are valuable but are also </w:t>
      </w:r>
      <w:r w:rsidR="00610FD9">
        <w:rPr>
          <w:rFonts w:ascii="Palatino Linotype" w:eastAsia="Times New Roman" w:hAnsi="Palatino Linotype"/>
          <w:color w:val="000000" w:themeColor="text1"/>
          <w:shd w:val="clear" w:color="auto" w:fill="FFFFFF"/>
        </w:rPr>
        <w:t>tricky</w:t>
      </w:r>
      <w:del w:id="79" w:author="Usuario de Microsoft Office" w:date="2019-10-15T23:07:00Z">
        <w:r w:rsidRPr="007A0E07" w:rsidDel="00610FD9">
          <w:rPr>
            <w:rFonts w:ascii="Palatino Linotype" w:eastAsia="Times New Roman" w:hAnsi="Palatino Linotype"/>
            <w:color w:val="000000" w:themeColor="text1"/>
            <w:shd w:val="clear" w:color="auto" w:fill="FFFFFF"/>
          </w:rPr>
          <w:delText>dark</w:delText>
        </w:r>
      </w:del>
      <w:r w:rsidRPr="007A0E07">
        <w:rPr>
          <w:rFonts w:ascii="Palatino Linotype" w:eastAsia="Times New Roman" w:hAnsi="Palatino Linotype"/>
          <w:color w:val="000000" w:themeColor="text1"/>
          <w:shd w:val="clear" w:color="auto" w:fill="FFFFFF"/>
        </w:rPr>
        <w:t xml:space="preserve"> spaces for </w:t>
      </w:r>
      <w:commentRangeStart w:id="80"/>
      <w:r w:rsidRPr="007A0E07">
        <w:rPr>
          <w:rFonts w:ascii="Palatino Linotype" w:eastAsia="Times New Roman" w:hAnsi="Palatino Linotype"/>
          <w:color w:val="000000" w:themeColor="text1"/>
          <w:shd w:val="clear" w:color="auto" w:fill="FFFFFF"/>
        </w:rPr>
        <w:t>journalism</w:t>
      </w:r>
      <w:commentRangeEnd w:id="80"/>
      <w:r w:rsidR="00B04030">
        <w:rPr>
          <w:rStyle w:val="Refdecomentario"/>
        </w:rPr>
        <w:commentReference w:id="80"/>
      </w:r>
      <w:r w:rsidRPr="007A0E07">
        <w:rPr>
          <w:rFonts w:ascii="Palatino Linotype" w:eastAsia="Times New Roman" w:hAnsi="Palatino Linotype"/>
          <w:color w:val="000000" w:themeColor="text1"/>
          <w:shd w:val="clear" w:color="auto" w:fill="FFFFFF"/>
        </w:rPr>
        <w:t xml:space="preserve">. </w:t>
      </w:r>
      <w:r w:rsidRPr="007A0E07">
        <w:rPr>
          <w:rFonts w:ascii="Palatino Linotype" w:eastAsia="Times New Roman" w:hAnsi="Palatino Linotype"/>
          <w:color w:val="222222"/>
        </w:rPr>
        <w:br/>
      </w:r>
    </w:p>
    <w:p w14:paraId="2C3E77B8" w14:textId="25D68169" w:rsidR="00610FD9" w:rsidRDefault="00610FD9" w:rsidP="005D7BBD">
      <w:pPr>
        <w:rPr>
          <w:rFonts w:ascii="Palatino Linotype" w:hAnsi="Palatino Linotype"/>
        </w:rPr>
      </w:pPr>
      <w:r>
        <w:rPr>
          <w:rFonts w:ascii="Palatino Linotype" w:hAnsi="Palatino Linotype"/>
        </w:rPr>
        <w:t>First of all and a</w:t>
      </w:r>
      <w:commentRangeStart w:id="81"/>
      <w:r w:rsidR="005D7BBD" w:rsidRPr="007A0E07">
        <w:rPr>
          <w:rFonts w:ascii="Palatino Linotype" w:hAnsi="Palatino Linotype"/>
        </w:rPr>
        <w:t>s Silvio Waisbord said, “</w:t>
      </w:r>
      <w:r w:rsidR="00B04030">
        <w:rPr>
          <w:rFonts w:ascii="Palatino Linotype" w:hAnsi="Palatino Linotype"/>
        </w:rPr>
        <w:t>W</w:t>
      </w:r>
      <w:r w:rsidR="005D7BBD" w:rsidRPr="007A0E07">
        <w:rPr>
          <w:rFonts w:ascii="Palatino Linotype" w:hAnsi="Palatino Linotype"/>
        </w:rPr>
        <w:t xml:space="preserve">e think in a social way. We are not Robinson Crusoe when we are thinking or taking a stand, we are influenced by social acceptance, with or without proofs” (2017). </w:t>
      </w:r>
    </w:p>
    <w:p w14:paraId="1804CCF4" w14:textId="77777777" w:rsidR="00610FD9" w:rsidRDefault="00610FD9" w:rsidP="005D7BBD">
      <w:pPr>
        <w:rPr>
          <w:rFonts w:ascii="Palatino Linotype" w:hAnsi="Palatino Linotype"/>
        </w:rPr>
      </w:pPr>
    </w:p>
    <w:p w14:paraId="50F511B9" w14:textId="313B02D1" w:rsidR="005D7BBD" w:rsidRPr="007A0E07" w:rsidRDefault="00610FD9" w:rsidP="005D7BBD">
      <w:pPr>
        <w:rPr>
          <w:rFonts w:ascii="Palatino Linotype" w:hAnsi="Palatino Linotype"/>
        </w:rPr>
      </w:pPr>
      <w:r>
        <w:rPr>
          <w:rFonts w:ascii="Palatino Linotype" w:hAnsi="Palatino Linotype"/>
        </w:rPr>
        <w:t>Secondly, t</w:t>
      </w:r>
      <w:r w:rsidR="005D7BBD" w:rsidRPr="007A0E07">
        <w:rPr>
          <w:rFonts w:ascii="Palatino Linotype" w:hAnsi="Palatino Linotype"/>
        </w:rPr>
        <w:t xml:space="preserve">his paradigm comes together with a complicated issue related to the fight against fake news and misinformation: fact-checked information is likely to be more shareable when it supports the way we think than when it denies our beliefs (Shin &amp; Thorson, 2017).  </w:t>
      </w:r>
      <w:commentRangeEnd w:id="81"/>
      <w:r w:rsidR="005B6EA6">
        <w:rPr>
          <w:rStyle w:val="Refdecomentario"/>
        </w:rPr>
        <w:commentReference w:id="81"/>
      </w:r>
    </w:p>
    <w:p w14:paraId="64B5D9AB" w14:textId="77777777" w:rsidR="005D7BBD" w:rsidRPr="007A0E07" w:rsidRDefault="005D7BBD" w:rsidP="005D7BBD">
      <w:pPr>
        <w:rPr>
          <w:rFonts w:ascii="Palatino Linotype" w:hAnsi="Palatino Linotype"/>
        </w:rPr>
      </w:pPr>
    </w:p>
    <w:p w14:paraId="2F6C71CE" w14:textId="77777777" w:rsidR="005D7BBD" w:rsidRPr="007A0E07" w:rsidRDefault="005D7BBD" w:rsidP="005D7BBD">
      <w:pPr>
        <w:rPr>
          <w:rFonts w:ascii="Palatino Linotype" w:hAnsi="Palatino Linotype"/>
        </w:rPr>
      </w:pPr>
      <w:r w:rsidRPr="007A0E07">
        <w:rPr>
          <w:rFonts w:ascii="Palatino Linotype" w:hAnsi="Palatino Linotype"/>
        </w:rPr>
        <w:t xml:space="preserve">In the meantime we have evidence to believe that “sharing news may be among the most important [development] of the next [decade]” (Olmstead, Mitchell, &amp; Rosenstiel, 2011: 10). The skill of managing the processes of news sharing made by the audience is becoming essential for the media. Nowadays, we know that “sharing news is not just connected to the notion of consumption, it is also narrowly linked to how we understand the news” (Noguera-Vivo, 2018: 150). </w:t>
      </w:r>
    </w:p>
    <w:p w14:paraId="6E56A8E6" w14:textId="77777777" w:rsidR="005D7BBD" w:rsidRPr="007A0E07" w:rsidRDefault="005D7BBD" w:rsidP="005D7BBD">
      <w:pPr>
        <w:rPr>
          <w:rFonts w:ascii="Palatino Linotype" w:hAnsi="Palatino Linotype"/>
        </w:rPr>
      </w:pPr>
    </w:p>
    <w:p w14:paraId="0D9A812F" w14:textId="77777777" w:rsidR="005D7BBD" w:rsidRPr="007A0E07" w:rsidRDefault="005D7BBD" w:rsidP="005D7BBD">
      <w:pPr>
        <w:rPr>
          <w:rFonts w:ascii="Palatino Linotype" w:hAnsi="Palatino Linotype"/>
        </w:rPr>
      </w:pPr>
      <w:r w:rsidRPr="007A0E07">
        <w:rPr>
          <w:rFonts w:ascii="Palatino Linotype" w:hAnsi="Palatino Linotype"/>
        </w:rPr>
        <w:t xml:space="preserve">For instance, </w:t>
      </w:r>
      <w:r w:rsidRPr="007A0E07">
        <w:rPr>
          <w:rFonts w:ascii="Palatino Linotype" w:hAnsi="Palatino Linotype"/>
          <w:color w:val="000000"/>
        </w:rPr>
        <w:t xml:space="preserve">“the observation of other people’s news sharing activities leads to more (incidental) news exposure and, ideally, to confrontation with other opinions and ideas” (Kümpel, Karnowski, &amp; Keyling, 2015: 1). </w:t>
      </w:r>
      <w:r w:rsidRPr="007A0E07">
        <w:rPr>
          <w:rFonts w:ascii="Palatino Linotype" w:hAnsi="Palatino Linotype"/>
        </w:rPr>
        <w:t>New research needs to “</w:t>
      </w:r>
      <w:r w:rsidRPr="007A0E07">
        <w:rPr>
          <w:rFonts w:ascii="Palatino Linotype" w:hAnsi="Palatino Linotype"/>
          <w:color w:val="000000"/>
        </w:rPr>
        <w:t xml:space="preserve">overcome process positivism and the concentration on successful news sharing” </w:t>
      </w:r>
      <w:r w:rsidRPr="007A0E07">
        <w:rPr>
          <w:rFonts w:ascii="Palatino Linotype" w:hAnsi="Palatino Linotype"/>
        </w:rPr>
        <w:t>(</w:t>
      </w:r>
      <w:r w:rsidRPr="007A0E07">
        <w:rPr>
          <w:rFonts w:ascii="Palatino Linotype" w:hAnsi="Palatino Linotype"/>
          <w:color w:val="000000"/>
        </w:rPr>
        <w:t>Kümpel, A., Karnowski, V., &amp; Keyling, T., 2015: 10</w:t>
      </w:r>
      <w:r w:rsidRPr="007A0E07">
        <w:rPr>
          <w:rFonts w:ascii="Palatino Linotype" w:hAnsi="Palatino Linotype"/>
        </w:rPr>
        <w:t xml:space="preserve">). In other words, we need “failure stories” too. Having information about the non-shareable content is as valuable as the opposite, that is, the most shareable content. As we will also see in the interviews with journalists, the media have to learn to use the language adopted by memes and hoax so that they can use it with accurate information.  </w:t>
      </w:r>
    </w:p>
    <w:p w14:paraId="7B5AA4D6" w14:textId="77777777" w:rsidR="005D7BBD" w:rsidRPr="007A0E07" w:rsidRDefault="005D7BBD" w:rsidP="005D7BBD">
      <w:pPr>
        <w:widowControl w:val="0"/>
        <w:autoSpaceDE w:val="0"/>
        <w:autoSpaceDN w:val="0"/>
        <w:adjustRightInd w:val="0"/>
        <w:spacing w:line="320" w:lineRule="atLeast"/>
        <w:rPr>
          <w:rFonts w:ascii="Palatino Linotype" w:hAnsi="Palatino Linotype"/>
          <w:color w:val="000000"/>
        </w:rPr>
      </w:pPr>
    </w:p>
    <w:p w14:paraId="5F72B1DB" w14:textId="77777777" w:rsidR="005D7BBD" w:rsidRPr="007A0E07" w:rsidRDefault="005D7BBD" w:rsidP="005D7BBD">
      <w:pPr>
        <w:rPr>
          <w:rFonts w:ascii="Palatino Linotype" w:hAnsi="Palatino Linotype"/>
        </w:rPr>
      </w:pPr>
      <w:r>
        <w:rPr>
          <w:rFonts w:ascii="Palatino Linotype" w:hAnsi="Palatino Linotype"/>
        </w:rPr>
        <w:t>O</w:t>
      </w:r>
      <w:r w:rsidRPr="007A0E07">
        <w:rPr>
          <w:rFonts w:ascii="Palatino Linotype" w:hAnsi="Palatino Linotype"/>
        </w:rPr>
        <w:t>n the opposite side of the most optimistic theories about democratization of communication and the political debate, we found that people share news on social media to gain reputation, to draw people´s attention, and to attain status among peers. These motivations are the results of several studies (</w:t>
      </w:r>
      <w:r w:rsidRPr="007A0E07">
        <w:rPr>
          <w:rFonts w:ascii="Palatino Linotype" w:hAnsi="Palatino Linotype"/>
          <w:color w:val="000000"/>
        </w:rPr>
        <w:t>boyd, Golder, &amp; Lotan, 2010; Lee &amp; Ma, 2012; Ma, Lee, &amp; Goh, 2011</w:t>
      </w:r>
      <w:r w:rsidRPr="007A0E07">
        <w:rPr>
          <w:rFonts w:ascii="Palatino Linotype" w:hAnsi="Palatino Linotype"/>
        </w:rPr>
        <w:t>) and they would be placed under the model of the “self-serving status seeker” (</w:t>
      </w:r>
      <w:r w:rsidRPr="007A0E07">
        <w:rPr>
          <w:rFonts w:ascii="Palatino Linotype" w:hAnsi="Palatino Linotype"/>
          <w:color w:val="000000"/>
        </w:rPr>
        <w:t>Kümpel, A., Karnowski, V., &amp; Keyling, T., 2015: 8</w:t>
      </w:r>
      <w:r w:rsidRPr="007A0E07">
        <w:rPr>
          <w:rFonts w:ascii="Palatino Linotype" w:hAnsi="Palatino Linotype"/>
        </w:rPr>
        <w:t>). Is it the same when we talk about online private channels?</w:t>
      </w:r>
    </w:p>
    <w:p w14:paraId="4E1E122C" w14:textId="77777777" w:rsidR="005D7BBD" w:rsidRPr="007A0E07" w:rsidRDefault="005D7BBD" w:rsidP="005D7BBD">
      <w:pPr>
        <w:rPr>
          <w:rFonts w:ascii="Palatino Linotype" w:hAnsi="Palatino Linotype"/>
        </w:rPr>
      </w:pPr>
    </w:p>
    <w:p w14:paraId="77313D13" w14:textId="77777777" w:rsidR="00B03F3E" w:rsidRDefault="005D7BBD" w:rsidP="005D7BBD">
      <w:pPr>
        <w:rPr>
          <w:ins w:id="82" w:author="Usuario de Microsoft Office" w:date="2019-10-15T23:57:00Z"/>
          <w:rFonts w:ascii="Palatino Linotype" w:hAnsi="Palatino Linotype"/>
        </w:rPr>
      </w:pPr>
      <w:r w:rsidRPr="007A0E07">
        <w:rPr>
          <w:rFonts w:ascii="Palatino Linotype" w:hAnsi="Palatino Linotype"/>
        </w:rPr>
        <w:lastRenderedPageBreak/>
        <w:t xml:space="preserve">Confirming if public attitudes of audience about news sharing are the same in closed online spaces is one of the pending issues for media and journalists. “We do not want to invade. We understand that WhatsApp is not like Twitter or Facebook; we see it as a private space for the users to interact with family and friends”, explained Diana Larrea Maccise, content editor at Al Jazeera Media Institute (2018). </w:t>
      </w:r>
    </w:p>
    <w:p w14:paraId="3E4185F8" w14:textId="77777777" w:rsidR="00B03F3E" w:rsidRDefault="00B03F3E" w:rsidP="005D7BBD">
      <w:pPr>
        <w:rPr>
          <w:ins w:id="83" w:author="Usuario de Microsoft Office" w:date="2019-10-15T23:57:00Z"/>
          <w:rFonts w:ascii="Palatino Linotype" w:hAnsi="Palatino Linotype"/>
        </w:rPr>
      </w:pPr>
    </w:p>
    <w:p w14:paraId="72AC063C" w14:textId="37010C4C" w:rsidR="005D7BBD" w:rsidRPr="007A0E07" w:rsidRDefault="005D7BBD" w:rsidP="005D7BBD">
      <w:pPr>
        <w:rPr>
          <w:rFonts w:ascii="Palatino Linotype" w:hAnsi="Palatino Linotype"/>
        </w:rPr>
      </w:pPr>
      <w:r w:rsidRPr="007A0E07">
        <w:rPr>
          <w:rFonts w:ascii="Palatino Linotype" w:hAnsi="Palatino Linotype"/>
        </w:rPr>
        <w:t>Then, there is a clear unresolved tension here: WhatsApp is a private space with information of public interest – and this information needs to be verified. Therefore, some kind of journalistic job in private online spaces is needed.</w:t>
      </w:r>
    </w:p>
    <w:p w14:paraId="4C782D59" w14:textId="77777777" w:rsidR="005D7BBD" w:rsidRPr="007A0E07" w:rsidRDefault="005D7BBD" w:rsidP="005D7BBD">
      <w:pPr>
        <w:rPr>
          <w:rFonts w:ascii="Palatino Linotype" w:hAnsi="Palatino Linotype"/>
        </w:rPr>
      </w:pPr>
    </w:p>
    <w:p w14:paraId="39708B6B" w14:textId="77777777" w:rsidR="005D7BBD" w:rsidRPr="007A0E07" w:rsidRDefault="005D7BBD" w:rsidP="005D7BBD">
      <w:pPr>
        <w:rPr>
          <w:rFonts w:ascii="Palatino Linotype" w:eastAsia="Times New Roman" w:hAnsi="Palatino Linotype"/>
        </w:rPr>
      </w:pPr>
      <w:r w:rsidRPr="007A0E07">
        <w:rPr>
          <w:rFonts w:ascii="Palatino Linotype" w:hAnsi="Palatino Linotype"/>
        </w:rPr>
        <w:t>Larrea Maccise is right, the most relevant academic research on WhatsApp is related with the “domestication” of the platform by the different generations and how adult people use it for a mix of sociability, work, social responsibilities and re-connection with younger generations (</w:t>
      </w:r>
      <w:r w:rsidRPr="007A0E07">
        <w:rPr>
          <w:rFonts w:ascii="Palatino Linotype" w:eastAsia="Times New Roman" w:hAnsi="Palatino Linotype" w:cs="Arial"/>
          <w:shd w:val="clear" w:color="auto" w:fill="FFFFFF"/>
        </w:rPr>
        <w:t>Matassi, Boczkowski &amp; Mitchelstein, 2019).</w:t>
      </w:r>
    </w:p>
    <w:p w14:paraId="2DA16AC7" w14:textId="77777777" w:rsidR="005D7BBD" w:rsidRPr="007A0E07" w:rsidRDefault="005D7BBD" w:rsidP="005D7BBD">
      <w:pPr>
        <w:rPr>
          <w:rFonts w:ascii="Palatino Linotype" w:hAnsi="Palatino Linotype"/>
        </w:rPr>
      </w:pPr>
    </w:p>
    <w:p w14:paraId="248A2525" w14:textId="77777777" w:rsidR="005D7BBD" w:rsidRPr="007A0E07" w:rsidRDefault="005D7BBD" w:rsidP="005D7BBD">
      <w:pPr>
        <w:rPr>
          <w:rFonts w:ascii="Palatino Linotype" w:eastAsia="Times New Roman" w:hAnsi="Palatino Linotype"/>
        </w:rPr>
      </w:pPr>
      <w:r w:rsidRPr="007A0E07">
        <w:rPr>
          <w:rFonts w:ascii="Palatino Linotype" w:hAnsi="Palatino Linotype"/>
        </w:rPr>
        <w:t xml:space="preserve">The key point with WhatsApp is how it can be used as a tool for getting real conversations and relations with readers, listeners or subscribers. In fact, The Daily Telegraph –the second largest weekday quality newspaper </w:t>
      </w:r>
      <w:r>
        <w:rPr>
          <w:rFonts w:ascii="Palatino Linotype" w:hAnsi="Palatino Linotype"/>
        </w:rPr>
        <w:t>in</w:t>
      </w:r>
      <w:r w:rsidRPr="007A0E07">
        <w:rPr>
          <w:rFonts w:ascii="Palatino Linotype" w:hAnsi="Palatino Linotype"/>
        </w:rPr>
        <w:t xml:space="preserve"> circulation in the United Kingdom- found that </w:t>
      </w:r>
      <w:r w:rsidRPr="007A0E07">
        <w:rPr>
          <w:rFonts w:ascii="Palatino Linotype" w:eastAsia="Times New Roman" w:hAnsi="Palatino Linotype"/>
          <w:color w:val="222222"/>
          <w:shd w:val="clear" w:color="auto" w:fill="FFFFFF"/>
        </w:rPr>
        <w:t>“users of its WhatsApp audio service are 12 times more likely to become paying subscribers than the average reader on its homepage”</w:t>
      </w:r>
      <w:r w:rsidRPr="007A0E07">
        <w:rPr>
          <w:rFonts w:ascii="Palatino Linotype" w:eastAsia="Times New Roman" w:hAnsi="Palatino Linotype"/>
        </w:rPr>
        <w:t xml:space="preserve"> (WARC, 2019). </w:t>
      </w:r>
    </w:p>
    <w:p w14:paraId="62BFAF8A" w14:textId="77777777" w:rsidR="005D7BBD" w:rsidRPr="007A0E07" w:rsidRDefault="005D7BBD" w:rsidP="005D7BBD">
      <w:pPr>
        <w:rPr>
          <w:rFonts w:ascii="Palatino Linotype" w:hAnsi="Palatino Linotype"/>
        </w:rPr>
      </w:pPr>
    </w:p>
    <w:p w14:paraId="6EBE3CB0" w14:textId="77777777" w:rsidR="005D7BBD" w:rsidRPr="007A0E07" w:rsidRDefault="005D7BBD" w:rsidP="005D7BBD">
      <w:pPr>
        <w:rPr>
          <w:rFonts w:ascii="Palatino Linotype" w:hAnsi="Palatino Linotype"/>
        </w:rPr>
      </w:pPr>
      <w:r w:rsidRPr="007A0E07">
        <w:rPr>
          <w:rFonts w:ascii="Palatino Linotype" w:hAnsi="Palatino Linotype"/>
        </w:rPr>
        <w:t>As we said at the beginning of this report, journalism can start before on the Internet. And by saying “private journalism” we do not mean just the possibilities of private messaging network</w:t>
      </w:r>
      <w:r>
        <w:rPr>
          <w:rFonts w:ascii="Palatino Linotype" w:hAnsi="Palatino Linotype"/>
        </w:rPr>
        <w:t>s</w:t>
      </w:r>
      <w:r w:rsidRPr="007A0E07">
        <w:rPr>
          <w:rFonts w:ascii="Palatino Linotype" w:hAnsi="Palatino Linotype"/>
        </w:rPr>
        <w:t>, but also all the ways of private communication offered by social media. In this sense, useful advice was underlined during the last ONA Conference (New Orleans, U.S., September 2019). In (1) we can observe the following tips to manage Twitter</w:t>
      </w:r>
      <w:r>
        <w:rPr>
          <w:rFonts w:ascii="Palatino Linotype" w:hAnsi="Palatino Linotype"/>
        </w:rPr>
        <w:t>’s</w:t>
      </w:r>
      <w:r w:rsidRPr="007A0E07">
        <w:rPr>
          <w:rFonts w:ascii="Palatino Linotype" w:hAnsi="Palatino Linotype"/>
        </w:rPr>
        <w:t xml:space="preserve"> Direct Messages (DM) for journalism:</w:t>
      </w:r>
      <w:r w:rsidRPr="007A0E07">
        <w:rPr>
          <w:rStyle w:val="Refdenotaalpie"/>
          <w:rFonts w:ascii="Palatino Linotype" w:hAnsi="Palatino Linotype"/>
        </w:rPr>
        <w:footnoteReference w:id="1"/>
      </w:r>
    </w:p>
    <w:p w14:paraId="132B19EF" w14:textId="77777777" w:rsidR="005D7BBD" w:rsidRPr="007A0E07" w:rsidRDefault="005D7BBD" w:rsidP="005D7BBD">
      <w:pPr>
        <w:rPr>
          <w:rFonts w:ascii="Palatino Linotype" w:hAnsi="Palatino Linotype"/>
        </w:rPr>
      </w:pPr>
    </w:p>
    <w:p w14:paraId="778EB22C" w14:textId="77777777" w:rsidR="005D7BBD" w:rsidRDefault="005D7BBD" w:rsidP="00FE3B26">
      <w:pPr>
        <w:pStyle w:val="Prrafodelista"/>
        <w:rPr>
          <w:ins w:id="95" w:author="Usuario de Microsoft Office" w:date="2019-10-15T23:57:00Z"/>
          <w:rFonts w:ascii="Palatino Linotype" w:hAnsi="Palatino Linotype"/>
        </w:rPr>
      </w:pPr>
      <w:r w:rsidRPr="007A0E07">
        <w:rPr>
          <w:rFonts w:ascii="Palatino Linotype" w:hAnsi="Palatino Linotype"/>
        </w:rPr>
        <w:t>a. Cultivate sources via DM</w:t>
      </w:r>
    </w:p>
    <w:p w14:paraId="72BD4412" w14:textId="77777777" w:rsidR="00B03F3E" w:rsidRPr="007A0E07" w:rsidRDefault="00B03F3E" w:rsidP="00FE3B26">
      <w:pPr>
        <w:pStyle w:val="Prrafodelista"/>
        <w:rPr>
          <w:rFonts w:ascii="Palatino Linotype" w:hAnsi="Palatino Linotype"/>
        </w:rPr>
      </w:pPr>
    </w:p>
    <w:p w14:paraId="385645B6" w14:textId="130B7FB5" w:rsidR="005D7BBD" w:rsidRDefault="005D7BBD" w:rsidP="005D7BBD">
      <w:pPr>
        <w:pStyle w:val="Prrafodelista"/>
        <w:rPr>
          <w:ins w:id="96" w:author="Usuario de Microsoft Office" w:date="2019-10-15T23:57:00Z"/>
          <w:rFonts w:ascii="Palatino Linotype" w:hAnsi="Palatino Linotype"/>
        </w:rPr>
      </w:pPr>
      <w:r w:rsidRPr="007A0E07">
        <w:rPr>
          <w:rFonts w:ascii="Palatino Linotype" w:hAnsi="Palatino Linotype"/>
        </w:rPr>
        <w:t>b. Try to engage with other users, then direct the conversation over to DM</w:t>
      </w:r>
      <w:r w:rsidR="00FE3B26">
        <w:rPr>
          <w:rFonts w:ascii="Palatino Linotype" w:hAnsi="Palatino Linotype"/>
        </w:rPr>
        <w:t>.</w:t>
      </w:r>
    </w:p>
    <w:p w14:paraId="61E96398" w14:textId="77777777" w:rsidR="00B03F3E" w:rsidRPr="007A0E07" w:rsidRDefault="00B03F3E" w:rsidP="005D7BBD">
      <w:pPr>
        <w:pStyle w:val="Prrafodelista"/>
        <w:rPr>
          <w:rFonts w:ascii="Palatino Linotype" w:hAnsi="Palatino Linotype"/>
        </w:rPr>
      </w:pPr>
    </w:p>
    <w:p w14:paraId="60BD172E" w14:textId="3B2EF15C" w:rsidR="005D7BBD" w:rsidRDefault="005D7BBD" w:rsidP="005D7BBD">
      <w:pPr>
        <w:pStyle w:val="Prrafodelista"/>
        <w:rPr>
          <w:ins w:id="97" w:author="Usuario de Microsoft Office" w:date="2019-10-15T23:57:00Z"/>
          <w:rFonts w:ascii="Palatino Linotype" w:hAnsi="Palatino Linotype"/>
        </w:rPr>
      </w:pPr>
      <w:r w:rsidRPr="007A0E07">
        <w:rPr>
          <w:rFonts w:ascii="Palatino Linotype" w:hAnsi="Palatino Linotype"/>
        </w:rPr>
        <w:t xml:space="preserve">c. Keep your DM´s open if you want to be reachable and </w:t>
      </w:r>
      <w:r w:rsidRPr="00FE3B26">
        <w:rPr>
          <w:rFonts w:ascii="Palatino Linotype" w:hAnsi="Palatino Linotype"/>
        </w:rPr>
        <w:t>put out calls to action</w:t>
      </w:r>
      <w:r w:rsidR="00FE3B26">
        <w:rPr>
          <w:rFonts w:ascii="Palatino Linotype" w:hAnsi="Palatino Linotype"/>
        </w:rPr>
        <w:t>.</w:t>
      </w:r>
    </w:p>
    <w:p w14:paraId="519E9E33" w14:textId="77777777" w:rsidR="00B03F3E" w:rsidRPr="007A0E07" w:rsidRDefault="00B03F3E" w:rsidP="005D7BBD">
      <w:pPr>
        <w:pStyle w:val="Prrafodelista"/>
        <w:rPr>
          <w:rFonts w:ascii="Palatino Linotype" w:hAnsi="Palatino Linotype"/>
        </w:rPr>
      </w:pPr>
    </w:p>
    <w:p w14:paraId="512F252A" w14:textId="77777777" w:rsidR="005D7BBD" w:rsidRPr="00D74D8A" w:rsidRDefault="005D7BBD" w:rsidP="005D7BBD">
      <w:pPr>
        <w:pStyle w:val="Prrafodelista"/>
        <w:rPr>
          <w:rFonts w:ascii="Palatino Linotype" w:hAnsi="Palatino Linotype"/>
        </w:rPr>
      </w:pPr>
      <w:r w:rsidRPr="00B903FC">
        <w:rPr>
          <w:rFonts w:ascii="Palatino Linotype" w:hAnsi="Palatino Linotype"/>
        </w:rPr>
        <w:t xml:space="preserve">d. </w:t>
      </w:r>
      <w:r w:rsidRPr="00D74D8A">
        <w:rPr>
          <w:rFonts w:ascii="Palatino Linotype" w:hAnsi="Palatino Linotype"/>
        </w:rPr>
        <w:t>Turn them off at night and on weekends though!</w:t>
      </w:r>
    </w:p>
    <w:p w14:paraId="18B193DA" w14:textId="77777777" w:rsidR="005D7BBD" w:rsidRPr="007A0E07" w:rsidRDefault="005D7BBD" w:rsidP="005D7BBD">
      <w:pPr>
        <w:rPr>
          <w:rFonts w:ascii="Palatino Linotype" w:hAnsi="Palatino Linotype"/>
        </w:rPr>
      </w:pPr>
      <w:r w:rsidRPr="007A0E07">
        <w:rPr>
          <w:rFonts w:ascii="Palatino Linotype" w:hAnsi="Palatino Linotype"/>
        </w:rPr>
        <w:lastRenderedPageBreak/>
        <w:t xml:space="preserve"> </w:t>
      </w:r>
    </w:p>
    <w:p w14:paraId="6F81D2A2" w14:textId="77777777" w:rsidR="005D7BBD" w:rsidRPr="007A0E07" w:rsidRDefault="005D7BBD" w:rsidP="005D7BBD">
      <w:pPr>
        <w:rPr>
          <w:rFonts w:ascii="Palatino Linotype" w:hAnsi="Palatino Linotype"/>
        </w:rPr>
      </w:pPr>
      <w:r w:rsidRPr="007A0E07">
        <w:rPr>
          <w:rFonts w:ascii="Palatino Linotype" w:hAnsi="Palatino Linotype"/>
        </w:rPr>
        <w:t xml:space="preserve">Cultivating sources seems to be the first step for a bigger goal with private online platforms: building your own community and/or being part of that community. As we will see during the following interviews, journalists are finding out how to use these channels in order to get personalized relationships and conversations with the audience –subscribers in some cases- or to offer specific content. </w:t>
      </w:r>
    </w:p>
    <w:p w14:paraId="627A72C8" w14:textId="77777777" w:rsidR="005D7BBD" w:rsidRPr="007A0E07" w:rsidRDefault="005D7BBD" w:rsidP="005D7BBD">
      <w:pPr>
        <w:rPr>
          <w:rFonts w:ascii="Palatino Linotype" w:hAnsi="Palatino Linotype"/>
          <w:b/>
        </w:rPr>
      </w:pPr>
    </w:p>
    <w:p w14:paraId="0E924C15" w14:textId="77777777" w:rsidR="005D7BBD" w:rsidRPr="007A0E07" w:rsidRDefault="005D7BBD" w:rsidP="005D7BBD">
      <w:pPr>
        <w:rPr>
          <w:rFonts w:ascii="Palatino Linotype" w:hAnsi="Palatino Linotype"/>
          <w:b/>
        </w:rPr>
      </w:pPr>
    </w:p>
    <w:p w14:paraId="1D7D8AE9" w14:textId="77777777" w:rsidR="005D7BBD" w:rsidRPr="007A0E07" w:rsidRDefault="005D7BBD" w:rsidP="005D7BBD">
      <w:pPr>
        <w:rPr>
          <w:rFonts w:ascii="Palatino Linotype" w:hAnsi="Palatino Linotype"/>
          <w:b/>
        </w:rPr>
      </w:pPr>
    </w:p>
    <w:p w14:paraId="7446D8D8" w14:textId="77777777" w:rsidR="005D7BBD" w:rsidRPr="007A0E07" w:rsidRDefault="005D7BBD" w:rsidP="005D7BBD">
      <w:pPr>
        <w:rPr>
          <w:rFonts w:ascii="Palatino Linotype" w:hAnsi="Palatino Linotype"/>
          <w:b/>
        </w:rPr>
      </w:pPr>
    </w:p>
    <w:p w14:paraId="5CF9CC41" w14:textId="77777777" w:rsidR="005D7BBD" w:rsidRPr="007A0E07" w:rsidRDefault="005D7BBD" w:rsidP="005D7BBD">
      <w:pPr>
        <w:rPr>
          <w:rFonts w:ascii="Palatino Linotype" w:hAnsi="Palatino Linotype"/>
          <w:b/>
        </w:rPr>
      </w:pPr>
    </w:p>
    <w:p w14:paraId="761DC821" w14:textId="77777777" w:rsidR="005D7BBD" w:rsidRPr="007A0E07" w:rsidRDefault="005D7BBD" w:rsidP="005D7BBD">
      <w:pPr>
        <w:rPr>
          <w:rFonts w:ascii="Palatino Linotype" w:hAnsi="Palatino Linotype"/>
          <w:b/>
        </w:rPr>
      </w:pPr>
    </w:p>
    <w:p w14:paraId="6F93971E" w14:textId="77777777" w:rsidR="005D7BBD" w:rsidRPr="007A0E07" w:rsidRDefault="005D7BBD" w:rsidP="005D7BBD">
      <w:pPr>
        <w:rPr>
          <w:rFonts w:ascii="Palatino Linotype" w:hAnsi="Palatino Linotype"/>
          <w:b/>
        </w:rPr>
      </w:pPr>
    </w:p>
    <w:p w14:paraId="0C1940EE" w14:textId="77777777" w:rsidR="005D7BBD" w:rsidRDefault="005D7BBD" w:rsidP="005D7BBD">
      <w:pPr>
        <w:rPr>
          <w:ins w:id="98" w:author="Usuario de Microsoft Office" w:date="2019-10-15T23:57:00Z"/>
          <w:rFonts w:ascii="Palatino Linotype" w:hAnsi="Palatino Linotype"/>
          <w:b/>
        </w:rPr>
      </w:pPr>
    </w:p>
    <w:p w14:paraId="4D27FE84" w14:textId="77777777" w:rsidR="00B03F3E" w:rsidRDefault="00B03F3E" w:rsidP="005D7BBD">
      <w:pPr>
        <w:rPr>
          <w:ins w:id="99" w:author="Usuario de Microsoft Office" w:date="2019-10-15T23:57:00Z"/>
          <w:rFonts w:ascii="Palatino Linotype" w:hAnsi="Palatino Linotype"/>
          <w:b/>
        </w:rPr>
      </w:pPr>
    </w:p>
    <w:p w14:paraId="125BEEB0" w14:textId="77777777" w:rsidR="00B03F3E" w:rsidRDefault="00B03F3E" w:rsidP="005D7BBD">
      <w:pPr>
        <w:rPr>
          <w:ins w:id="100" w:author="Usuario de Microsoft Office" w:date="2019-10-15T23:57:00Z"/>
          <w:rFonts w:ascii="Palatino Linotype" w:hAnsi="Palatino Linotype"/>
          <w:b/>
        </w:rPr>
      </w:pPr>
    </w:p>
    <w:p w14:paraId="6BE09C85" w14:textId="77777777" w:rsidR="00B03F3E" w:rsidRDefault="00B03F3E" w:rsidP="005D7BBD">
      <w:pPr>
        <w:rPr>
          <w:ins w:id="101" w:author="Usuario de Microsoft Office" w:date="2019-10-15T23:57:00Z"/>
          <w:rFonts w:ascii="Palatino Linotype" w:hAnsi="Palatino Linotype"/>
          <w:b/>
        </w:rPr>
      </w:pPr>
    </w:p>
    <w:p w14:paraId="22E17834" w14:textId="77777777" w:rsidR="00B03F3E" w:rsidRDefault="00B03F3E" w:rsidP="005D7BBD">
      <w:pPr>
        <w:rPr>
          <w:ins w:id="102" w:author="Usuario de Microsoft Office" w:date="2019-10-15T23:57:00Z"/>
          <w:rFonts w:ascii="Palatino Linotype" w:hAnsi="Palatino Linotype"/>
          <w:b/>
        </w:rPr>
      </w:pPr>
    </w:p>
    <w:p w14:paraId="3ECD2D4B" w14:textId="77777777" w:rsidR="00B03F3E" w:rsidRDefault="00B03F3E" w:rsidP="005D7BBD">
      <w:pPr>
        <w:rPr>
          <w:ins w:id="103" w:author="Usuario de Microsoft Office" w:date="2019-10-15T23:57:00Z"/>
          <w:rFonts w:ascii="Palatino Linotype" w:hAnsi="Palatino Linotype"/>
          <w:b/>
        </w:rPr>
      </w:pPr>
    </w:p>
    <w:p w14:paraId="604F7E3F" w14:textId="77777777" w:rsidR="00B03F3E" w:rsidRDefault="00B03F3E" w:rsidP="005D7BBD">
      <w:pPr>
        <w:rPr>
          <w:ins w:id="104" w:author="Usuario de Microsoft Office" w:date="2019-10-15T23:57:00Z"/>
          <w:rFonts w:ascii="Palatino Linotype" w:hAnsi="Palatino Linotype"/>
          <w:b/>
        </w:rPr>
      </w:pPr>
    </w:p>
    <w:p w14:paraId="64AB1538" w14:textId="77777777" w:rsidR="00B03F3E" w:rsidRDefault="00B03F3E" w:rsidP="005D7BBD">
      <w:pPr>
        <w:rPr>
          <w:ins w:id="105" w:author="Usuario de Microsoft Office" w:date="2019-10-15T23:57:00Z"/>
          <w:rFonts w:ascii="Palatino Linotype" w:hAnsi="Palatino Linotype"/>
          <w:b/>
        </w:rPr>
      </w:pPr>
    </w:p>
    <w:p w14:paraId="1259F97C" w14:textId="77777777" w:rsidR="00B03F3E" w:rsidRDefault="00B03F3E" w:rsidP="005D7BBD">
      <w:pPr>
        <w:rPr>
          <w:ins w:id="106" w:author="Usuario de Microsoft Office" w:date="2019-10-15T23:57:00Z"/>
          <w:rFonts w:ascii="Palatino Linotype" w:hAnsi="Palatino Linotype"/>
          <w:b/>
        </w:rPr>
      </w:pPr>
    </w:p>
    <w:p w14:paraId="20C4D25B" w14:textId="77777777" w:rsidR="00B03F3E" w:rsidRDefault="00B03F3E" w:rsidP="005D7BBD">
      <w:pPr>
        <w:rPr>
          <w:ins w:id="107" w:author="Usuario de Microsoft Office" w:date="2019-10-15T23:57:00Z"/>
          <w:rFonts w:ascii="Palatino Linotype" w:hAnsi="Palatino Linotype"/>
          <w:b/>
        </w:rPr>
      </w:pPr>
    </w:p>
    <w:p w14:paraId="39C6AB66" w14:textId="77777777" w:rsidR="00B03F3E" w:rsidRDefault="00B03F3E" w:rsidP="005D7BBD">
      <w:pPr>
        <w:rPr>
          <w:ins w:id="108" w:author="Usuario de Microsoft Office" w:date="2019-10-15T23:57:00Z"/>
          <w:rFonts w:ascii="Palatino Linotype" w:hAnsi="Palatino Linotype"/>
          <w:b/>
        </w:rPr>
      </w:pPr>
    </w:p>
    <w:p w14:paraId="15AA46B1" w14:textId="77777777" w:rsidR="00B03F3E" w:rsidRDefault="00B03F3E" w:rsidP="005D7BBD">
      <w:pPr>
        <w:rPr>
          <w:ins w:id="109" w:author="Usuario de Microsoft Office" w:date="2019-10-15T23:57:00Z"/>
          <w:rFonts w:ascii="Palatino Linotype" w:hAnsi="Palatino Linotype"/>
          <w:b/>
        </w:rPr>
      </w:pPr>
    </w:p>
    <w:p w14:paraId="4066B796" w14:textId="77777777" w:rsidR="00B03F3E" w:rsidRDefault="00B03F3E" w:rsidP="005D7BBD">
      <w:pPr>
        <w:rPr>
          <w:ins w:id="110" w:author="Usuario de Microsoft Office" w:date="2019-10-15T23:57:00Z"/>
          <w:rFonts w:ascii="Palatino Linotype" w:hAnsi="Palatino Linotype"/>
          <w:b/>
        </w:rPr>
      </w:pPr>
    </w:p>
    <w:p w14:paraId="3F9DD3AD" w14:textId="77777777" w:rsidR="00B03F3E" w:rsidRDefault="00B03F3E" w:rsidP="005D7BBD">
      <w:pPr>
        <w:rPr>
          <w:ins w:id="111" w:author="Usuario de Microsoft Office" w:date="2019-10-15T23:57:00Z"/>
          <w:rFonts w:ascii="Palatino Linotype" w:hAnsi="Palatino Linotype"/>
          <w:b/>
        </w:rPr>
      </w:pPr>
    </w:p>
    <w:p w14:paraId="24CE7A0D" w14:textId="77777777" w:rsidR="00B03F3E" w:rsidRDefault="00B03F3E" w:rsidP="005D7BBD">
      <w:pPr>
        <w:rPr>
          <w:ins w:id="112" w:author="Usuario de Microsoft Office" w:date="2019-10-15T23:57:00Z"/>
          <w:rFonts w:ascii="Palatino Linotype" w:hAnsi="Palatino Linotype"/>
          <w:b/>
        </w:rPr>
      </w:pPr>
    </w:p>
    <w:p w14:paraId="202D1546" w14:textId="77777777" w:rsidR="00B03F3E" w:rsidRDefault="00B03F3E" w:rsidP="005D7BBD">
      <w:pPr>
        <w:rPr>
          <w:ins w:id="113" w:author="Usuario de Microsoft Office" w:date="2019-10-15T23:57:00Z"/>
          <w:rFonts w:ascii="Palatino Linotype" w:hAnsi="Palatino Linotype"/>
          <w:b/>
        </w:rPr>
      </w:pPr>
    </w:p>
    <w:p w14:paraId="7C95DC04" w14:textId="77777777" w:rsidR="00B03F3E" w:rsidRDefault="00B03F3E" w:rsidP="005D7BBD">
      <w:pPr>
        <w:rPr>
          <w:ins w:id="114" w:author="Usuario de Microsoft Office" w:date="2019-10-15T23:57:00Z"/>
          <w:rFonts w:ascii="Palatino Linotype" w:hAnsi="Palatino Linotype"/>
          <w:b/>
        </w:rPr>
      </w:pPr>
    </w:p>
    <w:p w14:paraId="1C26917F" w14:textId="77777777" w:rsidR="00B03F3E" w:rsidRDefault="00B03F3E" w:rsidP="005D7BBD">
      <w:pPr>
        <w:rPr>
          <w:ins w:id="115" w:author="Usuario de Microsoft Office" w:date="2019-10-15T23:57:00Z"/>
          <w:rFonts w:ascii="Palatino Linotype" w:hAnsi="Palatino Linotype"/>
          <w:b/>
        </w:rPr>
      </w:pPr>
    </w:p>
    <w:p w14:paraId="0EA87B59" w14:textId="77777777" w:rsidR="00B03F3E" w:rsidRDefault="00B03F3E" w:rsidP="005D7BBD">
      <w:pPr>
        <w:rPr>
          <w:ins w:id="116" w:author="Usuario de Microsoft Office" w:date="2019-10-15T23:57:00Z"/>
          <w:rFonts w:ascii="Palatino Linotype" w:hAnsi="Palatino Linotype"/>
          <w:b/>
        </w:rPr>
      </w:pPr>
    </w:p>
    <w:p w14:paraId="7090C05F" w14:textId="77777777" w:rsidR="00B03F3E" w:rsidRDefault="00B03F3E" w:rsidP="005D7BBD">
      <w:pPr>
        <w:rPr>
          <w:ins w:id="117" w:author="Usuario de Microsoft Office" w:date="2019-10-15T23:57:00Z"/>
          <w:rFonts w:ascii="Palatino Linotype" w:hAnsi="Palatino Linotype"/>
          <w:b/>
        </w:rPr>
      </w:pPr>
    </w:p>
    <w:p w14:paraId="7C3101CE" w14:textId="77777777" w:rsidR="00B03F3E" w:rsidRDefault="00B03F3E" w:rsidP="005D7BBD">
      <w:pPr>
        <w:rPr>
          <w:ins w:id="118" w:author="Usuario de Microsoft Office" w:date="2019-10-15T23:57:00Z"/>
          <w:rFonts w:ascii="Palatino Linotype" w:hAnsi="Palatino Linotype"/>
          <w:b/>
        </w:rPr>
      </w:pPr>
    </w:p>
    <w:p w14:paraId="7F1F416E" w14:textId="77777777" w:rsidR="00B03F3E" w:rsidRDefault="00B03F3E" w:rsidP="005D7BBD">
      <w:pPr>
        <w:rPr>
          <w:ins w:id="119" w:author="Usuario de Microsoft Office" w:date="2019-10-15T23:57:00Z"/>
          <w:rFonts w:ascii="Palatino Linotype" w:hAnsi="Palatino Linotype"/>
          <w:b/>
        </w:rPr>
      </w:pPr>
    </w:p>
    <w:p w14:paraId="6D1E1411" w14:textId="77777777" w:rsidR="00B03F3E" w:rsidRDefault="00B03F3E" w:rsidP="005D7BBD">
      <w:pPr>
        <w:rPr>
          <w:ins w:id="120" w:author="Usuario de Microsoft Office" w:date="2019-10-15T23:57:00Z"/>
          <w:rFonts w:ascii="Palatino Linotype" w:hAnsi="Palatino Linotype"/>
          <w:b/>
        </w:rPr>
      </w:pPr>
    </w:p>
    <w:p w14:paraId="35F4BACD" w14:textId="77777777" w:rsidR="00B03F3E" w:rsidRDefault="00B03F3E" w:rsidP="005D7BBD">
      <w:pPr>
        <w:rPr>
          <w:ins w:id="121" w:author="Usuario de Microsoft Office" w:date="2019-10-15T23:57:00Z"/>
          <w:rFonts w:ascii="Palatino Linotype" w:hAnsi="Palatino Linotype"/>
          <w:b/>
        </w:rPr>
      </w:pPr>
    </w:p>
    <w:p w14:paraId="08AF103C" w14:textId="77777777" w:rsidR="00B03F3E" w:rsidRDefault="00B03F3E" w:rsidP="005D7BBD">
      <w:pPr>
        <w:rPr>
          <w:ins w:id="122" w:author="Usuario de Microsoft Office" w:date="2019-10-15T23:57:00Z"/>
          <w:rFonts w:ascii="Palatino Linotype" w:hAnsi="Palatino Linotype"/>
          <w:b/>
        </w:rPr>
      </w:pPr>
    </w:p>
    <w:p w14:paraId="3F0E8565" w14:textId="77777777" w:rsidR="00B03F3E" w:rsidRDefault="00B03F3E" w:rsidP="005D7BBD">
      <w:pPr>
        <w:rPr>
          <w:ins w:id="123" w:author="Usuario de Microsoft Office" w:date="2019-10-15T23:57:00Z"/>
          <w:rFonts w:ascii="Palatino Linotype" w:hAnsi="Palatino Linotype"/>
          <w:b/>
        </w:rPr>
      </w:pPr>
    </w:p>
    <w:p w14:paraId="2B2044FD" w14:textId="77777777" w:rsidR="00B03F3E" w:rsidRDefault="00B03F3E" w:rsidP="005D7BBD">
      <w:pPr>
        <w:rPr>
          <w:ins w:id="124" w:author="Usuario de Microsoft Office" w:date="2019-10-15T23:57:00Z"/>
          <w:rFonts w:ascii="Palatino Linotype" w:hAnsi="Palatino Linotype"/>
          <w:b/>
        </w:rPr>
      </w:pPr>
    </w:p>
    <w:p w14:paraId="10037AD3" w14:textId="77777777" w:rsidR="00B03F3E" w:rsidRDefault="00B03F3E" w:rsidP="005D7BBD">
      <w:pPr>
        <w:rPr>
          <w:ins w:id="125" w:author="Usuario de Microsoft Office" w:date="2019-10-15T23:57:00Z"/>
          <w:rFonts w:ascii="Palatino Linotype" w:hAnsi="Palatino Linotype"/>
          <w:b/>
        </w:rPr>
      </w:pPr>
    </w:p>
    <w:p w14:paraId="708BAD1E" w14:textId="77777777" w:rsidR="00B03F3E" w:rsidRPr="007A0E07" w:rsidRDefault="00B03F3E" w:rsidP="005D7BBD">
      <w:pPr>
        <w:rPr>
          <w:rFonts w:ascii="Palatino Linotype" w:hAnsi="Palatino Linotype"/>
          <w:b/>
        </w:rPr>
      </w:pPr>
    </w:p>
    <w:p w14:paraId="3FDC94A5" w14:textId="77777777" w:rsidR="005D7BBD" w:rsidRPr="007A0E07" w:rsidRDefault="005D7BBD" w:rsidP="005D7BBD">
      <w:pPr>
        <w:rPr>
          <w:rFonts w:ascii="Palatino Linotype" w:hAnsi="Palatino Linotype"/>
          <w:b/>
        </w:rPr>
      </w:pPr>
      <w:r w:rsidRPr="007A0E07">
        <w:rPr>
          <w:rFonts w:ascii="Palatino Linotype" w:hAnsi="Palatino Linotype"/>
          <w:b/>
        </w:rPr>
        <w:lastRenderedPageBreak/>
        <w:t>2. The Interviews</w:t>
      </w:r>
    </w:p>
    <w:p w14:paraId="0C3F61E6" w14:textId="77777777" w:rsidR="005D7BBD" w:rsidRPr="007A0E07" w:rsidRDefault="005D7BBD" w:rsidP="005D7BBD">
      <w:pPr>
        <w:rPr>
          <w:rFonts w:ascii="Palatino Linotype" w:hAnsi="Palatino Linotype"/>
          <w:b/>
        </w:rPr>
      </w:pPr>
    </w:p>
    <w:p w14:paraId="769B73DE" w14:textId="77777777" w:rsidR="005D7BBD" w:rsidRPr="007A0E07" w:rsidRDefault="005D7BBD" w:rsidP="005D7BBD">
      <w:pPr>
        <w:rPr>
          <w:rFonts w:ascii="Palatino Linotype" w:hAnsi="Palatino Linotype"/>
        </w:rPr>
      </w:pPr>
      <w:r w:rsidRPr="007A0E07">
        <w:rPr>
          <w:rFonts w:ascii="Palatino Linotype" w:hAnsi="Palatino Linotype"/>
        </w:rPr>
        <w:t>All the interviews represent the journalists</w:t>
      </w:r>
      <w:r>
        <w:rPr>
          <w:rFonts w:ascii="Palatino Linotype" w:hAnsi="Palatino Linotype"/>
        </w:rPr>
        <w:t>’</w:t>
      </w:r>
      <w:r w:rsidRPr="007A0E07">
        <w:rPr>
          <w:rFonts w:ascii="Palatino Linotype" w:hAnsi="Palatino Linotype"/>
        </w:rPr>
        <w:t xml:space="preserve"> personal point of view and they are not necessarily the official opinion of the media and institutions where they work. Because of the design of this report, the questions were deleted but you can easily figure out the kind of questions by reading the selected answers.   </w:t>
      </w:r>
    </w:p>
    <w:p w14:paraId="44B8F825" w14:textId="77777777" w:rsidR="005D7BBD" w:rsidRPr="007A0E07" w:rsidRDefault="005D7BBD" w:rsidP="005D7BBD">
      <w:pPr>
        <w:rPr>
          <w:rFonts w:ascii="Palatino Linotype" w:hAnsi="Palatino Linotype"/>
          <w:b/>
        </w:rPr>
      </w:pPr>
    </w:p>
    <w:p w14:paraId="07147DE2" w14:textId="77777777" w:rsidR="005D7BBD" w:rsidRPr="007A0E07" w:rsidRDefault="005D7BBD" w:rsidP="005D7BBD">
      <w:pPr>
        <w:rPr>
          <w:rFonts w:ascii="Palatino Linotype" w:hAnsi="Palatino Linotype"/>
        </w:rPr>
      </w:pPr>
      <w:r w:rsidRPr="007A0E07">
        <w:rPr>
          <w:rFonts w:ascii="Palatino Linotype" w:hAnsi="Palatino Linotype"/>
        </w:rPr>
        <w:t xml:space="preserve">Index of interviews:  </w:t>
      </w:r>
    </w:p>
    <w:p w14:paraId="382E03CB" w14:textId="77777777" w:rsidR="005D7BBD" w:rsidRPr="007A0E07" w:rsidRDefault="005D7BBD" w:rsidP="005D7BBD">
      <w:pPr>
        <w:rPr>
          <w:rFonts w:ascii="Palatino Linotype" w:hAnsi="Palatino Linotype"/>
        </w:rPr>
      </w:pPr>
    </w:p>
    <w:p w14:paraId="58546187" w14:textId="77777777" w:rsidR="005D7BBD" w:rsidRPr="007A0E07" w:rsidRDefault="005D7BBD" w:rsidP="005D7BBD">
      <w:pPr>
        <w:rPr>
          <w:rFonts w:ascii="Palatino Linotype" w:hAnsi="Palatino Linotype"/>
          <w:sz w:val="28"/>
          <w:szCs w:val="28"/>
        </w:rPr>
      </w:pPr>
      <w:r w:rsidRPr="007A0E07">
        <w:rPr>
          <w:rFonts w:ascii="Palatino Linotype" w:hAnsi="Palatino Linotype"/>
          <w:b/>
          <w:sz w:val="28"/>
          <w:szCs w:val="28"/>
        </w:rPr>
        <w:t>1.Natalie Van Hoozer</w:t>
      </w:r>
      <w:r w:rsidRPr="007A0E07">
        <w:rPr>
          <w:rFonts w:ascii="Palatino Linotype" w:hAnsi="Palatino Linotype"/>
          <w:sz w:val="28"/>
          <w:szCs w:val="28"/>
        </w:rPr>
        <w:t>, The International Center for Journalists, SembraMedia Ambassador at the USA.</w:t>
      </w:r>
    </w:p>
    <w:p w14:paraId="382E6FA1" w14:textId="77777777" w:rsidR="005D7BBD" w:rsidRPr="007A0E07" w:rsidRDefault="005D7BBD" w:rsidP="005D7BBD">
      <w:pPr>
        <w:rPr>
          <w:rFonts w:ascii="Palatino Linotype" w:hAnsi="Palatino Linotype"/>
          <w:sz w:val="28"/>
          <w:szCs w:val="28"/>
        </w:rPr>
      </w:pPr>
    </w:p>
    <w:p w14:paraId="687D496E" w14:textId="77777777" w:rsidR="005D7BBD" w:rsidRPr="007A0E07" w:rsidRDefault="005D7BBD" w:rsidP="005D7BBD">
      <w:pPr>
        <w:rPr>
          <w:rFonts w:ascii="Palatino Linotype" w:hAnsi="Palatino Linotype"/>
          <w:color w:val="000000" w:themeColor="text1"/>
          <w:sz w:val="28"/>
          <w:szCs w:val="28"/>
        </w:rPr>
      </w:pPr>
      <w:r w:rsidRPr="007A0E07">
        <w:rPr>
          <w:rFonts w:ascii="Palatino Linotype" w:hAnsi="Palatino Linotype"/>
          <w:b/>
          <w:color w:val="000000" w:themeColor="text1"/>
          <w:sz w:val="28"/>
          <w:szCs w:val="28"/>
        </w:rPr>
        <w:t xml:space="preserve">2. Kristine Lois Villanueva, </w:t>
      </w:r>
      <w:r w:rsidRPr="007A0E07">
        <w:rPr>
          <w:rFonts w:ascii="Palatino Linotype" w:hAnsi="Palatino Linotype"/>
          <w:color w:val="000000" w:themeColor="text1"/>
          <w:sz w:val="28"/>
          <w:szCs w:val="28"/>
        </w:rPr>
        <w:t>Audience Engagement Editor at The Center for Public Integrity.</w:t>
      </w:r>
    </w:p>
    <w:p w14:paraId="2976E7EA" w14:textId="77777777" w:rsidR="005D7BBD" w:rsidRPr="007A0E07" w:rsidRDefault="005D7BBD" w:rsidP="005D7BBD">
      <w:pPr>
        <w:rPr>
          <w:rFonts w:ascii="Palatino Linotype" w:hAnsi="Palatino Linotype"/>
          <w:color w:val="000000" w:themeColor="text1"/>
          <w:sz w:val="28"/>
          <w:szCs w:val="28"/>
        </w:rPr>
      </w:pPr>
    </w:p>
    <w:p w14:paraId="51ABC583" w14:textId="77777777" w:rsidR="005D7BBD" w:rsidRPr="007A0E07" w:rsidRDefault="005D7BBD" w:rsidP="005D7BBD">
      <w:pPr>
        <w:rPr>
          <w:rFonts w:ascii="Palatino Linotype" w:hAnsi="Palatino Linotype"/>
          <w:color w:val="000000" w:themeColor="text1"/>
          <w:sz w:val="28"/>
          <w:szCs w:val="28"/>
        </w:rPr>
      </w:pPr>
      <w:r w:rsidRPr="007A0E07">
        <w:rPr>
          <w:rFonts w:ascii="Palatino Linotype" w:hAnsi="Palatino Linotype"/>
          <w:b/>
          <w:sz w:val="28"/>
          <w:szCs w:val="28"/>
        </w:rPr>
        <w:t>3.</w:t>
      </w:r>
      <w:r w:rsidRPr="007A0E07">
        <w:rPr>
          <w:rFonts w:ascii="Palatino Linotype" w:hAnsi="Palatino Linotype"/>
          <w:color w:val="000000" w:themeColor="text1"/>
          <w:sz w:val="28"/>
          <w:szCs w:val="28"/>
        </w:rPr>
        <w:t xml:space="preserve"> </w:t>
      </w:r>
      <w:r w:rsidRPr="007A0E07">
        <w:rPr>
          <w:rFonts w:ascii="Palatino Linotype" w:hAnsi="Palatino Linotype"/>
          <w:b/>
          <w:color w:val="000000" w:themeColor="text1"/>
          <w:sz w:val="28"/>
          <w:szCs w:val="28"/>
        </w:rPr>
        <w:t>María Sánchez</w:t>
      </w:r>
      <w:r w:rsidRPr="007A0E07">
        <w:rPr>
          <w:rFonts w:ascii="Palatino Linotype" w:hAnsi="Palatino Linotype"/>
          <w:color w:val="000000" w:themeColor="text1"/>
          <w:sz w:val="28"/>
          <w:szCs w:val="28"/>
        </w:rPr>
        <w:t>, Operations Editor at The Washington Post.</w:t>
      </w:r>
    </w:p>
    <w:p w14:paraId="45C513B2" w14:textId="77777777" w:rsidR="005D7BBD" w:rsidRPr="007A0E07" w:rsidRDefault="005D7BBD" w:rsidP="005D7BBD">
      <w:pPr>
        <w:rPr>
          <w:rFonts w:ascii="Palatino Linotype" w:hAnsi="Palatino Linotype"/>
          <w:color w:val="000000" w:themeColor="text1"/>
          <w:sz w:val="28"/>
          <w:szCs w:val="28"/>
        </w:rPr>
      </w:pPr>
      <w:r w:rsidRPr="007A0E07">
        <w:rPr>
          <w:rFonts w:ascii="Palatino Linotype" w:hAnsi="Palatino Linotype"/>
          <w:color w:val="000000" w:themeColor="text1"/>
          <w:sz w:val="28"/>
          <w:szCs w:val="28"/>
        </w:rPr>
        <w:t xml:space="preserve"> </w:t>
      </w:r>
    </w:p>
    <w:p w14:paraId="34917D17" w14:textId="77777777" w:rsidR="005D7BBD" w:rsidRPr="007A0E07" w:rsidRDefault="005D7BBD" w:rsidP="005D7BBD">
      <w:pPr>
        <w:rPr>
          <w:rFonts w:ascii="Palatino Linotype" w:hAnsi="Palatino Linotype"/>
          <w:color w:val="000000" w:themeColor="text1"/>
          <w:sz w:val="28"/>
          <w:szCs w:val="28"/>
        </w:rPr>
      </w:pPr>
      <w:r w:rsidRPr="007A0E07">
        <w:rPr>
          <w:rFonts w:ascii="Palatino Linotype" w:hAnsi="Palatino Linotype"/>
          <w:b/>
          <w:color w:val="000000" w:themeColor="text1"/>
          <w:sz w:val="28"/>
          <w:szCs w:val="28"/>
        </w:rPr>
        <w:t>4. Damià Bonmatí</w:t>
      </w:r>
      <w:r w:rsidRPr="007A0E07">
        <w:rPr>
          <w:rFonts w:ascii="Palatino Linotype" w:hAnsi="Palatino Linotype"/>
          <w:color w:val="000000" w:themeColor="text1"/>
          <w:sz w:val="28"/>
          <w:szCs w:val="28"/>
        </w:rPr>
        <w:t xml:space="preserve">, journalist, AJ+, Al Jazeera Media Network. </w:t>
      </w:r>
    </w:p>
    <w:p w14:paraId="4C78A4A3" w14:textId="77777777" w:rsidR="005D7BBD" w:rsidRPr="007A0E07" w:rsidRDefault="005D7BBD" w:rsidP="005D7BBD">
      <w:pPr>
        <w:rPr>
          <w:rFonts w:ascii="Palatino Linotype" w:hAnsi="Palatino Linotype"/>
          <w:color w:val="000000" w:themeColor="text1"/>
          <w:sz w:val="28"/>
          <w:szCs w:val="28"/>
        </w:rPr>
      </w:pPr>
    </w:p>
    <w:p w14:paraId="4B50CD6B" w14:textId="77777777" w:rsidR="005D7BBD" w:rsidRPr="007A0E07" w:rsidRDefault="005D7BBD" w:rsidP="005D7BBD">
      <w:pPr>
        <w:rPr>
          <w:rFonts w:ascii="Palatino Linotype" w:hAnsi="Palatino Linotype"/>
          <w:color w:val="000000" w:themeColor="text1"/>
          <w:sz w:val="28"/>
          <w:szCs w:val="28"/>
        </w:rPr>
      </w:pPr>
      <w:r w:rsidRPr="007A0E07">
        <w:rPr>
          <w:rFonts w:ascii="Palatino Linotype" w:hAnsi="Palatino Linotype"/>
          <w:b/>
          <w:color w:val="000000" w:themeColor="text1"/>
          <w:sz w:val="28"/>
          <w:szCs w:val="28"/>
        </w:rPr>
        <w:t>5. Matthew Bennett</w:t>
      </w:r>
      <w:r w:rsidRPr="007A0E07">
        <w:rPr>
          <w:rFonts w:ascii="Palatino Linotype" w:hAnsi="Palatino Linotype"/>
          <w:color w:val="000000" w:themeColor="text1"/>
          <w:sz w:val="28"/>
          <w:szCs w:val="28"/>
        </w:rPr>
        <w:t>, journalist, The Spain Report.</w:t>
      </w:r>
    </w:p>
    <w:p w14:paraId="75E5514B" w14:textId="77777777" w:rsidR="005D7BBD" w:rsidRPr="007A0E07" w:rsidRDefault="005D7BBD" w:rsidP="005D7BBD">
      <w:pPr>
        <w:rPr>
          <w:rFonts w:ascii="Palatino Linotype" w:hAnsi="Palatino Linotype"/>
          <w:color w:val="000000" w:themeColor="text1"/>
          <w:sz w:val="28"/>
          <w:szCs w:val="28"/>
        </w:rPr>
      </w:pPr>
    </w:p>
    <w:p w14:paraId="796C98C3" w14:textId="77777777" w:rsidR="005D7BBD" w:rsidRPr="007A0E07" w:rsidRDefault="005D7BBD" w:rsidP="005D7BBD">
      <w:pPr>
        <w:rPr>
          <w:rFonts w:ascii="Palatino Linotype" w:hAnsi="Palatino Linotype"/>
          <w:color w:val="000000" w:themeColor="text1"/>
          <w:sz w:val="28"/>
          <w:szCs w:val="28"/>
        </w:rPr>
      </w:pPr>
      <w:r w:rsidRPr="007A0E07">
        <w:rPr>
          <w:rFonts w:ascii="Palatino Linotype" w:hAnsi="Palatino Linotype"/>
          <w:b/>
          <w:color w:val="000000" w:themeColor="text1"/>
          <w:sz w:val="28"/>
          <w:szCs w:val="28"/>
        </w:rPr>
        <w:t>6. Lorena Arroyo</w:t>
      </w:r>
      <w:r w:rsidRPr="007A0E07">
        <w:rPr>
          <w:rFonts w:ascii="Palatino Linotype" w:hAnsi="Palatino Linotype"/>
          <w:color w:val="000000" w:themeColor="text1"/>
          <w:sz w:val="28"/>
          <w:szCs w:val="28"/>
        </w:rPr>
        <w:t xml:space="preserve">, digital journalist. Univision Noticias. </w:t>
      </w:r>
    </w:p>
    <w:p w14:paraId="562D6E0B" w14:textId="77777777" w:rsidR="005D7BBD" w:rsidRPr="007A0E07" w:rsidRDefault="005D7BBD" w:rsidP="005D7BBD">
      <w:pPr>
        <w:rPr>
          <w:rFonts w:ascii="Palatino Linotype" w:hAnsi="Palatino Linotype"/>
          <w:color w:val="000000" w:themeColor="text1"/>
          <w:sz w:val="28"/>
          <w:szCs w:val="28"/>
        </w:rPr>
      </w:pPr>
    </w:p>
    <w:p w14:paraId="27E389EB" w14:textId="77777777" w:rsidR="005D7BBD" w:rsidRPr="007A0E07" w:rsidRDefault="005D7BBD" w:rsidP="005D7BBD">
      <w:pPr>
        <w:rPr>
          <w:rFonts w:ascii="Palatino Linotype" w:hAnsi="Palatino Linotype"/>
          <w:color w:val="000000" w:themeColor="text1"/>
          <w:sz w:val="28"/>
          <w:szCs w:val="28"/>
        </w:rPr>
      </w:pPr>
      <w:r w:rsidRPr="007A0E07">
        <w:rPr>
          <w:rFonts w:ascii="Palatino Linotype" w:hAnsi="Palatino Linotype"/>
          <w:b/>
          <w:color w:val="000000" w:themeColor="text1"/>
          <w:sz w:val="28"/>
          <w:szCs w:val="28"/>
        </w:rPr>
        <w:t>7. Joaquín Ortega</w:t>
      </w:r>
      <w:r w:rsidRPr="007A0E07">
        <w:rPr>
          <w:rFonts w:ascii="Palatino Linotype" w:hAnsi="Palatino Linotype"/>
          <w:color w:val="000000" w:themeColor="text1"/>
          <w:sz w:val="28"/>
          <w:szCs w:val="28"/>
        </w:rPr>
        <w:t xml:space="preserve">, Head of Content at Newtral. </w:t>
      </w:r>
    </w:p>
    <w:p w14:paraId="5F2EC1C1" w14:textId="77777777" w:rsidR="005D7BBD" w:rsidRPr="007A0E07" w:rsidRDefault="005D7BBD" w:rsidP="005D7BBD">
      <w:pPr>
        <w:rPr>
          <w:rFonts w:ascii="Palatino Linotype" w:hAnsi="Palatino Linotype"/>
          <w:b/>
          <w:color w:val="000000" w:themeColor="text1"/>
          <w:sz w:val="28"/>
          <w:szCs w:val="28"/>
        </w:rPr>
      </w:pPr>
    </w:p>
    <w:p w14:paraId="1FCBEA99" w14:textId="77777777" w:rsidR="005D7BBD" w:rsidRPr="007A0E07" w:rsidRDefault="005D7BBD" w:rsidP="005D7BBD">
      <w:pPr>
        <w:rPr>
          <w:rFonts w:ascii="Palatino Linotype" w:hAnsi="Palatino Linotype"/>
          <w:color w:val="000000" w:themeColor="text1"/>
          <w:sz w:val="28"/>
          <w:szCs w:val="28"/>
        </w:rPr>
      </w:pPr>
      <w:r w:rsidRPr="007A0E07">
        <w:rPr>
          <w:rFonts w:ascii="Palatino Linotype" w:hAnsi="Palatino Linotype"/>
          <w:b/>
          <w:color w:val="000000" w:themeColor="text1"/>
          <w:sz w:val="28"/>
          <w:szCs w:val="28"/>
        </w:rPr>
        <w:t xml:space="preserve">8. Mario Vera, </w:t>
      </w:r>
      <w:r w:rsidRPr="007A0E07">
        <w:rPr>
          <w:rFonts w:ascii="Palatino Linotype" w:hAnsi="Palatino Linotype"/>
          <w:color w:val="000000" w:themeColor="text1"/>
          <w:sz w:val="28"/>
          <w:szCs w:val="28"/>
        </w:rPr>
        <w:t>journalist, Project Consultant at Maldita.</w:t>
      </w:r>
    </w:p>
    <w:p w14:paraId="6CF3AF1E" w14:textId="77777777" w:rsidR="005D7BBD" w:rsidRPr="007A0E07" w:rsidRDefault="005D7BBD" w:rsidP="005D7BBD">
      <w:pPr>
        <w:rPr>
          <w:rFonts w:ascii="Palatino Linotype" w:hAnsi="Palatino Linotype"/>
          <w:b/>
          <w:color w:val="000000" w:themeColor="text1"/>
        </w:rPr>
      </w:pPr>
    </w:p>
    <w:p w14:paraId="5B92134C" w14:textId="77777777" w:rsidR="005D7BBD" w:rsidRPr="007A0E07" w:rsidRDefault="005D7BBD" w:rsidP="005D7BBD">
      <w:pPr>
        <w:rPr>
          <w:rFonts w:ascii="Palatino Linotype" w:hAnsi="Palatino Linotype"/>
          <w:b/>
          <w:i/>
          <w:color w:val="000000" w:themeColor="text1"/>
          <w:sz w:val="20"/>
          <w:szCs w:val="20"/>
        </w:rPr>
      </w:pPr>
    </w:p>
    <w:p w14:paraId="0DFB3F20" w14:textId="77777777" w:rsidR="005D7BBD" w:rsidRPr="007A0E07" w:rsidRDefault="005D7BBD" w:rsidP="005D7BBD">
      <w:pPr>
        <w:rPr>
          <w:rFonts w:ascii="Palatino Linotype" w:hAnsi="Palatino Linotype"/>
        </w:rPr>
      </w:pPr>
    </w:p>
    <w:p w14:paraId="7AB17368" w14:textId="77777777" w:rsidR="005D7BBD" w:rsidRPr="007A0E07" w:rsidRDefault="005D7BBD" w:rsidP="005D7BBD">
      <w:pPr>
        <w:rPr>
          <w:rFonts w:ascii="Palatino Linotype" w:hAnsi="Palatino Linotype"/>
          <w:color w:val="000000" w:themeColor="text1"/>
          <w:sz w:val="20"/>
          <w:szCs w:val="20"/>
        </w:rPr>
      </w:pPr>
    </w:p>
    <w:p w14:paraId="04A5533F" w14:textId="77777777" w:rsidR="005D7BBD" w:rsidRPr="007A0E07" w:rsidRDefault="005D7BBD" w:rsidP="005D7BBD">
      <w:pPr>
        <w:rPr>
          <w:rFonts w:ascii="Palatino Linotype" w:hAnsi="Palatino Linotype"/>
          <w:color w:val="000000" w:themeColor="text1"/>
          <w:sz w:val="20"/>
          <w:szCs w:val="20"/>
        </w:rPr>
      </w:pPr>
    </w:p>
    <w:p w14:paraId="5577521B" w14:textId="77777777" w:rsidR="005D7BBD" w:rsidRPr="007A0E07" w:rsidRDefault="005D7BBD" w:rsidP="005D7BBD">
      <w:pPr>
        <w:rPr>
          <w:rFonts w:ascii="Palatino Linotype" w:hAnsi="Palatino Linotype"/>
          <w:color w:val="000000" w:themeColor="text1"/>
          <w:sz w:val="20"/>
          <w:szCs w:val="20"/>
        </w:rPr>
      </w:pPr>
    </w:p>
    <w:p w14:paraId="5D95B4D1" w14:textId="77777777" w:rsidR="005D7BBD" w:rsidRPr="007A0E07" w:rsidRDefault="005D7BBD" w:rsidP="005D7BBD">
      <w:pPr>
        <w:rPr>
          <w:rFonts w:ascii="Palatino Linotype" w:hAnsi="Palatino Linotype"/>
          <w:color w:val="000000" w:themeColor="text1"/>
          <w:sz w:val="20"/>
          <w:szCs w:val="20"/>
        </w:rPr>
      </w:pPr>
    </w:p>
    <w:p w14:paraId="53469C0D" w14:textId="77777777" w:rsidR="005D7BBD" w:rsidRPr="007A0E07" w:rsidRDefault="005D7BBD" w:rsidP="005D7BBD">
      <w:pPr>
        <w:rPr>
          <w:rFonts w:ascii="Palatino Linotype" w:hAnsi="Palatino Linotype"/>
          <w:color w:val="000000" w:themeColor="text1"/>
          <w:sz w:val="20"/>
          <w:szCs w:val="20"/>
        </w:rPr>
      </w:pPr>
    </w:p>
    <w:p w14:paraId="56DD8EAA" w14:textId="77777777" w:rsidR="005D7BBD" w:rsidRPr="007A0E07" w:rsidRDefault="005D7BBD" w:rsidP="005D7BBD">
      <w:pPr>
        <w:rPr>
          <w:rFonts w:ascii="Palatino Linotype" w:hAnsi="Palatino Linotype"/>
          <w:color w:val="000000" w:themeColor="text1"/>
          <w:sz w:val="20"/>
          <w:szCs w:val="20"/>
        </w:rPr>
      </w:pPr>
    </w:p>
    <w:p w14:paraId="0CB6F7D6" w14:textId="77777777" w:rsidR="005D7BBD" w:rsidRPr="007A0E07" w:rsidRDefault="005D7BBD" w:rsidP="005D7BBD">
      <w:pPr>
        <w:rPr>
          <w:rFonts w:ascii="Palatino Linotype" w:hAnsi="Palatino Linotype"/>
          <w:color w:val="000000" w:themeColor="text1"/>
          <w:sz w:val="20"/>
          <w:szCs w:val="20"/>
        </w:rPr>
      </w:pPr>
    </w:p>
    <w:p w14:paraId="624E8BAE" w14:textId="77777777" w:rsidR="005D7BBD" w:rsidRPr="007A0E07" w:rsidRDefault="005D7BBD" w:rsidP="005D7BBD">
      <w:pPr>
        <w:rPr>
          <w:rFonts w:ascii="Palatino Linotype" w:hAnsi="Palatino Linotype"/>
          <w:color w:val="000000" w:themeColor="text1"/>
          <w:sz w:val="20"/>
          <w:szCs w:val="20"/>
        </w:rPr>
      </w:pPr>
    </w:p>
    <w:p w14:paraId="7A51823A" w14:textId="77777777" w:rsidR="005D7BBD" w:rsidRPr="007A0E07" w:rsidRDefault="005D7BBD" w:rsidP="005D7BBD">
      <w:pPr>
        <w:rPr>
          <w:rFonts w:ascii="Palatino Linotype" w:hAnsi="Palatino Linotype"/>
          <w:color w:val="000000" w:themeColor="text1"/>
          <w:sz w:val="20"/>
          <w:szCs w:val="20"/>
        </w:rPr>
      </w:pPr>
    </w:p>
    <w:p w14:paraId="23FDDA1E" w14:textId="77777777" w:rsidR="005D7BBD" w:rsidRPr="007A0E07" w:rsidRDefault="005D7BBD" w:rsidP="005D7BBD">
      <w:pPr>
        <w:rPr>
          <w:rFonts w:ascii="Palatino Linotype" w:hAnsi="Palatino Linotype"/>
          <w:color w:val="000000" w:themeColor="text1"/>
          <w:sz w:val="20"/>
          <w:szCs w:val="20"/>
        </w:rPr>
      </w:pPr>
    </w:p>
    <w:p w14:paraId="5CA56BDE" w14:textId="77777777" w:rsidR="005D7BBD" w:rsidRPr="007A0E07" w:rsidRDefault="005D7BBD" w:rsidP="005D7BBD">
      <w:pPr>
        <w:rPr>
          <w:rFonts w:ascii="Palatino Linotype" w:hAnsi="Palatino Linotype"/>
          <w:color w:val="000000" w:themeColor="text1"/>
          <w:sz w:val="20"/>
          <w:szCs w:val="20"/>
        </w:rPr>
      </w:pPr>
    </w:p>
    <w:p w14:paraId="1026D312" w14:textId="77777777" w:rsidR="00B03F3E" w:rsidRDefault="00B03F3E" w:rsidP="001F1A5C">
      <w:pPr>
        <w:jc w:val="center"/>
        <w:rPr>
          <w:ins w:id="126" w:author="Usuario de Microsoft Office" w:date="2019-10-15T23:58:00Z"/>
          <w:rFonts w:ascii="Palatino Linotype" w:hAnsi="Palatino Linotype"/>
          <w:b/>
          <w:i/>
          <w:color w:val="FF0000"/>
          <w:sz w:val="22"/>
          <w:szCs w:val="22"/>
        </w:rPr>
      </w:pPr>
    </w:p>
    <w:p w14:paraId="3C7C15A2" w14:textId="77777777" w:rsidR="00B03F3E" w:rsidRDefault="00B03F3E" w:rsidP="001F1A5C">
      <w:pPr>
        <w:jc w:val="center"/>
        <w:rPr>
          <w:ins w:id="127" w:author="Usuario de Microsoft Office" w:date="2019-10-15T23:58:00Z"/>
          <w:rFonts w:ascii="Palatino Linotype" w:hAnsi="Palatino Linotype"/>
          <w:b/>
          <w:i/>
          <w:color w:val="FF0000"/>
          <w:sz w:val="22"/>
          <w:szCs w:val="22"/>
        </w:rPr>
      </w:pPr>
    </w:p>
    <w:p w14:paraId="7F56B540" w14:textId="77777777" w:rsidR="00B03F3E" w:rsidRDefault="00B03F3E" w:rsidP="001F1A5C">
      <w:pPr>
        <w:jc w:val="center"/>
        <w:rPr>
          <w:ins w:id="128" w:author="Usuario de Microsoft Office" w:date="2019-10-15T23:58:00Z"/>
          <w:rFonts w:ascii="Palatino Linotype" w:hAnsi="Palatino Linotype"/>
          <w:b/>
          <w:i/>
          <w:color w:val="FF0000"/>
          <w:sz w:val="22"/>
          <w:szCs w:val="22"/>
        </w:rPr>
      </w:pPr>
    </w:p>
    <w:p w14:paraId="3C744A71" w14:textId="77777777" w:rsidR="00B03F3E" w:rsidRDefault="00B03F3E" w:rsidP="001F1A5C">
      <w:pPr>
        <w:jc w:val="center"/>
        <w:rPr>
          <w:ins w:id="129" w:author="Usuario de Microsoft Office" w:date="2019-10-15T23:58:00Z"/>
          <w:rFonts w:ascii="Palatino Linotype" w:hAnsi="Palatino Linotype"/>
          <w:b/>
          <w:i/>
          <w:color w:val="FF0000"/>
          <w:sz w:val="22"/>
          <w:szCs w:val="22"/>
        </w:rPr>
      </w:pPr>
    </w:p>
    <w:p w14:paraId="5458A3FF" w14:textId="77777777" w:rsidR="00B03F3E" w:rsidRDefault="00B03F3E" w:rsidP="001F1A5C">
      <w:pPr>
        <w:jc w:val="center"/>
        <w:rPr>
          <w:ins w:id="130" w:author="Usuario de Microsoft Office" w:date="2019-10-15T23:58:00Z"/>
          <w:rFonts w:ascii="Palatino Linotype" w:hAnsi="Palatino Linotype"/>
          <w:b/>
          <w:i/>
          <w:color w:val="FF0000"/>
          <w:sz w:val="22"/>
          <w:szCs w:val="22"/>
        </w:rPr>
      </w:pPr>
    </w:p>
    <w:p w14:paraId="67984A65" w14:textId="77777777" w:rsidR="00B03F3E" w:rsidRDefault="00B03F3E" w:rsidP="001F1A5C">
      <w:pPr>
        <w:jc w:val="center"/>
        <w:rPr>
          <w:ins w:id="131" w:author="Usuario de Microsoft Office" w:date="2019-10-15T23:58:00Z"/>
          <w:rFonts w:ascii="Palatino Linotype" w:hAnsi="Palatino Linotype"/>
          <w:b/>
          <w:i/>
          <w:color w:val="FF0000"/>
          <w:sz w:val="22"/>
          <w:szCs w:val="22"/>
        </w:rPr>
      </w:pPr>
    </w:p>
    <w:p w14:paraId="586AFFF3" w14:textId="77777777" w:rsidR="00B03F3E" w:rsidRDefault="00B03F3E" w:rsidP="001F1A5C">
      <w:pPr>
        <w:jc w:val="center"/>
        <w:rPr>
          <w:ins w:id="132" w:author="Usuario de Microsoft Office" w:date="2019-10-15T23:58:00Z"/>
          <w:rFonts w:ascii="Palatino Linotype" w:hAnsi="Palatino Linotype"/>
          <w:b/>
          <w:i/>
          <w:color w:val="FF0000"/>
          <w:sz w:val="22"/>
          <w:szCs w:val="22"/>
        </w:rPr>
      </w:pPr>
    </w:p>
    <w:p w14:paraId="1BE9DF67" w14:textId="77777777" w:rsidR="00B03F3E" w:rsidRDefault="00B03F3E" w:rsidP="001F1A5C">
      <w:pPr>
        <w:jc w:val="center"/>
        <w:rPr>
          <w:ins w:id="133" w:author="Usuario de Microsoft Office" w:date="2019-10-15T23:58:00Z"/>
          <w:rFonts w:ascii="Palatino Linotype" w:hAnsi="Palatino Linotype"/>
          <w:b/>
          <w:i/>
          <w:color w:val="FF0000"/>
          <w:sz w:val="22"/>
          <w:szCs w:val="22"/>
        </w:rPr>
      </w:pPr>
    </w:p>
    <w:p w14:paraId="762C28E3" w14:textId="77777777" w:rsidR="00B03F3E" w:rsidRDefault="00B03F3E" w:rsidP="001F1A5C">
      <w:pPr>
        <w:jc w:val="center"/>
        <w:rPr>
          <w:ins w:id="134" w:author="Usuario de Microsoft Office" w:date="2019-10-15T23:58:00Z"/>
          <w:rFonts w:ascii="Palatino Linotype" w:hAnsi="Palatino Linotype"/>
          <w:b/>
          <w:i/>
          <w:color w:val="FF0000"/>
          <w:sz w:val="22"/>
          <w:szCs w:val="22"/>
        </w:rPr>
      </w:pPr>
    </w:p>
    <w:p w14:paraId="17298EB1" w14:textId="77777777" w:rsidR="00B03F3E" w:rsidRDefault="00B03F3E" w:rsidP="001F1A5C">
      <w:pPr>
        <w:jc w:val="center"/>
        <w:rPr>
          <w:ins w:id="135" w:author="Usuario de Microsoft Office" w:date="2019-10-15T23:58:00Z"/>
          <w:rFonts w:ascii="Palatino Linotype" w:hAnsi="Palatino Linotype"/>
          <w:b/>
          <w:i/>
          <w:color w:val="FF0000"/>
          <w:sz w:val="22"/>
          <w:szCs w:val="22"/>
        </w:rPr>
      </w:pPr>
    </w:p>
    <w:p w14:paraId="3053EA74" w14:textId="77777777" w:rsidR="00B03F3E" w:rsidRDefault="00B03F3E" w:rsidP="001F1A5C">
      <w:pPr>
        <w:jc w:val="center"/>
        <w:rPr>
          <w:ins w:id="136" w:author="Usuario de Microsoft Office" w:date="2019-10-15T23:58:00Z"/>
          <w:rFonts w:ascii="Palatino Linotype" w:hAnsi="Palatino Linotype"/>
          <w:b/>
          <w:i/>
          <w:color w:val="FF0000"/>
          <w:sz w:val="22"/>
          <w:szCs w:val="22"/>
        </w:rPr>
      </w:pPr>
    </w:p>
    <w:p w14:paraId="1E5628ED" w14:textId="77777777" w:rsidR="00B03F3E" w:rsidRDefault="00B03F3E" w:rsidP="001F1A5C">
      <w:pPr>
        <w:jc w:val="center"/>
        <w:rPr>
          <w:ins w:id="137" w:author="Usuario de Microsoft Office" w:date="2019-10-15T23:58:00Z"/>
          <w:rFonts w:ascii="Palatino Linotype" w:hAnsi="Palatino Linotype"/>
          <w:b/>
          <w:i/>
          <w:color w:val="FF0000"/>
          <w:sz w:val="22"/>
          <w:szCs w:val="22"/>
        </w:rPr>
      </w:pPr>
    </w:p>
    <w:p w14:paraId="6A6CDC32" w14:textId="77777777" w:rsidR="00B03F3E" w:rsidRDefault="00B03F3E" w:rsidP="001F1A5C">
      <w:pPr>
        <w:jc w:val="center"/>
        <w:rPr>
          <w:ins w:id="138" w:author="Usuario de Microsoft Office" w:date="2019-10-15T23:58:00Z"/>
          <w:rFonts w:ascii="Palatino Linotype" w:hAnsi="Palatino Linotype"/>
          <w:b/>
          <w:i/>
          <w:color w:val="FF0000"/>
          <w:sz w:val="22"/>
          <w:szCs w:val="22"/>
        </w:rPr>
      </w:pPr>
    </w:p>
    <w:p w14:paraId="6D484AAB" w14:textId="77777777" w:rsidR="00B03F3E" w:rsidRDefault="00B03F3E" w:rsidP="001F1A5C">
      <w:pPr>
        <w:jc w:val="center"/>
        <w:rPr>
          <w:ins w:id="139" w:author="Usuario de Microsoft Office" w:date="2019-10-15T23:58:00Z"/>
          <w:rFonts w:ascii="Palatino Linotype" w:hAnsi="Palatino Linotype"/>
          <w:b/>
          <w:i/>
          <w:color w:val="FF0000"/>
          <w:sz w:val="22"/>
          <w:szCs w:val="22"/>
        </w:rPr>
      </w:pPr>
    </w:p>
    <w:p w14:paraId="09658087" w14:textId="77777777" w:rsidR="00B03F3E" w:rsidRDefault="00B03F3E" w:rsidP="001F1A5C">
      <w:pPr>
        <w:jc w:val="center"/>
        <w:rPr>
          <w:ins w:id="140" w:author="Usuario de Microsoft Office" w:date="2019-10-15T23:58:00Z"/>
          <w:rFonts w:ascii="Palatino Linotype" w:hAnsi="Palatino Linotype"/>
          <w:b/>
          <w:i/>
          <w:color w:val="FF0000"/>
          <w:sz w:val="22"/>
          <w:szCs w:val="22"/>
        </w:rPr>
      </w:pPr>
    </w:p>
    <w:p w14:paraId="16007F01" w14:textId="77777777" w:rsidR="00B03F3E" w:rsidRDefault="00B03F3E" w:rsidP="001F1A5C">
      <w:pPr>
        <w:jc w:val="center"/>
        <w:rPr>
          <w:ins w:id="141" w:author="Usuario de Microsoft Office" w:date="2019-10-15T23:58:00Z"/>
          <w:rFonts w:ascii="Palatino Linotype" w:hAnsi="Palatino Linotype"/>
          <w:b/>
          <w:i/>
          <w:color w:val="FF0000"/>
          <w:sz w:val="22"/>
          <w:szCs w:val="22"/>
        </w:rPr>
      </w:pPr>
    </w:p>
    <w:p w14:paraId="2C15198A" w14:textId="77777777" w:rsidR="00B03F3E" w:rsidRDefault="00B03F3E" w:rsidP="001F1A5C">
      <w:pPr>
        <w:jc w:val="center"/>
        <w:rPr>
          <w:ins w:id="142" w:author="Usuario de Microsoft Office" w:date="2019-10-15T23:58:00Z"/>
          <w:rFonts w:ascii="Palatino Linotype" w:hAnsi="Palatino Linotype"/>
          <w:b/>
          <w:i/>
          <w:color w:val="FF0000"/>
          <w:sz w:val="22"/>
          <w:szCs w:val="22"/>
        </w:rPr>
      </w:pPr>
    </w:p>
    <w:p w14:paraId="4081843F" w14:textId="77777777" w:rsidR="00B03F3E" w:rsidRDefault="00B03F3E" w:rsidP="001F1A5C">
      <w:pPr>
        <w:jc w:val="center"/>
        <w:rPr>
          <w:ins w:id="143" w:author="Usuario de Microsoft Office" w:date="2019-10-15T23:58:00Z"/>
          <w:rFonts w:ascii="Palatino Linotype" w:hAnsi="Palatino Linotype"/>
          <w:b/>
          <w:i/>
          <w:color w:val="FF0000"/>
          <w:sz w:val="22"/>
          <w:szCs w:val="22"/>
        </w:rPr>
      </w:pPr>
    </w:p>
    <w:p w14:paraId="43BB38CE" w14:textId="77777777" w:rsidR="00B03F3E" w:rsidRDefault="00B03F3E" w:rsidP="001F1A5C">
      <w:pPr>
        <w:jc w:val="center"/>
        <w:rPr>
          <w:ins w:id="144" w:author="Usuario de Microsoft Office" w:date="2019-10-15T23:58:00Z"/>
          <w:rFonts w:ascii="Palatino Linotype" w:hAnsi="Palatino Linotype"/>
          <w:b/>
          <w:i/>
          <w:color w:val="FF0000"/>
          <w:sz w:val="22"/>
          <w:szCs w:val="22"/>
        </w:rPr>
      </w:pPr>
    </w:p>
    <w:p w14:paraId="007F2177" w14:textId="77777777" w:rsidR="00B03F3E" w:rsidRDefault="00B03F3E" w:rsidP="001F1A5C">
      <w:pPr>
        <w:jc w:val="center"/>
        <w:rPr>
          <w:ins w:id="145" w:author="Usuario de Microsoft Office" w:date="2019-10-15T23:58:00Z"/>
          <w:rFonts w:ascii="Palatino Linotype" w:hAnsi="Palatino Linotype"/>
          <w:b/>
          <w:i/>
          <w:color w:val="FF0000"/>
          <w:sz w:val="22"/>
          <w:szCs w:val="22"/>
        </w:rPr>
      </w:pPr>
    </w:p>
    <w:p w14:paraId="2833718D" w14:textId="77777777" w:rsidR="00B03F3E" w:rsidRDefault="00B03F3E" w:rsidP="001F1A5C">
      <w:pPr>
        <w:jc w:val="center"/>
        <w:rPr>
          <w:ins w:id="146" w:author="Usuario de Microsoft Office" w:date="2019-10-15T23:58:00Z"/>
          <w:rFonts w:ascii="Palatino Linotype" w:hAnsi="Palatino Linotype"/>
          <w:b/>
          <w:i/>
          <w:color w:val="FF0000"/>
          <w:sz w:val="22"/>
          <w:szCs w:val="22"/>
        </w:rPr>
      </w:pPr>
    </w:p>
    <w:p w14:paraId="58980537" w14:textId="77777777" w:rsidR="00B03F3E" w:rsidRDefault="00B03F3E" w:rsidP="001F1A5C">
      <w:pPr>
        <w:jc w:val="center"/>
        <w:rPr>
          <w:ins w:id="147" w:author="Usuario de Microsoft Office" w:date="2019-10-15T23:58:00Z"/>
          <w:rFonts w:ascii="Palatino Linotype" w:hAnsi="Palatino Linotype"/>
          <w:b/>
          <w:i/>
          <w:color w:val="FF0000"/>
          <w:sz w:val="22"/>
          <w:szCs w:val="22"/>
        </w:rPr>
      </w:pPr>
    </w:p>
    <w:p w14:paraId="5B0CEFE6" w14:textId="77777777" w:rsidR="00B03F3E" w:rsidRDefault="00B03F3E" w:rsidP="001F1A5C">
      <w:pPr>
        <w:jc w:val="center"/>
        <w:rPr>
          <w:ins w:id="148" w:author="Usuario de Microsoft Office" w:date="2019-10-15T23:58:00Z"/>
          <w:rFonts w:ascii="Palatino Linotype" w:hAnsi="Palatino Linotype"/>
          <w:b/>
          <w:i/>
          <w:color w:val="FF0000"/>
          <w:sz w:val="22"/>
          <w:szCs w:val="22"/>
        </w:rPr>
      </w:pPr>
    </w:p>
    <w:p w14:paraId="1A5C35B4" w14:textId="77777777" w:rsidR="00B03F3E" w:rsidRDefault="00B03F3E" w:rsidP="001F1A5C">
      <w:pPr>
        <w:jc w:val="center"/>
        <w:rPr>
          <w:ins w:id="149" w:author="Usuario de Microsoft Office" w:date="2019-10-15T23:58:00Z"/>
          <w:rFonts w:ascii="Palatino Linotype" w:hAnsi="Palatino Linotype"/>
          <w:b/>
          <w:i/>
          <w:color w:val="FF0000"/>
          <w:sz w:val="22"/>
          <w:szCs w:val="22"/>
        </w:rPr>
      </w:pPr>
    </w:p>
    <w:p w14:paraId="5E850A7D" w14:textId="77777777" w:rsidR="00B03F3E" w:rsidRDefault="00B03F3E" w:rsidP="001F1A5C">
      <w:pPr>
        <w:jc w:val="center"/>
        <w:rPr>
          <w:ins w:id="150" w:author="Usuario de Microsoft Office" w:date="2019-10-15T23:58:00Z"/>
          <w:rFonts w:ascii="Palatino Linotype" w:hAnsi="Palatino Linotype"/>
          <w:b/>
          <w:i/>
          <w:color w:val="FF0000"/>
          <w:sz w:val="22"/>
          <w:szCs w:val="22"/>
        </w:rPr>
      </w:pPr>
    </w:p>
    <w:p w14:paraId="30F03DEB" w14:textId="77777777" w:rsidR="00B03F3E" w:rsidRDefault="00B03F3E" w:rsidP="001F1A5C">
      <w:pPr>
        <w:jc w:val="center"/>
        <w:rPr>
          <w:ins w:id="151" w:author="Usuario de Microsoft Office" w:date="2019-10-15T23:58:00Z"/>
          <w:rFonts w:ascii="Palatino Linotype" w:hAnsi="Palatino Linotype"/>
          <w:b/>
          <w:i/>
          <w:color w:val="FF0000"/>
          <w:sz w:val="22"/>
          <w:szCs w:val="22"/>
        </w:rPr>
      </w:pPr>
    </w:p>
    <w:p w14:paraId="0B84386A" w14:textId="77777777" w:rsidR="00B03F3E" w:rsidRDefault="00B03F3E" w:rsidP="001F1A5C">
      <w:pPr>
        <w:jc w:val="center"/>
        <w:rPr>
          <w:ins w:id="152" w:author="Usuario de Microsoft Office" w:date="2019-10-15T23:58:00Z"/>
          <w:rFonts w:ascii="Palatino Linotype" w:hAnsi="Palatino Linotype"/>
          <w:b/>
          <w:i/>
          <w:color w:val="FF0000"/>
          <w:sz w:val="22"/>
          <w:szCs w:val="22"/>
        </w:rPr>
      </w:pPr>
    </w:p>
    <w:p w14:paraId="6A74FE64" w14:textId="77777777" w:rsidR="00B03F3E" w:rsidRDefault="00B03F3E" w:rsidP="001F1A5C">
      <w:pPr>
        <w:jc w:val="center"/>
        <w:rPr>
          <w:ins w:id="153" w:author="Usuario de Microsoft Office" w:date="2019-10-15T23:58:00Z"/>
          <w:rFonts w:ascii="Palatino Linotype" w:hAnsi="Palatino Linotype"/>
          <w:b/>
          <w:i/>
          <w:color w:val="FF0000"/>
          <w:sz w:val="22"/>
          <w:szCs w:val="22"/>
        </w:rPr>
      </w:pPr>
    </w:p>
    <w:p w14:paraId="255031E6" w14:textId="77777777" w:rsidR="00B03F3E" w:rsidRDefault="00B03F3E" w:rsidP="001F1A5C">
      <w:pPr>
        <w:jc w:val="center"/>
        <w:rPr>
          <w:ins w:id="154" w:author="Usuario de Microsoft Office" w:date="2019-10-15T23:58:00Z"/>
          <w:rFonts w:ascii="Palatino Linotype" w:hAnsi="Palatino Linotype"/>
          <w:b/>
          <w:i/>
          <w:color w:val="FF0000"/>
          <w:sz w:val="22"/>
          <w:szCs w:val="22"/>
        </w:rPr>
      </w:pPr>
    </w:p>
    <w:p w14:paraId="109709CB" w14:textId="77777777" w:rsidR="00B03F3E" w:rsidRDefault="00B03F3E" w:rsidP="001F1A5C">
      <w:pPr>
        <w:jc w:val="center"/>
        <w:rPr>
          <w:ins w:id="155" w:author="Usuario de Microsoft Office" w:date="2019-10-15T23:58:00Z"/>
          <w:rFonts w:ascii="Palatino Linotype" w:hAnsi="Palatino Linotype"/>
          <w:b/>
          <w:i/>
          <w:color w:val="FF0000"/>
          <w:sz w:val="22"/>
          <w:szCs w:val="22"/>
        </w:rPr>
      </w:pPr>
    </w:p>
    <w:p w14:paraId="0D5F5DEE" w14:textId="77777777" w:rsidR="00B03F3E" w:rsidRDefault="00B03F3E" w:rsidP="001F1A5C">
      <w:pPr>
        <w:jc w:val="center"/>
        <w:rPr>
          <w:ins w:id="156" w:author="Usuario de Microsoft Office" w:date="2019-10-15T23:58:00Z"/>
          <w:rFonts w:ascii="Palatino Linotype" w:hAnsi="Palatino Linotype"/>
          <w:b/>
          <w:i/>
          <w:color w:val="FF0000"/>
          <w:sz w:val="22"/>
          <w:szCs w:val="22"/>
        </w:rPr>
      </w:pPr>
    </w:p>
    <w:p w14:paraId="1EA33B3F" w14:textId="77777777" w:rsidR="00B03F3E" w:rsidRDefault="00B03F3E" w:rsidP="001F1A5C">
      <w:pPr>
        <w:jc w:val="center"/>
        <w:rPr>
          <w:ins w:id="157" w:author="Usuario de Microsoft Office" w:date="2019-10-15T23:58:00Z"/>
          <w:rFonts w:ascii="Palatino Linotype" w:hAnsi="Palatino Linotype"/>
          <w:b/>
          <w:i/>
          <w:color w:val="FF0000"/>
          <w:sz w:val="22"/>
          <w:szCs w:val="22"/>
        </w:rPr>
      </w:pPr>
    </w:p>
    <w:p w14:paraId="772493CF" w14:textId="77777777" w:rsidR="00B03F3E" w:rsidRDefault="00B03F3E" w:rsidP="001F1A5C">
      <w:pPr>
        <w:jc w:val="center"/>
        <w:rPr>
          <w:ins w:id="158" w:author="Usuario de Microsoft Office" w:date="2019-10-15T23:58:00Z"/>
          <w:rFonts w:ascii="Palatino Linotype" w:hAnsi="Palatino Linotype"/>
          <w:b/>
          <w:i/>
          <w:color w:val="FF0000"/>
          <w:sz w:val="22"/>
          <w:szCs w:val="22"/>
        </w:rPr>
      </w:pPr>
    </w:p>
    <w:p w14:paraId="514767AE" w14:textId="77777777" w:rsidR="00B03F3E" w:rsidRDefault="00B03F3E" w:rsidP="001F1A5C">
      <w:pPr>
        <w:jc w:val="center"/>
        <w:rPr>
          <w:ins w:id="159" w:author="Usuario de Microsoft Office" w:date="2019-10-15T23:58:00Z"/>
          <w:rFonts w:ascii="Palatino Linotype" w:hAnsi="Palatino Linotype"/>
          <w:b/>
          <w:i/>
          <w:color w:val="FF0000"/>
          <w:sz w:val="22"/>
          <w:szCs w:val="22"/>
        </w:rPr>
      </w:pPr>
    </w:p>
    <w:p w14:paraId="3B61653D" w14:textId="77777777" w:rsidR="00B03F3E" w:rsidRDefault="00B03F3E" w:rsidP="001F1A5C">
      <w:pPr>
        <w:jc w:val="center"/>
        <w:rPr>
          <w:ins w:id="160" w:author="Usuario de Microsoft Office" w:date="2019-10-15T23:58:00Z"/>
          <w:rFonts w:ascii="Palatino Linotype" w:hAnsi="Palatino Linotype"/>
          <w:b/>
          <w:i/>
          <w:color w:val="FF0000"/>
          <w:sz w:val="22"/>
          <w:szCs w:val="22"/>
        </w:rPr>
      </w:pPr>
    </w:p>
    <w:p w14:paraId="2275A5A3" w14:textId="77777777" w:rsidR="00B03F3E" w:rsidRDefault="00B03F3E" w:rsidP="001F1A5C">
      <w:pPr>
        <w:jc w:val="center"/>
        <w:rPr>
          <w:ins w:id="161" w:author="Usuario de Microsoft Office" w:date="2019-10-15T23:58:00Z"/>
          <w:rFonts w:ascii="Palatino Linotype" w:hAnsi="Palatino Linotype"/>
          <w:b/>
          <w:i/>
          <w:color w:val="FF0000"/>
          <w:sz w:val="22"/>
          <w:szCs w:val="22"/>
        </w:rPr>
      </w:pPr>
    </w:p>
    <w:p w14:paraId="166014D7" w14:textId="77777777" w:rsidR="00B03F3E" w:rsidRDefault="00B03F3E" w:rsidP="001F1A5C">
      <w:pPr>
        <w:jc w:val="center"/>
        <w:rPr>
          <w:ins w:id="162" w:author="Usuario de Microsoft Office" w:date="2019-10-15T23:58:00Z"/>
          <w:rFonts w:ascii="Palatino Linotype" w:hAnsi="Palatino Linotype"/>
          <w:b/>
          <w:i/>
          <w:color w:val="FF0000"/>
          <w:sz w:val="22"/>
          <w:szCs w:val="22"/>
        </w:rPr>
      </w:pPr>
    </w:p>
    <w:p w14:paraId="7F0C3F8A" w14:textId="77777777" w:rsidR="00B03F3E" w:rsidRDefault="00B03F3E" w:rsidP="001F1A5C">
      <w:pPr>
        <w:jc w:val="center"/>
        <w:rPr>
          <w:ins w:id="163" w:author="Usuario de Microsoft Office" w:date="2019-10-15T23:58:00Z"/>
          <w:rFonts w:ascii="Palatino Linotype" w:hAnsi="Palatino Linotype"/>
          <w:b/>
          <w:i/>
          <w:color w:val="FF0000"/>
          <w:sz w:val="22"/>
          <w:szCs w:val="22"/>
        </w:rPr>
      </w:pPr>
    </w:p>
    <w:p w14:paraId="13EE7D42" w14:textId="77777777" w:rsidR="00B03F3E" w:rsidRDefault="00B03F3E" w:rsidP="001F1A5C">
      <w:pPr>
        <w:jc w:val="center"/>
        <w:rPr>
          <w:ins w:id="164" w:author="Usuario de Microsoft Office" w:date="2019-10-15T23:58:00Z"/>
          <w:rFonts w:ascii="Palatino Linotype" w:hAnsi="Palatino Linotype"/>
          <w:b/>
          <w:i/>
          <w:color w:val="FF0000"/>
          <w:sz w:val="22"/>
          <w:szCs w:val="22"/>
        </w:rPr>
      </w:pPr>
    </w:p>
    <w:p w14:paraId="3F4804A6" w14:textId="77777777" w:rsidR="00B03F3E" w:rsidRDefault="00B03F3E" w:rsidP="001F1A5C">
      <w:pPr>
        <w:jc w:val="center"/>
        <w:rPr>
          <w:ins w:id="165" w:author="Usuario de Microsoft Office" w:date="2019-10-15T23:58:00Z"/>
          <w:rFonts w:ascii="Palatino Linotype" w:hAnsi="Palatino Linotype"/>
          <w:b/>
          <w:i/>
          <w:color w:val="FF0000"/>
          <w:sz w:val="22"/>
          <w:szCs w:val="22"/>
        </w:rPr>
      </w:pPr>
    </w:p>
    <w:p w14:paraId="48E72C92" w14:textId="77777777" w:rsidR="00B03F3E" w:rsidRDefault="00B03F3E" w:rsidP="001F1A5C">
      <w:pPr>
        <w:jc w:val="center"/>
        <w:rPr>
          <w:ins w:id="166" w:author="Usuario de Microsoft Office" w:date="2019-10-15T23:58:00Z"/>
          <w:rFonts w:ascii="Palatino Linotype" w:hAnsi="Palatino Linotype"/>
          <w:b/>
          <w:i/>
          <w:color w:val="FF0000"/>
          <w:sz w:val="22"/>
          <w:szCs w:val="22"/>
        </w:rPr>
      </w:pPr>
    </w:p>
    <w:p w14:paraId="67A5B5D4" w14:textId="77777777" w:rsidR="00B03F3E" w:rsidRDefault="00B03F3E" w:rsidP="001F1A5C">
      <w:pPr>
        <w:jc w:val="center"/>
        <w:rPr>
          <w:ins w:id="167" w:author="Usuario de Microsoft Office" w:date="2019-10-15T23:58:00Z"/>
          <w:rFonts w:ascii="Palatino Linotype" w:hAnsi="Palatino Linotype"/>
          <w:b/>
          <w:i/>
          <w:color w:val="FF0000"/>
          <w:sz w:val="22"/>
          <w:szCs w:val="22"/>
        </w:rPr>
      </w:pPr>
    </w:p>
    <w:p w14:paraId="5B3D6938" w14:textId="77777777" w:rsidR="00B03F3E" w:rsidRDefault="00B03F3E" w:rsidP="001F1A5C">
      <w:pPr>
        <w:jc w:val="center"/>
        <w:rPr>
          <w:ins w:id="168" w:author="Usuario de Microsoft Office" w:date="2019-10-15T23:58:00Z"/>
          <w:rFonts w:ascii="Palatino Linotype" w:hAnsi="Palatino Linotype"/>
          <w:b/>
          <w:i/>
          <w:color w:val="FF0000"/>
          <w:sz w:val="22"/>
          <w:szCs w:val="22"/>
        </w:rPr>
      </w:pPr>
    </w:p>
    <w:p w14:paraId="5DFA7610" w14:textId="77777777" w:rsidR="00B03F3E" w:rsidRDefault="00B03F3E" w:rsidP="001F1A5C">
      <w:pPr>
        <w:jc w:val="center"/>
        <w:rPr>
          <w:ins w:id="169" w:author="Usuario de Microsoft Office" w:date="2019-10-15T23:58:00Z"/>
          <w:rFonts w:ascii="Palatino Linotype" w:hAnsi="Palatino Linotype"/>
          <w:b/>
          <w:i/>
          <w:color w:val="FF0000"/>
          <w:sz w:val="22"/>
          <w:szCs w:val="22"/>
        </w:rPr>
      </w:pPr>
    </w:p>
    <w:p w14:paraId="6C903327" w14:textId="77777777" w:rsidR="00B03F3E" w:rsidRDefault="00B03F3E" w:rsidP="001F1A5C">
      <w:pPr>
        <w:jc w:val="center"/>
        <w:rPr>
          <w:ins w:id="170" w:author="Usuario de Microsoft Office" w:date="2019-10-15T23:58:00Z"/>
          <w:rFonts w:ascii="Palatino Linotype" w:hAnsi="Palatino Linotype"/>
          <w:b/>
          <w:i/>
          <w:color w:val="FF0000"/>
          <w:sz w:val="22"/>
          <w:szCs w:val="22"/>
        </w:rPr>
      </w:pPr>
    </w:p>
    <w:p w14:paraId="73075C38" w14:textId="77777777" w:rsidR="00B03F3E" w:rsidRDefault="00B03F3E" w:rsidP="001F1A5C">
      <w:pPr>
        <w:jc w:val="center"/>
        <w:rPr>
          <w:ins w:id="171" w:author="Usuario de Microsoft Office" w:date="2019-10-15T23:58:00Z"/>
          <w:rFonts w:ascii="Palatino Linotype" w:hAnsi="Palatino Linotype"/>
          <w:b/>
          <w:i/>
          <w:color w:val="FF0000"/>
          <w:sz w:val="22"/>
          <w:szCs w:val="22"/>
        </w:rPr>
      </w:pPr>
    </w:p>
    <w:p w14:paraId="7C69D6B0" w14:textId="77777777" w:rsidR="00B03F3E" w:rsidRDefault="00B03F3E" w:rsidP="001F1A5C">
      <w:pPr>
        <w:jc w:val="center"/>
        <w:rPr>
          <w:ins w:id="172" w:author="Usuario de Microsoft Office" w:date="2019-10-15T23:58:00Z"/>
          <w:rFonts w:ascii="Palatino Linotype" w:hAnsi="Palatino Linotype"/>
          <w:b/>
          <w:i/>
          <w:color w:val="FF0000"/>
          <w:sz w:val="22"/>
          <w:szCs w:val="22"/>
        </w:rPr>
      </w:pPr>
    </w:p>
    <w:p w14:paraId="035E1201" w14:textId="77777777" w:rsidR="00B03F3E" w:rsidRDefault="00B03F3E" w:rsidP="001F1A5C">
      <w:pPr>
        <w:jc w:val="center"/>
        <w:rPr>
          <w:ins w:id="173" w:author="Usuario de Microsoft Office" w:date="2019-10-15T23:58:00Z"/>
          <w:rFonts w:ascii="Palatino Linotype" w:hAnsi="Palatino Linotype"/>
          <w:b/>
          <w:i/>
          <w:color w:val="FF0000"/>
          <w:sz w:val="22"/>
          <w:szCs w:val="22"/>
        </w:rPr>
      </w:pPr>
    </w:p>
    <w:p w14:paraId="4AE571C6" w14:textId="77777777" w:rsidR="00B03F3E" w:rsidRDefault="00B03F3E" w:rsidP="001F1A5C">
      <w:pPr>
        <w:jc w:val="center"/>
        <w:rPr>
          <w:ins w:id="174" w:author="Usuario de Microsoft Office" w:date="2019-10-15T23:59:00Z"/>
          <w:rFonts w:ascii="Palatino Linotype" w:hAnsi="Palatino Linotype"/>
          <w:b/>
          <w:i/>
          <w:color w:val="FF0000"/>
          <w:sz w:val="22"/>
          <w:szCs w:val="22"/>
        </w:rPr>
      </w:pPr>
    </w:p>
    <w:p w14:paraId="6835BF38" w14:textId="1CAF679E" w:rsidR="001F1A5C" w:rsidRPr="00B03F3E" w:rsidRDefault="001F1A5C" w:rsidP="001F1A5C">
      <w:pPr>
        <w:jc w:val="center"/>
        <w:rPr>
          <w:rFonts w:ascii="Palatino Linotype" w:hAnsi="Palatino Linotype"/>
          <w:b/>
          <w:i/>
          <w:color w:val="FF0000"/>
          <w:sz w:val="22"/>
          <w:szCs w:val="22"/>
        </w:rPr>
      </w:pPr>
      <w:r w:rsidRPr="001F1A5C">
        <w:rPr>
          <w:rFonts w:ascii="Palatino Linotype" w:hAnsi="Palatino Linotype"/>
          <w:b/>
          <w:i/>
          <w:color w:val="FF0000"/>
          <w:sz w:val="22"/>
          <w:szCs w:val="22"/>
        </w:rPr>
        <w:lastRenderedPageBreak/>
        <w:t>Note for designer: Feel free to change in</w:t>
      </w:r>
      <w:r w:rsidRPr="008B5020">
        <w:rPr>
          <w:rFonts w:ascii="Palatino Linotype" w:hAnsi="Palatino Linotype"/>
          <w:b/>
          <w:i/>
          <w:color w:val="FF0000"/>
          <w:sz w:val="22"/>
          <w:szCs w:val="22"/>
        </w:rPr>
        <w:t xml:space="preserve"> the following interviews the structure of photo, photo info, headline and answers, in order to get a more visual and effective way of reading</w:t>
      </w:r>
      <w:r w:rsidRPr="00B03F3E">
        <w:rPr>
          <w:rFonts w:ascii="Palatino Linotype" w:hAnsi="Palatino Linotype"/>
          <w:b/>
          <w:i/>
          <w:color w:val="FF0000"/>
          <w:sz w:val="22"/>
          <w:szCs w:val="22"/>
        </w:rPr>
        <w:t xml:space="preserve"> – Each interview have to start in odd page -1</w:t>
      </w:r>
      <w:r w:rsidR="00B03F3E">
        <w:rPr>
          <w:rFonts w:ascii="Palatino Linotype" w:hAnsi="Palatino Linotype"/>
          <w:b/>
          <w:i/>
          <w:color w:val="FF0000"/>
          <w:sz w:val="22"/>
          <w:szCs w:val="22"/>
        </w:rPr>
        <w:t>3</w:t>
      </w:r>
      <w:del w:id="175" w:author="Usuario de Microsoft Office" w:date="2019-10-15T23:58:00Z">
        <w:r w:rsidRPr="00B03F3E" w:rsidDel="00B03F3E">
          <w:rPr>
            <w:rFonts w:ascii="Palatino Linotype" w:hAnsi="Palatino Linotype"/>
            <w:b/>
            <w:i/>
            <w:color w:val="FF0000"/>
            <w:sz w:val="22"/>
            <w:szCs w:val="22"/>
          </w:rPr>
          <w:delText>1</w:delText>
        </w:r>
      </w:del>
      <w:r w:rsidRPr="00B03F3E">
        <w:rPr>
          <w:rFonts w:ascii="Palatino Linotype" w:hAnsi="Palatino Linotype"/>
          <w:b/>
          <w:i/>
          <w:color w:val="FF0000"/>
          <w:sz w:val="22"/>
          <w:szCs w:val="22"/>
        </w:rPr>
        <w:t>,1</w:t>
      </w:r>
      <w:r w:rsidR="00B03F3E">
        <w:rPr>
          <w:rFonts w:ascii="Palatino Linotype" w:hAnsi="Palatino Linotype"/>
          <w:b/>
          <w:i/>
          <w:color w:val="FF0000"/>
          <w:sz w:val="22"/>
          <w:szCs w:val="22"/>
        </w:rPr>
        <w:t>5</w:t>
      </w:r>
      <w:del w:id="176" w:author="Usuario de Microsoft Office" w:date="2019-10-15T23:58:00Z">
        <w:r w:rsidRPr="00B03F3E" w:rsidDel="00B03F3E">
          <w:rPr>
            <w:rFonts w:ascii="Palatino Linotype" w:hAnsi="Palatino Linotype"/>
            <w:b/>
            <w:i/>
            <w:color w:val="FF0000"/>
            <w:sz w:val="22"/>
            <w:szCs w:val="22"/>
          </w:rPr>
          <w:delText>3</w:delText>
        </w:r>
      </w:del>
      <w:r w:rsidRPr="00B03F3E">
        <w:rPr>
          <w:rFonts w:ascii="Palatino Linotype" w:hAnsi="Palatino Linotype"/>
          <w:b/>
          <w:i/>
          <w:color w:val="FF0000"/>
          <w:sz w:val="22"/>
          <w:szCs w:val="22"/>
        </w:rPr>
        <w:t>,1</w:t>
      </w:r>
      <w:r w:rsidR="00B03F3E">
        <w:rPr>
          <w:rFonts w:ascii="Palatino Linotype" w:hAnsi="Palatino Linotype"/>
          <w:b/>
          <w:i/>
          <w:color w:val="FF0000"/>
          <w:sz w:val="22"/>
          <w:szCs w:val="22"/>
        </w:rPr>
        <w:t>7</w:t>
      </w:r>
      <w:del w:id="177" w:author="Usuario de Microsoft Office" w:date="2019-10-15T23:58:00Z">
        <w:r w:rsidRPr="00B03F3E" w:rsidDel="00B03F3E">
          <w:rPr>
            <w:rFonts w:ascii="Palatino Linotype" w:hAnsi="Palatino Linotype"/>
            <w:b/>
            <w:i/>
            <w:color w:val="FF0000"/>
            <w:sz w:val="22"/>
            <w:szCs w:val="22"/>
          </w:rPr>
          <w:delText>5</w:delText>
        </w:r>
      </w:del>
      <w:r w:rsidRPr="00B03F3E">
        <w:rPr>
          <w:rFonts w:ascii="Palatino Linotype" w:hAnsi="Palatino Linotype"/>
          <w:b/>
          <w:i/>
          <w:color w:val="FF0000"/>
          <w:sz w:val="22"/>
          <w:szCs w:val="22"/>
        </w:rPr>
        <w:t>, 1</w:t>
      </w:r>
      <w:r w:rsidR="00B03F3E">
        <w:rPr>
          <w:rFonts w:ascii="Palatino Linotype" w:hAnsi="Palatino Linotype"/>
          <w:b/>
          <w:i/>
          <w:color w:val="FF0000"/>
          <w:sz w:val="22"/>
          <w:szCs w:val="22"/>
        </w:rPr>
        <w:t>9</w:t>
      </w:r>
      <w:del w:id="178" w:author="Usuario de Microsoft Office" w:date="2019-10-15T23:58:00Z">
        <w:r w:rsidRPr="00B03F3E" w:rsidDel="00B03F3E">
          <w:rPr>
            <w:rFonts w:ascii="Palatino Linotype" w:hAnsi="Palatino Linotype"/>
            <w:b/>
            <w:i/>
            <w:color w:val="FF0000"/>
            <w:sz w:val="22"/>
            <w:szCs w:val="22"/>
          </w:rPr>
          <w:delText>7</w:delText>
        </w:r>
      </w:del>
      <w:r w:rsidRPr="00B03F3E">
        <w:rPr>
          <w:rFonts w:ascii="Palatino Linotype" w:hAnsi="Palatino Linotype"/>
          <w:b/>
          <w:i/>
          <w:color w:val="FF0000"/>
          <w:sz w:val="22"/>
          <w:szCs w:val="22"/>
        </w:rPr>
        <w:t>…</w:t>
      </w:r>
    </w:p>
    <w:p w14:paraId="05EC9952" w14:textId="77777777" w:rsidR="005D7BBD" w:rsidRDefault="005D7BBD" w:rsidP="005D7BBD">
      <w:pPr>
        <w:rPr>
          <w:rFonts w:ascii="Palatino Linotype" w:hAnsi="Palatino Linotype"/>
          <w:b/>
          <w:i/>
          <w:color w:val="FF0000"/>
          <w:sz w:val="22"/>
          <w:szCs w:val="22"/>
        </w:rPr>
      </w:pPr>
    </w:p>
    <w:p w14:paraId="50FB55A9" w14:textId="77777777" w:rsidR="006725A4" w:rsidRPr="007A0E07" w:rsidRDefault="006725A4" w:rsidP="005D7BBD">
      <w:pPr>
        <w:rPr>
          <w:rFonts w:ascii="Palatino Linotype" w:hAnsi="Palatino Linotype"/>
          <w:color w:val="000000" w:themeColor="text1"/>
          <w:sz w:val="20"/>
          <w:szCs w:val="20"/>
        </w:rPr>
      </w:pPr>
    </w:p>
    <w:p w14:paraId="60C285C0" w14:textId="77777777" w:rsidR="005D7BBD" w:rsidRPr="007A0E07" w:rsidRDefault="005D7BBD" w:rsidP="005D7BBD">
      <w:pPr>
        <w:jc w:val="center"/>
        <w:rPr>
          <w:rFonts w:ascii="Palatino Linotype" w:hAnsi="Palatino Linotype"/>
          <w:color w:val="000000" w:themeColor="text1"/>
          <w:sz w:val="32"/>
          <w:szCs w:val="32"/>
        </w:rPr>
      </w:pPr>
      <w:r w:rsidRPr="00FC3AE2">
        <w:rPr>
          <w:rFonts w:ascii="Palatino Linotype" w:hAnsi="Palatino Linotype"/>
          <w:noProof/>
          <w:color w:val="000000" w:themeColor="text1"/>
          <w:sz w:val="32"/>
          <w:szCs w:val="32"/>
          <w:lang w:val="es-ES_tradnl"/>
        </w:rPr>
        <w:drawing>
          <wp:inline distT="0" distB="0" distL="0" distR="0" wp14:anchorId="4EF1C800" wp14:editId="2C929552">
            <wp:extent cx="1461600" cy="1461600"/>
            <wp:effectExtent l="0" t="0" r="12065" b="12065"/>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NmrfoEoW_200x200.jpg"/>
                    <pic:cNvPicPr/>
                  </pic:nvPicPr>
                  <pic:blipFill>
                    <a:blip r:embed="rId9">
                      <a:extLst>
                        <a:ext uri="{28A0092B-C50C-407E-A947-70E740481C1C}">
                          <a14:useLocalDpi xmlns:a14="http://schemas.microsoft.com/office/drawing/2010/main" val="0"/>
                        </a:ext>
                      </a:extLst>
                    </a:blip>
                    <a:stretch>
                      <a:fillRect/>
                    </a:stretch>
                  </pic:blipFill>
                  <pic:spPr>
                    <a:xfrm>
                      <a:off x="0" y="0"/>
                      <a:ext cx="1461600" cy="1461600"/>
                    </a:xfrm>
                    <a:prstGeom prst="rect">
                      <a:avLst/>
                    </a:prstGeom>
                  </pic:spPr>
                </pic:pic>
              </a:graphicData>
            </a:graphic>
          </wp:inline>
        </w:drawing>
      </w:r>
    </w:p>
    <w:p w14:paraId="219201F9" w14:textId="77777777" w:rsidR="005D7BBD" w:rsidRPr="007A0E07" w:rsidRDefault="005D7BBD" w:rsidP="00396BD3">
      <w:pPr>
        <w:jc w:val="center"/>
        <w:outlineLvl w:val="0"/>
        <w:rPr>
          <w:rFonts w:ascii="Palatino Linotype" w:hAnsi="Palatino Linotype"/>
          <w:b/>
          <w:i/>
          <w:color w:val="000000" w:themeColor="text1"/>
          <w:sz w:val="32"/>
          <w:szCs w:val="32"/>
        </w:rPr>
      </w:pPr>
      <w:r w:rsidRPr="007A0E07">
        <w:rPr>
          <w:rFonts w:ascii="Palatino Linotype" w:hAnsi="Palatino Linotype"/>
          <w:b/>
          <w:i/>
          <w:color w:val="000000" w:themeColor="text1"/>
          <w:sz w:val="32"/>
          <w:szCs w:val="32"/>
        </w:rPr>
        <w:t>Natalie Van Hoozer</w:t>
      </w:r>
    </w:p>
    <w:p w14:paraId="79628485" w14:textId="77777777" w:rsidR="005D7BBD" w:rsidRPr="007A0E07" w:rsidRDefault="005D7BBD" w:rsidP="005D7BBD">
      <w:pPr>
        <w:jc w:val="center"/>
        <w:rPr>
          <w:rFonts w:ascii="Palatino Linotype" w:hAnsi="Palatino Linotype"/>
          <w:i/>
          <w:color w:val="000000" w:themeColor="text1"/>
          <w:sz w:val="20"/>
          <w:szCs w:val="20"/>
        </w:rPr>
      </w:pPr>
      <w:r w:rsidRPr="007A0E07">
        <w:rPr>
          <w:rFonts w:ascii="Palatino Linotype" w:hAnsi="Palatino Linotype"/>
          <w:i/>
          <w:color w:val="000000" w:themeColor="text1"/>
          <w:sz w:val="20"/>
          <w:szCs w:val="20"/>
        </w:rPr>
        <w:t xml:space="preserve">Journalist. The International Center for Journalists (ICFJ), ICFJ Knight Fellows </w:t>
      </w:r>
    </w:p>
    <w:p w14:paraId="5382E511" w14:textId="77777777" w:rsidR="005D7BBD" w:rsidRPr="007A0E07" w:rsidRDefault="005D7BBD" w:rsidP="005D7BBD">
      <w:pPr>
        <w:jc w:val="center"/>
        <w:rPr>
          <w:rFonts w:ascii="Palatino Linotype" w:hAnsi="Palatino Linotype"/>
          <w:i/>
          <w:color w:val="000000" w:themeColor="text1"/>
          <w:sz w:val="20"/>
          <w:szCs w:val="20"/>
        </w:rPr>
      </w:pPr>
      <w:r w:rsidRPr="007A0E07">
        <w:rPr>
          <w:rFonts w:ascii="Palatino Linotype" w:hAnsi="Palatino Linotype"/>
          <w:i/>
          <w:color w:val="000000" w:themeColor="text1"/>
          <w:sz w:val="20"/>
          <w:szCs w:val="20"/>
        </w:rPr>
        <w:t>&amp; SembraMedia Ambassador at the USA - @NatVanH</w:t>
      </w:r>
    </w:p>
    <w:p w14:paraId="5F9A95AA" w14:textId="77777777" w:rsidR="005D7BBD" w:rsidRPr="007A0E07" w:rsidRDefault="005D7BBD" w:rsidP="005D7BBD">
      <w:pPr>
        <w:jc w:val="center"/>
        <w:rPr>
          <w:rFonts w:ascii="Palatino Linotype" w:hAnsi="Palatino Linotype"/>
          <w:i/>
          <w:color w:val="000000" w:themeColor="text1"/>
        </w:rPr>
      </w:pPr>
    </w:p>
    <w:p w14:paraId="486C8874" w14:textId="77777777" w:rsidR="005D7BBD" w:rsidRPr="007A0E07" w:rsidRDefault="005D7BBD" w:rsidP="005D7BBD">
      <w:pPr>
        <w:ind w:firstLine="567"/>
        <w:jc w:val="center"/>
        <w:rPr>
          <w:rFonts w:ascii="Palatino Linotype" w:eastAsia="Times New Roman" w:hAnsi="Palatino Linotype" w:cs="Arial"/>
          <w:b/>
          <w:i/>
          <w:sz w:val="32"/>
          <w:szCs w:val="32"/>
          <w:shd w:val="clear" w:color="auto" w:fill="FFFFFF"/>
        </w:rPr>
      </w:pPr>
      <w:r w:rsidRPr="007A0E07">
        <w:rPr>
          <w:rFonts w:ascii="Palatino Linotype" w:eastAsia="Times New Roman" w:hAnsi="Palatino Linotype" w:cs="Arial"/>
          <w:b/>
          <w:i/>
          <w:sz w:val="32"/>
          <w:szCs w:val="32"/>
          <w:shd w:val="clear" w:color="auto" w:fill="FFFFFF"/>
        </w:rPr>
        <w:t xml:space="preserve">“Media should develop relationships of trust, </w:t>
      </w:r>
      <w:r w:rsidRPr="007A0E07">
        <w:rPr>
          <w:rFonts w:ascii="Palatino Linotype" w:hAnsi="Palatino Linotype" w:cs="Arial"/>
          <w:b/>
          <w:i/>
          <w:sz w:val="32"/>
          <w:szCs w:val="32"/>
        </w:rPr>
        <w:t>audience can have a greater sense of trust with messaging privately”</w:t>
      </w:r>
    </w:p>
    <w:p w14:paraId="06BBA0FD" w14:textId="77777777" w:rsidR="005D7BBD" w:rsidRPr="007A0E07" w:rsidRDefault="005D7BBD" w:rsidP="005D7BBD">
      <w:pPr>
        <w:ind w:firstLine="567"/>
        <w:jc w:val="both"/>
        <w:rPr>
          <w:rFonts w:ascii="Palatino Linotype" w:hAnsi="Palatino Linotype"/>
          <w:b/>
          <w:color w:val="000000" w:themeColor="text1"/>
        </w:rPr>
      </w:pPr>
    </w:p>
    <w:p w14:paraId="671BAB07" w14:textId="77777777" w:rsidR="005D7BBD" w:rsidRPr="007A0E07" w:rsidRDefault="005D7BBD" w:rsidP="00396BD3">
      <w:pPr>
        <w:ind w:firstLine="567"/>
        <w:jc w:val="both"/>
        <w:outlineLvl w:val="0"/>
        <w:rPr>
          <w:rFonts w:ascii="Palatino Linotype" w:hAnsi="Palatino Linotype"/>
          <w:b/>
          <w:color w:val="000000" w:themeColor="text1"/>
        </w:rPr>
      </w:pPr>
      <w:r w:rsidRPr="007A0E07">
        <w:rPr>
          <w:rFonts w:ascii="Palatino Linotype" w:hAnsi="Palatino Linotype"/>
          <w:b/>
          <w:color w:val="000000" w:themeColor="text1"/>
        </w:rPr>
        <w:t>FACT-CHECKING AS A MODEL</w:t>
      </w:r>
    </w:p>
    <w:p w14:paraId="2B7D1053" w14:textId="28F560E0" w:rsidR="005D7BBD" w:rsidRPr="007A0E07" w:rsidRDefault="005D7BBD" w:rsidP="005D7BBD">
      <w:pPr>
        <w:ind w:firstLine="567"/>
        <w:rPr>
          <w:rFonts w:ascii="Palatino Linotype" w:eastAsia="Times New Roman" w:hAnsi="Palatino Linotype" w:cs="Arial"/>
          <w:color w:val="222222"/>
          <w:shd w:val="clear" w:color="auto" w:fill="FFFFFF"/>
        </w:rPr>
      </w:pPr>
      <w:r w:rsidRPr="007A0E07">
        <w:rPr>
          <w:rFonts w:ascii="Palatino Linotype" w:eastAsia="Times New Roman" w:hAnsi="Palatino Linotype" w:cs="Arial"/>
          <w:color w:val="222222"/>
          <w:shd w:val="clear" w:color="auto" w:fill="FFFFFF"/>
        </w:rPr>
        <w:t>Fact-checking is an important component for media organizations to incorporate now and going forward. However, I think that the approach to incorporating fact-checking into news organizations needs to be different for every newsroom. Newsrooms have varying sizes, focuses and specialties, and I do not think that all newsrooms have the capacity to function as fact-checking organizations equally. It is helpful for some news organizations to be the leaders in fact-checking and others can learn from those organizations. For example, Chequeado in Argentina is a pioneer and a resource in regards to fact-checking, not all organizations can fact-check at the deep level that Chequ</w:t>
      </w:r>
      <w:r w:rsidR="006725A4">
        <w:rPr>
          <w:rFonts w:ascii="Palatino Linotype" w:eastAsia="Times New Roman" w:hAnsi="Palatino Linotype" w:cs="Arial"/>
          <w:color w:val="222222"/>
          <w:shd w:val="clear" w:color="auto" w:fill="FFFFFF"/>
        </w:rPr>
        <w:t>eado does.</w:t>
      </w:r>
      <w:r w:rsidRPr="007A0E07">
        <w:rPr>
          <w:rFonts w:ascii="Palatino Linotype" w:eastAsia="Times New Roman" w:hAnsi="Palatino Linotype" w:cs="Arial"/>
          <w:color w:val="222222"/>
          <w:shd w:val="clear" w:color="auto" w:fill="FFFFFF"/>
        </w:rPr>
        <w:t> </w:t>
      </w:r>
    </w:p>
    <w:p w14:paraId="77E7FF64" w14:textId="77777777" w:rsidR="005D7BBD" w:rsidRPr="007A0E07" w:rsidRDefault="005D7BBD" w:rsidP="005D7BBD">
      <w:pPr>
        <w:ind w:firstLine="567"/>
        <w:rPr>
          <w:rFonts w:ascii="Palatino Linotype" w:eastAsia="Times New Roman" w:hAnsi="Palatino Linotype" w:cs="Arial"/>
          <w:color w:val="222222"/>
          <w:shd w:val="clear" w:color="auto" w:fill="FFFFFF"/>
        </w:rPr>
      </w:pPr>
    </w:p>
    <w:p w14:paraId="1A3D84DC" w14:textId="77777777" w:rsidR="005D7BBD" w:rsidRPr="007A0E07" w:rsidRDefault="005D7BBD" w:rsidP="00396BD3">
      <w:pPr>
        <w:ind w:firstLine="567"/>
        <w:outlineLvl w:val="0"/>
        <w:rPr>
          <w:rFonts w:ascii="Palatino Linotype" w:eastAsia="Times New Roman" w:hAnsi="Palatino Linotype" w:cs="Arial"/>
          <w:b/>
          <w:color w:val="222222"/>
          <w:shd w:val="clear" w:color="auto" w:fill="FFFFFF"/>
        </w:rPr>
      </w:pPr>
      <w:r w:rsidRPr="007A0E07">
        <w:rPr>
          <w:rFonts w:ascii="Palatino Linotype" w:eastAsia="Times New Roman" w:hAnsi="Palatino Linotype" w:cs="Arial"/>
          <w:b/>
          <w:color w:val="222222"/>
          <w:shd w:val="clear" w:color="auto" w:fill="FFFFFF"/>
        </w:rPr>
        <w:t>STARTING A JOURNALISTIC PROJECT</w:t>
      </w:r>
    </w:p>
    <w:p w14:paraId="451EA431" w14:textId="6B5F8014" w:rsidR="005D7BBD" w:rsidRPr="007A0E07" w:rsidRDefault="005D7BBD" w:rsidP="005D7BBD">
      <w:pPr>
        <w:pStyle w:val="NormalWeb"/>
        <w:spacing w:before="0" w:beforeAutospacing="0" w:after="0" w:afterAutospacing="0"/>
        <w:ind w:firstLine="567"/>
        <w:rPr>
          <w:rFonts w:ascii="Palatino Linotype" w:hAnsi="Palatino Linotype" w:cs="Arial"/>
          <w:color w:val="222222"/>
        </w:rPr>
      </w:pPr>
      <w:r w:rsidRPr="007A0E07">
        <w:rPr>
          <w:rFonts w:ascii="Palatino Linotype" w:hAnsi="Palatino Linotype" w:cs="Arial"/>
          <w:color w:val="222222"/>
        </w:rPr>
        <w:t xml:space="preserve">When individual journalists launch their own digital projects, I think an essential first step is </w:t>
      </w:r>
      <w:r w:rsidRPr="00651FA7">
        <w:rPr>
          <w:rFonts w:ascii="Palatino Linotype" w:hAnsi="Palatino Linotype" w:cs="Arial"/>
          <w:bCs/>
          <w:color w:val="222222"/>
        </w:rPr>
        <w:t>to do research</w:t>
      </w:r>
      <w:r w:rsidRPr="007A0E07">
        <w:rPr>
          <w:rFonts w:ascii="Palatino Linotype" w:hAnsi="Palatino Linotype" w:cs="Arial"/>
          <w:color w:val="222222"/>
        </w:rPr>
        <w:t xml:space="preserve"> about who you want to serve. I am the United States ambassador for SembraMedia, a Spanish-language nonprofit dedicated to empowering Spanish-language media entrepreneurs. In order for SembraMedia to know what Spanish-language media startups were out there and what type of support they needed, SembraMedia conducted a study called Inflection Point (Punto de Inflexión). This study analyzed the entrepreneurial media landscape in Latin America. SembraMedia also recently published Starting Point (Punto de Partida), which assessed the landscape for teaching Spanish-language entrepreneurial journalism courses at the university </w:t>
      </w:r>
      <w:r w:rsidRPr="007A0E07">
        <w:rPr>
          <w:rFonts w:ascii="Palatino Linotype" w:hAnsi="Palatino Linotype" w:cs="Arial"/>
          <w:color w:val="222222"/>
        </w:rPr>
        <w:lastRenderedPageBreak/>
        <w:t xml:space="preserve">level. SembraMedia was then able to plan how best to servce these audiences, once it was identified who comprised the audience and what help they needed most. </w:t>
      </w:r>
    </w:p>
    <w:p w14:paraId="438DD573" w14:textId="77777777" w:rsidR="005D7BBD" w:rsidRPr="007A0E07" w:rsidRDefault="005D7BBD" w:rsidP="005D7BBD">
      <w:pPr>
        <w:pStyle w:val="NormalWeb"/>
        <w:spacing w:before="0" w:beforeAutospacing="0" w:after="0" w:afterAutospacing="0"/>
        <w:rPr>
          <w:rFonts w:ascii="Palatino Linotype" w:hAnsi="Palatino Linotype" w:cs="Arial"/>
          <w:color w:val="222222"/>
        </w:rPr>
      </w:pPr>
      <w:r w:rsidRPr="007A0E07">
        <w:rPr>
          <w:rFonts w:ascii="Palatino Linotype" w:hAnsi="Palatino Linotype" w:cs="Arial"/>
          <w:color w:val="222222"/>
        </w:rPr>
        <w:t> </w:t>
      </w:r>
    </w:p>
    <w:p w14:paraId="33427AF7" w14:textId="2EBEDE36" w:rsidR="005D7BBD" w:rsidRPr="007A0E07" w:rsidRDefault="005D7BBD" w:rsidP="005D7BBD">
      <w:pPr>
        <w:pStyle w:val="NormalWeb"/>
        <w:spacing w:before="0" w:beforeAutospacing="0" w:after="0" w:afterAutospacing="0"/>
        <w:ind w:firstLine="567"/>
        <w:rPr>
          <w:rFonts w:ascii="Palatino Linotype" w:hAnsi="Palatino Linotype" w:cs="Arial"/>
          <w:color w:val="222222"/>
        </w:rPr>
      </w:pPr>
      <w:r w:rsidRPr="007A0E07">
        <w:rPr>
          <w:rFonts w:ascii="Palatino Linotype" w:hAnsi="Palatino Linotype" w:cs="Arial"/>
          <w:color w:val="222222"/>
        </w:rPr>
        <w:t>Looking for diversified sources of revenue is also an important area in which to develop when starting a digital project on one’s own. Putting together a team with diverse strengths will also help with finding different revenue sources and having a solid project overall. For example, at SembraMedia, we like to remind people that they should probably not start an independent media organization with a team exclusively comprised of reporters. In addition to those journalists, there should be someone with more experience in business/finance, so that someone on the team is able to help guide everyone on how to run the media organization as a business</w:t>
      </w:r>
      <w:r w:rsidRPr="007A0E07">
        <w:rPr>
          <w:rFonts w:ascii="Palatino Linotype" w:eastAsia="Times New Roman" w:hAnsi="Palatino Linotype" w:cs="Arial"/>
          <w:color w:val="222222"/>
          <w:shd w:val="clear" w:color="auto" w:fill="FFFFFF"/>
        </w:rPr>
        <w:t>.</w:t>
      </w:r>
    </w:p>
    <w:p w14:paraId="18741592" w14:textId="77777777" w:rsidR="005D7BBD" w:rsidRPr="007A0E07" w:rsidRDefault="005D7BBD" w:rsidP="005D7BBD">
      <w:pPr>
        <w:ind w:firstLine="567"/>
        <w:jc w:val="both"/>
        <w:rPr>
          <w:rFonts w:ascii="Palatino Linotype" w:hAnsi="Palatino Linotype"/>
          <w:b/>
          <w:color w:val="000000" w:themeColor="text1"/>
        </w:rPr>
      </w:pPr>
    </w:p>
    <w:p w14:paraId="386C5296" w14:textId="77777777" w:rsidR="005D7BBD" w:rsidRDefault="005D7BBD" w:rsidP="00396BD3">
      <w:pPr>
        <w:ind w:firstLine="567"/>
        <w:jc w:val="both"/>
        <w:outlineLvl w:val="0"/>
        <w:rPr>
          <w:rFonts w:ascii="Palatino Linotype" w:hAnsi="Palatino Linotype"/>
          <w:b/>
          <w:color w:val="000000" w:themeColor="text1"/>
        </w:rPr>
      </w:pPr>
      <w:r w:rsidRPr="007A0E07">
        <w:rPr>
          <w:rFonts w:ascii="Palatino Linotype" w:hAnsi="Palatino Linotype"/>
          <w:b/>
          <w:color w:val="000000" w:themeColor="text1"/>
        </w:rPr>
        <w:t>PRIVATE NETWORKS</w:t>
      </w:r>
    </w:p>
    <w:p w14:paraId="20FC31B9" w14:textId="77777777" w:rsidR="001F1A5C" w:rsidRPr="007A0E07" w:rsidDel="001F1A5C" w:rsidRDefault="001F1A5C" w:rsidP="001F1A5C">
      <w:pPr>
        <w:rPr>
          <w:del w:id="179" w:author="Usuario de Microsoft Office" w:date="2019-10-15T23:41:00Z"/>
          <w:rFonts w:ascii="Palatino Linotype" w:eastAsia="Times New Roman" w:hAnsi="Palatino Linotype" w:cs="Arial"/>
          <w:b/>
          <w:color w:val="FF0000"/>
        </w:rPr>
      </w:pPr>
      <w:r w:rsidRPr="007A0E07">
        <w:rPr>
          <w:rFonts w:ascii="Palatino Linotype" w:eastAsia="Times New Roman" w:hAnsi="Palatino Linotype" w:cs="Arial"/>
          <w:b/>
          <w:color w:val="FF0000"/>
        </w:rPr>
        <w:t>[Note for designer: copy the following sentence to repeat it in the middle of the text –like featured sentence- with typography smaller than title of interview but bigger than normal text.</w:t>
      </w:r>
      <w:del w:id="180" w:author="Usuario de Microsoft Office" w:date="2019-10-15T23:41:00Z">
        <w:r w:rsidRPr="007A0E07" w:rsidDel="001F1A5C">
          <w:rPr>
            <w:rFonts w:ascii="Palatino Linotype" w:eastAsia="Times New Roman" w:hAnsi="Palatino Linotype" w:cs="Arial"/>
            <w:b/>
            <w:color w:val="FF0000"/>
          </w:rPr>
          <w:delText xml:space="preserve"> </w:delText>
        </w:r>
      </w:del>
      <w:r w:rsidRPr="007A0E07">
        <w:rPr>
          <w:rFonts w:ascii="Palatino Linotype" w:eastAsia="Times New Roman" w:hAnsi="Palatino Linotype" w:cs="Arial"/>
          <w:b/>
          <w:color w:val="FF0000"/>
        </w:rPr>
        <w:t>]</w:t>
      </w:r>
    </w:p>
    <w:p w14:paraId="1CC1DC64" w14:textId="77777777" w:rsidR="001F1A5C" w:rsidRPr="007A0E07" w:rsidRDefault="001F1A5C">
      <w:pPr>
        <w:rPr>
          <w:rFonts w:ascii="Palatino Linotype" w:hAnsi="Palatino Linotype"/>
          <w:b/>
          <w:color w:val="000000" w:themeColor="text1"/>
        </w:rPr>
        <w:pPrChange w:id="181" w:author="Usuario de Microsoft Office" w:date="2019-10-15T23:41:00Z">
          <w:pPr>
            <w:ind w:firstLine="567"/>
            <w:jc w:val="both"/>
            <w:outlineLvl w:val="0"/>
          </w:pPr>
        </w:pPrChange>
      </w:pPr>
    </w:p>
    <w:p w14:paraId="2A818318" w14:textId="4961246A" w:rsidR="005D7BBD" w:rsidRPr="007A0E07" w:rsidRDefault="006725A4" w:rsidP="005D7BBD">
      <w:pPr>
        <w:ind w:firstLine="567"/>
        <w:rPr>
          <w:rFonts w:ascii="Palatino Linotype" w:eastAsia="Times New Roman" w:hAnsi="Palatino Linotype" w:cs="Arial"/>
          <w:color w:val="222222"/>
          <w:shd w:val="clear" w:color="auto" w:fill="FFFFFF"/>
        </w:rPr>
      </w:pPr>
      <w:r w:rsidRPr="007A0E07">
        <w:rPr>
          <w:rFonts w:ascii="Palatino Linotype" w:eastAsia="Times New Roman" w:hAnsi="Palatino Linotype" w:cs="Arial"/>
          <w:color w:val="222222"/>
          <w:shd w:val="clear" w:color="auto" w:fill="FFFFFF"/>
        </w:rPr>
        <w:t xml:space="preserve"> </w:t>
      </w:r>
      <w:r w:rsidR="005D7BBD" w:rsidRPr="007A0E07">
        <w:rPr>
          <w:rFonts w:ascii="Palatino Linotype" w:eastAsia="Times New Roman" w:hAnsi="Palatino Linotype" w:cs="Arial"/>
          <w:color w:val="222222"/>
          <w:shd w:val="clear" w:color="auto" w:fill="FFFFFF"/>
        </w:rPr>
        <w:t xml:space="preserve">Private networks are something that media organizations all over the world are exploring, especially organizations with niche audiences or organizations trying to reach audiences where </w:t>
      </w:r>
      <w:r>
        <w:rPr>
          <w:rFonts w:ascii="Palatino Linotype" w:eastAsia="Times New Roman" w:hAnsi="Palatino Linotype" w:cs="Arial"/>
          <w:color w:val="222222"/>
          <w:shd w:val="clear" w:color="auto" w:fill="FFFFFF"/>
        </w:rPr>
        <w:t>misinformation spreads rapidly.</w:t>
      </w:r>
      <w:r w:rsidR="005D7BBD" w:rsidRPr="007A0E07">
        <w:rPr>
          <w:rFonts w:ascii="Palatino Linotype" w:eastAsia="Times New Roman" w:hAnsi="Palatino Linotype" w:cs="Arial"/>
          <w:color w:val="222222"/>
          <w:shd w:val="clear" w:color="auto" w:fill="FFFFFF"/>
        </w:rPr>
        <w:t> </w:t>
      </w:r>
    </w:p>
    <w:p w14:paraId="458EF5DA" w14:textId="77777777" w:rsidR="005D7BBD" w:rsidRPr="007A0E07" w:rsidRDefault="005D7BBD" w:rsidP="005D7BBD">
      <w:pPr>
        <w:ind w:firstLine="567"/>
        <w:rPr>
          <w:rFonts w:ascii="Palatino Linotype" w:eastAsia="Times New Roman" w:hAnsi="Palatino Linotype" w:cs="Arial"/>
          <w:color w:val="222222"/>
          <w:shd w:val="clear" w:color="auto" w:fill="FFFFFF"/>
        </w:rPr>
      </w:pPr>
    </w:p>
    <w:p w14:paraId="187A86A3" w14:textId="77777777" w:rsidR="005D7BBD" w:rsidRPr="007A0E07" w:rsidRDefault="005D7BBD" w:rsidP="00396BD3">
      <w:pPr>
        <w:ind w:firstLine="567"/>
        <w:outlineLvl w:val="0"/>
        <w:rPr>
          <w:rFonts w:ascii="Palatino Linotype" w:eastAsia="Times New Roman" w:hAnsi="Palatino Linotype" w:cs="Arial"/>
          <w:b/>
          <w:shd w:val="clear" w:color="auto" w:fill="FFFFFF"/>
        </w:rPr>
      </w:pPr>
      <w:r w:rsidRPr="007A0E07">
        <w:rPr>
          <w:rFonts w:ascii="Palatino Linotype" w:eastAsia="Times New Roman" w:hAnsi="Palatino Linotype" w:cs="Arial"/>
          <w:b/>
          <w:shd w:val="clear" w:color="auto" w:fill="FFFFFF"/>
        </w:rPr>
        <w:t>TEACHING MEDIA LITERACY</w:t>
      </w:r>
    </w:p>
    <w:p w14:paraId="2F8BD7E8" w14:textId="5796986F" w:rsidR="005D7BBD" w:rsidRPr="007A0E07" w:rsidRDefault="005D7BBD" w:rsidP="005D7BBD">
      <w:pPr>
        <w:ind w:firstLine="567"/>
        <w:rPr>
          <w:rFonts w:ascii="Palatino Linotype" w:eastAsia="Times New Roman" w:hAnsi="Palatino Linotype" w:cs="Arial"/>
          <w:shd w:val="clear" w:color="auto" w:fill="FFFFFF"/>
        </w:rPr>
      </w:pPr>
      <w:r w:rsidRPr="007A0E07">
        <w:rPr>
          <w:rFonts w:ascii="Palatino Linotype" w:eastAsia="Times New Roman" w:hAnsi="Palatino Linotype" w:cs="Arial"/>
          <w:shd w:val="clear" w:color="auto" w:fill="FFFFFF"/>
        </w:rPr>
        <w:t>I do think media organizations have a role to play as far as teaching their audiences media literacy. While I do not think many audience members will want to take the time to fact-check information themselves, I think media organizations should develop relationships of trust with their audience members. If there is trust between a media organization and its audience, the audience will feel more comfortable coming to journalists with questions and will be receptive to fact-checked information</w:t>
      </w:r>
      <w:r w:rsidR="006725A4">
        <w:rPr>
          <w:rFonts w:ascii="Palatino Linotype" w:eastAsia="Times New Roman" w:hAnsi="Palatino Linotype" w:cs="Arial"/>
          <w:shd w:val="clear" w:color="auto" w:fill="FFFFFF"/>
        </w:rPr>
        <w:t xml:space="preserve"> from that media organizations.</w:t>
      </w:r>
      <w:r w:rsidRPr="007A0E07">
        <w:rPr>
          <w:rFonts w:ascii="Palatino Linotype" w:eastAsia="Times New Roman" w:hAnsi="Palatino Linotype" w:cs="Arial"/>
          <w:shd w:val="clear" w:color="auto" w:fill="FFFFFF"/>
        </w:rPr>
        <w:t> </w:t>
      </w:r>
    </w:p>
    <w:p w14:paraId="22E6BE11" w14:textId="77777777" w:rsidR="005D7BBD" w:rsidRPr="007A0E07" w:rsidRDefault="005D7BBD" w:rsidP="005D7BBD">
      <w:pPr>
        <w:ind w:firstLine="567"/>
        <w:rPr>
          <w:rFonts w:ascii="Palatino Linotype" w:eastAsia="Times New Roman" w:hAnsi="Palatino Linotype" w:cs="Arial"/>
          <w:shd w:val="clear" w:color="auto" w:fill="FFFFFF"/>
        </w:rPr>
      </w:pPr>
    </w:p>
    <w:p w14:paraId="09166367" w14:textId="77777777" w:rsidR="005D7BBD" w:rsidRPr="007A0E07" w:rsidRDefault="005D7BBD" w:rsidP="00396BD3">
      <w:pPr>
        <w:ind w:firstLine="567"/>
        <w:outlineLvl w:val="0"/>
        <w:rPr>
          <w:rFonts w:ascii="Palatino Linotype" w:eastAsia="Times New Roman" w:hAnsi="Palatino Linotype" w:cs="Arial"/>
          <w:b/>
          <w:shd w:val="clear" w:color="auto" w:fill="FFFFFF"/>
        </w:rPr>
      </w:pPr>
      <w:r w:rsidRPr="007A0E07">
        <w:rPr>
          <w:rFonts w:ascii="Palatino Linotype" w:eastAsia="Times New Roman" w:hAnsi="Palatino Linotype" w:cs="Arial"/>
          <w:b/>
          <w:shd w:val="clear" w:color="auto" w:fill="FFFFFF"/>
        </w:rPr>
        <w:t>MORE TRUST</w:t>
      </w:r>
    </w:p>
    <w:p w14:paraId="3AF01600" w14:textId="58A84CF7" w:rsidR="005D7BBD" w:rsidRPr="007A0E07" w:rsidRDefault="005D7BBD" w:rsidP="005D7BBD">
      <w:pPr>
        <w:shd w:val="clear" w:color="auto" w:fill="FFFFFF"/>
        <w:ind w:firstLine="567"/>
        <w:rPr>
          <w:rFonts w:ascii="Palatino Linotype" w:hAnsi="Palatino Linotype" w:cs="Arial"/>
        </w:rPr>
      </w:pPr>
      <w:r w:rsidRPr="007A0E07">
        <w:rPr>
          <w:rFonts w:ascii="Palatino Linotype" w:hAnsi="Palatino Linotype" w:cs="Arial"/>
        </w:rPr>
        <w:t>I think audience members can have a greater sense of trust with a media organization with messaging privately. This is the case with some media organizations in the U.S. and Mexico which serve undocumented communities. Members of the undocumented community are able to communicate more openly with the media organizations involved because they are able to message privately. Looking at the recent news about the hateful, violent messages of the U.S. Border Patrol private Facebook group, or the private messages uncovered from the governor of Puerto Rico, it is clear that people participating in a private messaging network can be inclined to speak more openly (and in these cases in more derogatory and hateful ways) than if they were comm</w:t>
      </w:r>
      <w:r w:rsidR="006725A4">
        <w:rPr>
          <w:rFonts w:ascii="Palatino Linotype" w:hAnsi="Palatino Linotype" w:cs="Arial"/>
        </w:rPr>
        <w:t>unicating in a public network.</w:t>
      </w:r>
    </w:p>
    <w:p w14:paraId="2788BE97" w14:textId="77777777" w:rsidR="005D7BBD" w:rsidRPr="007A0E07" w:rsidRDefault="005D7BBD" w:rsidP="005D7BBD">
      <w:pPr>
        <w:shd w:val="clear" w:color="auto" w:fill="FFFFFF"/>
        <w:rPr>
          <w:rFonts w:ascii="Palatino Linotype" w:hAnsi="Palatino Linotype" w:cs="Arial"/>
        </w:rPr>
      </w:pPr>
    </w:p>
    <w:p w14:paraId="4404705C" w14:textId="77777777" w:rsidR="005D7BBD" w:rsidRPr="007A0E07" w:rsidRDefault="005D7BBD" w:rsidP="005D7BBD">
      <w:pPr>
        <w:jc w:val="center"/>
        <w:rPr>
          <w:rFonts w:ascii="Palatino Linotype" w:hAnsi="Palatino Linotype"/>
          <w:color w:val="000000" w:themeColor="text1"/>
          <w:sz w:val="32"/>
          <w:szCs w:val="32"/>
        </w:rPr>
      </w:pPr>
      <w:r w:rsidRPr="00FC3AE2">
        <w:rPr>
          <w:rFonts w:ascii="Palatino Linotype" w:hAnsi="Palatino Linotype"/>
          <w:noProof/>
          <w:color w:val="000000" w:themeColor="text1"/>
          <w:sz w:val="32"/>
          <w:szCs w:val="32"/>
          <w:lang w:val="es-ES_tradnl"/>
        </w:rPr>
        <w:drawing>
          <wp:inline distT="0" distB="0" distL="0" distR="0" wp14:anchorId="0E774528" wp14:editId="10A4C542">
            <wp:extent cx="1461600" cy="1461600"/>
            <wp:effectExtent l="0" t="0" r="12065" b="12065"/>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NmrfoEoW_200x200.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461600" cy="1461600"/>
                    </a:xfrm>
                    <a:prstGeom prst="rect">
                      <a:avLst/>
                    </a:prstGeom>
                  </pic:spPr>
                </pic:pic>
              </a:graphicData>
            </a:graphic>
          </wp:inline>
        </w:drawing>
      </w:r>
    </w:p>
    <w:p w14:paraId="79575A87" w14:textId="77777777" w:rsidR="005D7BBD" w:rsidRPr="007A0E07" w:rsidRDefault="005D7BBD" w:rsidP="00396BD3">
      <w:pPr>
        <w:jc w:val="center"/>
        <w:outlineLvl w:val="0"/>
        <w:rPr>
          <w:rFonts w:ascii="Palatino Linotype" w:hAnsi="Palatino Linotype"/>
          <w:b/>
          <w:i/>
          <w:color w:val="000000" w:themeColor="text1"/>
          <w:sz w:val="32"/>
          <w:szCs w:val="32"/>
        </w:rPr>
      </w:pPr>
      <w:r w:rsidRPr="007A0E07">
        <w:rPr>
          <w:rFonts w:ascii="Palatino Linotype" w:hAnsi="Palatino Linotype"/>
          <w:b/>
          <w:i/>
          <w:color w:val="000000" w:themeColor="text1"/>
          <w:sz w:val="32"/>
          <w:szCs w:val="32"/>
        </w:rPr>
        <w:t>Kristine Lois Villanueva</w:t>
      </w:r>
    </w:p>
    <w:p w14:paraId="2738D678" w14:textId="77777777" w:rsidR="005D7BBD" w:rsidRPr="007A0E07" w:rsidRDefault="005D7BBD" w:rsidP="005D7BBD">
      <w:pPr>
        <w:jc w:val="center"/>
        <w:rPr>
          <w:rFonts w:ascii="Palatino Linotype" w:hAnsi="Palatino Linotype"/>
          <w:i/>
          <w:color w:val="000000" w:themeColor="text1"/>
          <w:sz w:val="20"/>
          <w:szCs w:val="20"/>
        </w:rPr>
      </w:pPr>
      <w:r w:rsidRPr="007A0E07">
        <w:rPr>
          <w:rFonts w:ascii="Palatino Linotype" w:hAnsi="Palatino Linotype"/>
          <w:i/>
          <w:color w:val="000000" w:themeColor="text1"/>
          <w:sz w:val="20"/>
          <w:szCs w:val="20"/>
        </w:rPr>
        <w:t>Audience Engagement Editor at The Center for Public Integrity – Previously POLITICO - @kristine_ish</w:t>
      </w:r>
    </w:p>
    <w:p w14:paraId="4A8882F3" w14:textId="77777777" w:rsidR="005D7BBD" w:rsidRPr="007A0E07" w:rsidRDefault="005D7BBD" w:rsidP="005D7BBD">
      <w:pPr>
        <w:jc w:val="center"/>
        <w:rPr>
          <w:rFonts w:ascii="Palatino Linotype" w:hAnsi="Palatino Linotype"/>
          <w:i/>
          <w:color w:val="000000" w:themeColor="text1"/>
        </w:rPr>
      </w:pPr>
    </w:p>
    <w:p w14:paraId="72147772" w14:textId="77777777" w:rsidR="005D7BBD" w:rsidRPr="00517878" w:rsidRDefault="005D7BBD" w:rsidP="005D7BBD">
      <w:pPr>
        <w:ind w:firstLine="567"/>
        <w:jc w:val="center"/>
        <w:rPr>
          <w:rFonts w:ascii="Palatino Linotype" w:eastAsia="Times New Roman" w:hAnsi="Palatino Linotype" w:cs="Arial"/>
          <w:b/>
          <w:i/>
          <w:sz w:val="32"/>
          <w:szCs w:val="32"/>
          <w:shd w:val="clear" w:color="auto" w:fill="FFFFFF"/>
        </w:rPr>
      </w:pPr>
      <w:r w:rsidRPr="00517878">
        <w:rPr>
          <w:rFonts w:ascii="Palatino Linotype" w:eastAsia="Times New Roman" w:hAnsi="Palatino Linotype" w:cs="Arial"/>
          <w:b/>
          <w:i/>
          <w:sz w:val="32"/>
          <w:szCs w:val="32"/>
          <w:shd w:val="clear" w:color="auto" w:fill="FFFFFF"/>
        </w:rPr>
        <w:t>“The challenge is Social Media was not made for journalism, was made for sharing</w:t>
      </w:r>
      <w:r w:rsidRPr="00517878">
        <w:rPr>
          <w:rFonts w:ascii="Palatino Linotype" w:hAnsi="Palatino Linotype" w:cs="Arial"/>
          <w:b/>
          <w:i/>
          <w:sz w:val="32"/>
          <w:szCs w:val="32"/>
        </w:rPr>
        <w:t>”</w:t>
      </w:r>
    </w:p>
    <w:p w14:paraId="16374215" w14:textId="77777777" w:rsidR="005D7BBD" w:rsidRPr="007A0E07" w:rsidRDefault="005D7BBD" w:rsidP="005D7BBD">
      <w:pPr>
        <w:ind w:firstLine="567"/>
        <w:jc w:val="both"/>
        <w:rPr>
          <w:rFonts w:ascii="Palatino Linotype" w:hAnsi="Palatino Linotype"/>
          <w:b/>
          <w:color w:val="000000" w:themeColor="text1"/>
        </w:rPr>
      </w:pPr>
    </w:p>
    <w:p w14:paraId="60EEE83C" w14:textId="77777777" w:rsidR="005D7BBD" w:rsidRPr="007A0E07" w:rsidRDefault="005D7BBD" w:rsidP="00396BD3">
      <w:pPr>
        <w:ind w:firstLine="567"/>
        <w:jc w:val="both"/>
        <w:outlineLvl w:val="0"/>
        <w:rPr>
          <w:rFonts w:ascii="Palatino Linotype" w:hAnsi="Palatino Linotype"/>
          <w:b/>
          <w:color w:val="000000" w:themeColor="text1"/>
        </w:rPr>
      </w:pPr>
      <w:r w:rsidRPr="007A0E07">
        <w:rPr>
          <w:rFonts w:ascii="Palatino Linotype" w:hAnsi="Palatino Linotype"/>
          <w:b/>
          <w:color w:val="000000" w:themeColor="text1"/>
        </w:rPr>
        <w:t>BEING AN AUDIENCE ENGAGEMENT EDITOR</w:t>
      </w:r>
    </w:p>
    <w:p w14:paraId="48502003" w14:textId="77777777" w:rsidR="005D7BBD" w:rsidRPr="00517878" w:rsidRDefault="005D7BBD" w:rsidP="005D7BBD">
      <w:pPr>
        <w:rPr>
          <w:rFonts w:ascii="Palatino Linotype" w:eastAsia="Times New Roman" w:hAnsi="Palatino Linotype" w:cs="Arial"/>
          <w:color w:val="222222"/>
        </w:rPr>
      </w:pPr>
      <w:r w:rsidRPr="00517878">
        <w:rPr>
          <w:rFonts w:ascii="Palatino Linotype" w:eastAsia="Times New Roman" w:hAnsi="Palatino Linotype" w:cs="Arial"/>
          <w:color w:val="222222"/>
        </w:rPr>
        <w:t>Metrics, understanding the mean</w:t>
      </w:r>
      <w:r w:rsidRPr="007A0E07">
        <w:rPr>
          <w:rFonts w:ascii="Palatino Linotype" w:eastAsia="Times New Roman" w:hAnsi="Palatino Linotype" w:cs="Arial"/>
          <w:color w:val="222222"/>
        </w:rPr>
        <w:t xml:space="preserve">ing of </w:t>
      </w:r>
      <w:r w:rsidRPr="00517878">
        <w:rPr>
          <w:rFonts w:ascii="Palatino Linotype" w:eastAsia="Times New Roman" w:hAnsi="Palatino Linotype" w:cs="Arial"/>
          <w:color w:val="222222"/>
        </w:rPr>
        <w:t xml:space="preserve">numbers </w:t>
      </w:r>
      <w:r w:rsidRPr="007A0E07">
        <w:rPr>
          <w:rFonts w:ascii="Palatino Linotype" w:eastAsia="Times New Roman" w:hAnsi="Palatino Linotype" w:cs="Arial"/>
          <w:color w:val="222222"/>
        </w:rPr>
        <w:t xml:space="preserve">is of </w:t>
      </w:r>
      <w:r>
        <w:rPr>
          <w:rFonts w:ascii="Palatino Linotype" w:eastAsia="Times New Roman" w:hAnsi="Palatino Linotype" w:cs="Arial"/>
          <w:color w:val="222222"/>
        </w:rPr>
        <w:t>much</w:t>
      </w:r>
      <w:r w:rsidRPr="007A0E07">
        <w:rPr>
          <w:rFonts w:ascii="Palatino Linotype" w:eastAsia="Times New Roman" w:hAnsi="Palatino Linotype" w:cs="Arial"/>
          <w:color w:val="222222"/>
        </w:rPr>
        <w:t xml:space="preserve"> importance</w:t>
      </w:r>
      <w:r w:rsidRPr="00517878">
        <w:rPr>
          <w:rFonts w:ascii="Palatino Linotype" w:eastAsia="Times New Roman" w:hAnsi="Palatino Linotype" w:cs="Arial"/>
          <w:color w:val="222222"/>
        </w:rPr>
        <w:t>.</w:t>
      </w:r>
    </w:p>
    <w:p w14:paraId="44E8E13D" w14:textId="77777777" w:rsidR="005D7BBD" w:rsidRPr="00517878" w:rsidRDefault="005D7BBD" w:rsidP="005D7BBD">
      <w:pPr>
        <w:rPr>
          <w:rFonts w:ascii="Palatino Linotype" w:eastAsia="Times New Roman" w:hAnsi="Palatino Linotype" w:cs="Arial"/>
          <w:color w:val="222222"/>
        </w:rPr>
      </w:pPr>
      <w:r w:rsidRPr="00517878">
        <w:rPr>
          <w:rFonts w:ascii="Palatino Linotype" w:eastAsia="Times New Roman" w:hAnsi="Palatino Linotype" w:cs="Arial"/>
          <w:color w:val="222222"/>
        </w:rPr>
        <w:t xml:space="preserve">Videos, articles, Instagram Stories… by reading all the metrics people are engaging with us faster and clicking through more and so on. </w:t>
      </w:r>
    </w:p>
    <w:p w14:paraId="3515CC4F" w14:textId="77777777" w:rsidR="005D7BBD" w:rsidRPr="00517878" w:rsidRDefault="005D7BBD" w:rsidP="005D7BBD">
      <w:pPr>
        <w:rPr>
          <w:rFonts w:ascii="Palatino Linotype" w:eastAsia="Times New Roman" w:hAnsi="Palatino Linotype" w:cs="Arial"/>
          <w:color w:val="222222"/>
        </w:rPr>
      </w:pPr>
    </w:p>
    <w:p w14:paraId="204BC2CD" w14:textId="77777777" w:rsidR="005D7BBD" w:rsidRPr="00517878" w:rsidRDefault="005D7BBD" w:rsidP="005D7BBD">
      <w:pPr>
        <w:rPr>
          <w:rFonts w:ascii="Palatino Linotype" w:eastAsia="Times New Roman" w:hAnsi="Palatino Linotype" w:cs="Arial"/>
          <w:color w:val="222222"/>
        </w:rPr>
      </w:pPr>
      <w:r w:rsidRPr="00517878">
        <w:rPr>
          <w:rFonts w:ascii="Palatino Linotype" w:eastAsia="Times New Roman" w:hAnsi="Palatino Linotype" w:cs="Arial"/>
          <w:color w:val="222222"/>
        </w:rPr>
        <w:t xml:space="preserve">A lot of people think that the Audience Engagement Editor is only for Social Media but there are groups of people who are not on Social Media. Think about undocumented immigrants and WhatsApp, it is a really good example of that. </w:t>
      </w:r>
    </w:p>
    <w:p w14:paraId="157CEC9F" w14:textId="77777777" w:rsidR="005D7BBD" w:rsidRPr="00517878" w:rsidRDefault="005D7BBD" w:rsidP="005D7BBD">
      <w:pPr>
        <w:rPr>
          <w:rFonts w:ascii="Palatino Linotype" w:eastAsia="Times New Roman" w:hAnsi="Palatino Linotype" w:cs="Arial"/>
          <w:color w:val="222222"/>
        </w:rPr>
      </w:pPr>
    </w:p>
    <w:p w14:paraId="748E4170" w14:textId="77777777" w:rsidR="005D7BBD" w:rsidRPr="00517878" w:rsidRDefault="005D7BBD" w:rsidP="005D7BBD">
      <w:pPr>
        <w:rPr>
          <w:rFonts w:ascii="Palatino Linotype" w:eastAsia="Times New Roman" w:hAnsi="Palatino Linotype" w:cs="Arial"/>
          <w:color w:val="222222"/>
        </w:rPr>
      </w:pPr>
      <w:r w:rsidRPr="00517878">
        <w:rPr>
          <w:rFonts w:ascii="Palatino Linotype" w:eastAsia="Times New Roman" w:hAnsi="Palatino Linotype" w:cs="Arial"/>
          <w:color w:val="222222"/>
        </w:rPr>
        <w:t xml:space="preserve">I don´t necessarily think that news gathering is only through Social Media, I also think that therefore there </w:t>
      </w:r>
      <w:r>
        <w:rPr>
          <w:rFonts w:ascii="Palatino Linotype" w:eastAsia="Times New Roman" w:hAnsi="Palatino Linotype" w:cs="Arial"/>
          <w:color w:val="222222"/>
        </w:rPr>
        <w:t xml:space="preserve">are </w:t>
      </w:r>
      <w:r w:rsidRPr="00517878">
        <w:rPr>
          <w:rFonts w:ascii="Palatino Linotype" w:eastAsia="Times New Roman" w:hAnsi="Palatino Linotype" w:cs="Arial"/>
          <w:color w:val="222222"/>
        </w:rPr>
        <w:t xml:space="preserve">other kinds of ways like meetings and events, for example. </w:t>
      </w:r>
    </w:p>
    <w:p w14:paraId="10714FF0" w14:textId="77777777" w:rsidR="005D7BBD" w:rsidRPr="00517878" w:rsidRDefault="005D7BBD" w:rsidP="005D7BBD">
      <w:pPr>
        <w:rPr>
          <w:rFonts w:ascii="Palatino Linotype" w:eastAsia="Times New Roman" w:hAnsi="Palatino Linotype" w:cs="Arial"/>
          <w:color w:val="222222"/>
        </w:rPr>
      </w:pPr>
    </w:p>
    <w:p w14:paraId="6614738A" w14:textId="77777777" w:rsidR="005D7BBD" w:rsidRPr="00517878" w:rsidRDefault="005D7BBD" w:rsidP="005D7BBD">
      <w:pPr>
        <w:rPr>
          <w:rFonts w:ascii="Palatino Linotype" w:eastAsia="Times New Roman" w:hAnsi="Palatino Linotype" w:cs="Arial"/>
          <w:color w:val="222222"/>
        </w:rPr>
      </w:pPr>
      <w:r w:rsidRPr="00517878">
        <w:rPr>
          <w:rFonts w:ascii="Palatino Linotype" w:eastAsia="Times New Roman" w:hAnsi="Palatino Linotype" w:cs="Arial"/>
          <w:color w:val="222222"/>
        </w:rPr>
        <w:t>You have to think critically about wh</w:t>
      </w:r>
      <w:r>
        <w:rPr>
          <w:rFonts w:ascii="Palatino Linotype" w:eastAsia="Times New Roman" w:hAnsi="Palatino Linotype" w:cs="Arial"/>
          <w:color w:val="222222"/>
        </w:rPr>
        <w:t>ich</w:t>
      </w:r>
      <w:r w:rsidRPr="00517878">
        <w:rPr>
          <w:rFonts w:ascii="Palatino Linotype" w:eastAsia="Times New Roman" w:hAnsi="Palatino Linotype" w:cs="Arial"/>
          <w:color w:val="222222"/>
        </w:rPr>
        <w:t xml:space="preserve"> Social Media is meaningful for </w:t>
      </w:r>
      <w:r>
        <w:rPr>
          <w:rFonts w:ascii="Palatino Linotype" w:eastAsia="Times New Roman" w:hAnsi="Palatino Linotype" w:cs="Arial"/>
          <w:color w:val="222222"/>
        </w:rPr>
        <w:t xml:space="preserve">the </w:t>
      </w:r>
      <w:r w:rsidRPr="00517878">
        <w:rPr>
          <w:rFonts w:ascii="Palatino Linotype" w:eastAsia="Times New Roman" w:hAnsi="Palatino Linotype" w:cs="Arial"/>
          <w:color w:val="222222"/>
        </w:rPr>
        <w:t xml:space="preserve">audience and </w:t>
      </w:r>
      <w:r>
        <w:rPr>
          <w:rFonts w:ascii="Palatino Linotype" w:eastAsia="Times New Roman" w:hAnsi="Palatino Linotype" w:cs="Arial"/>
          <w:color w:val="222222"/>
        </w:rPr>
        <w:t>which one</w:t>
      </w:r>
      <w:r w:rsidRPr="00517878">
        <w:rPr>
          <w:rFonts w:ascii="Palatino Linotype" w:eastAsia="Times New Roman" w:hAnsi="Palatino Linotype" w:cs="Arial"/>
          <w:color w:val="222222"/>
        </w:rPr>
        <w:t xml:space="preserve"> is not meaningful for </w:t>
      </w:r>
      <w:r>
        <w:rPr>
          <w:rFonts w:ascii="Palatino Linotype" w:eastAsia="Times New Roman" w:hAnsi="Palatino Linotype" w:cs="Arial"/>
          <w:color w:val="222222"/>
        </w:rPr>
        <w:t>them</w:t>
      </w:r>
      <w:r w:rsidRPr="00517878">
        <w:rPr>
          <w:rFonts w:ascii="Palatino Linotype" w:eastAsia="Times New Roman" w:hAnsi="Palatino Linotype" w:cs="Arial"/>
          <w:color w:val="222222"/>
        </w:rPr>
        <w:t xml:space="preserve">. </w:t>
      </w:r>
    </w:p>
    <w:p w14:paraId="39A16EAB" w14:textId="77777777" w:rsidR="005D7BBD" w:rsidRPr="00517878" w:rsidRDefault="005D7BBD" w:rsidP="005D7BBD">
      <w:pPr>
        <w:rPr>
          <w:rFonts w:ascii="Palatino Linotype" w:eastAsia="Times New Roman" w:hAnsi="Palatino Linotype" w:cs="Arial"/>
          <w:color w:val="222222"/>
        </w:rPr>
      </w:pPr>
    </w:p>
    <w:p w14:paraId="011F616E" w14:textId="77777777" w:rsidR="005D7BBD" w:rsidRPr="00651FA7" w:rsidRDefault="005D7BBD" w:rsidP="00396BD3">
      <w:pPr>
        <w:outlineLvl w:val="0"/>
        <w:rPr>
          <w:rFonts w:ascii="Palatino Linotype" w:eastAsia="Times New Roman" w:hAnsi="Palatino Linotype" w:cs="Arial"/>
          <w:b/>
          <w:color w:val="222222"/>
        </w:rPr>
      </w:pPr>
      <w:r w:rsidRPr="00651FA7">
        <w:rPr>
          <w:rFonts w:ascii="Palatino Linotype" w:eastAsia="Times New Roman" w:hAnsi="Palatino Linotype" w:cs="Arial"/>
          <w:b/>
          <w:color w:val="222222"/>
        </w:rPr>
        <w:t>SOURCES IN SOCIAL MEDIA</w:t>
      </w:r>
    </w:p>
    <w:p w14:paraId="2BE95B21" w14:textId="77777777" w:rsidR="005D7BBD" w:rsidRPr="00517878" w:rsidRDefault="005D7BBD" w:rsidP="005D7BBD">
      <w:pPr>
        <w:rPr>
          <w:rFonts w:ascii="Palatino Linotype" w:eastAsia="Times New Roman" w:hAnsi="Palatino Linotype" w:cs="Arial"/>
          <w:color w:val="222222"/>
        </w:rPr>
      </w:pPr>
      <w:r>
        <w:rPr>
          <w:rFonts w:ascii="Palatino Linotype" w:eastAsia="Times New Roman" w:hAnsi="Palatino Linotype" w:cs="Arial"/>
          <w:color w:val="222222"/>
        </w:rPr>
        <w:t>Not only is t</w:t>
      </w:r>
      <w:r w:rsidRPr="00517878">
        <w:rPr>
          <w:rFonts w:ascii="Palatino Linotype" w:eastAsia="Times New Roman" w:hAnsi="Palatino Linotype" w:cs="Arial"/>
          <w:color w:val="222222"/>
        </w:rPr>
        <w:t xml:space="preserve">his a problem for </w:t>
      </w:r>
      <w:r>
        <w:rPr>
          <w:rFonts w:ascii="Palatino Linotype" w:eastAsia="Times New Roman" w:hAnsi="Palatino Linotype" w:cs="Arial"/>
          <w:color w:val="222222"/>
        </w:rPr>
        <w:t xml:space="preserve">the </w:t>
      </w:r>
      <w:r w:rsidRPr="00517878">
        <w:rPr>
          <w:rFonts w:ascii="Palatino Linotype" w:eastAsia="Times New Roman" w:hAnsi="Palatino Linotype" w:cs="Arial"/>
          <w:color w:val="222222"/>
        </w:rPr>
        <w:t xml:space="preserve">media, it is also </w:t>
      </w:r>
      <w:r>
        <w:rPr>
          <w:rFonts w:ascii="Palatino Linotype" w:eastAsia="Times New Roman" w:hAnsi="Palatino Linotype" w:cs="Arial"/>
          <w:color w:val="222222"/>
        </w:rPr>
        <w:t xml:space="preserve">a problem </w:t>
      </w:r>
      <w:r w:rsidRPr="00517878">
        <w:rPr>
          <w:rFonts w:ascii="Palatino Linotype" w:eastAsia="Times New Roman" w:hAnsi="Palatino Linotype" w:cs="Arial"/>
          <w:color w:val="222222"/>
        </w:rPr>
        <w:t xml:space="preserve">for academic institutions or medical institutions. </w:t>
      </w:r>
      <w:r>
        <w:rPr>
          <w:rFonts w:ascii="Palatino Linotype" w:eastAsia="Times New Roman" w:hAnsi="Palatino Linotype" w:cs="Arial"/>
          <w:color w:val="222222"/>
        </w:rPr>
        <w:t>I</w:t>
      </w:r>
      <w:r w:rsidRPr="00517878">
        <w:rPr>
          <w:rFonts w:ascii="Palatino Linotype" w:eastAsia="Times New Roman" w:hAnsi="Palatino Linotype" w:cs="Arial"/>
          <w:color w:val="222222"/>
        </w:rPr>
        <w:t xml:space="preserve">n order to tackle something like that, </w:t>
      </w:r>
      <w:r>
        <w:rPr>
          <w:rFonts w:ascii="Palatino Linotype" w:eastAsia="Times New Roman" w:hAnsi="Palatino Linotype" w:cs="Arial"/>
          <w:color w:val="222222"/>
        </w:rPr>
        <w:t>the</w:t>
      </w:r>
      <w:r w:rsidRPr="00517878">
        <w:rPr>
          <w:rFonts w:ascii="Palatino Linotype" w:eastAsia="Times New Roman" w:hAnsi="Palatino Linotype" w:cs="Arial"/>
          <w:color w:val="222222"/>
        </w:rPr>
        <w:t xml:space="preserve"> mean</w:t>
      </w:r>
      <w:r>
        <w:rPr>
          <w:rFonts w:ascii="Palatino Linotype" w:eastAsia="Times New Roman" w:hAnsi="Palatino Linotype" w:cs="Arial"/>
          <w:color w:val="222222"/>
        </w:rPr>
        <w:t>ing</w:t>
      </w:r>
      <w:r w:rsidRPr="00517878">
        <w:rPr>
          <w:rFonts w:ascii="Palatino Linotype" w:eastAsia="Times New Roman" w:hAnsi="Palatino Linotype" w:cs="Arial"/>
          <w:color w:val="222222"/>
        </w:rPr>
        <w:t xml:space="preserve"> </w:t>
      </w:r>
      <w:r w:rsidRPr="00F07195">
        <w:rPr>
          <w:rFonts w:ascii="Palatino Linotype" w:eastAsia="Times New Roman" w:hAnsi="Palatino Linotype" w:cs="Arial"/>
          <w:color w:val="222222"/>
        </w:rPr>
        <w:t>for media organizations</w:t>
      </w:r>
      <w:r w:rsidRPr="00894E9E">
        <w:rPr>
          <w:rFonts w:ascii="Palatino Linotype" w:eastAsia="Times New Roman" w:hAnsi="Palatino Linotype" w:cs="Arial"/>
          <w:color w:val="222222"/>
        </w:rPr>
        <w:t xml:space="preserve"> </w:t>
      </w:r>
      <w:r>
        <w:rPr>
          <w:rFonts w:ascii="Palatino Linotype" w:eastAsia="Times New Roman" w:hAnsi="Palatino Linotype" w:cs="Arial"/>
          <w:color w:val="222222"/>
        </w:rPr>
        <w:t xml:space="preserve">is </w:t>
      </w:r>
      <w:r w:rsidRPr="00517878">
        <w:rPr>
          <w:rFonts w:ascii="Palatino Linotype" w:eastAsia="Times New Roman" w:hAnsi="Palatino Linotype" w:cs="Arial"/>
          <w:color w:val="222222"/>
        </w:rPr>
        <w:t xml:space="preserve">that media can't lean on their legacy anymore, that is not good enough anymore. … I also think that </w:t>
      </w:r>
      <w:r>
        <w:rPr>
          <w:rFonts w:ascii="Palatino Linotype" w:eastAsia="Times New Roman" w:hAnsi="Palatino Linotype" w:cs="Arial"/>
          <w:color w:val="222222"/>
        </w:rPr>
        <w:t xml:space="preserve">it </w:t>
      </w:r>
      <w:r w:rsidRPr="00517878">
        <w:rPr>
          <w:rFonts w:ascii="Palatino Linotype" w:eastAsia="Times New Roman" w:hAnsi="Palatino Linotype" w:cs="Arial"/>
          <w:color w:val="222222"/>
        </w:rPr>
        <w:t xml:space="preserve">is important to partner with civic organizations outside news media to gain people´s trust. </w:t>
      </w:r>
    </w:p>
    <w:p w14:paraId="3259D43C" w14:textId="77777777" w:rsidR="005D7BBD" w:rsidRDefault="005D7BBD" w:rsidP="005D7BBD">
      <w:pPr>
        <w:rPr>
          <w:rFonts w:ascii="Palatino Linotype" w:eastAsia="Times New Roman" w:hAnsi="Palatino Linotype" w:cs="Arial"/>
          <w:color w:val="222222"/>
        </w:rPr>
      </w:pPr>
    </w:p>
    <w:p w14:paraId="366A617A" w14:textId="37748F5A" w:rsidR="007250A9" w:rsidRPr="007250A9" w:rsidRDefault="007250A9" w:rsidP="005D7BBD">
      <w:pPr>
        <w:rPr>
          <w:rFonts w:ascii="Palatino Linotype" w:eastAsia="Times New Roman" w:hAnsi="Palatino Linotype" w:cs="Arial"/>
          <w:b/>
          <w:color w:val="FF0000"/>
          <w:rPrChange w:id="182" w:author="Usuario de Microsoft Office" w:date="2019-10-15T23:42:00Z">
            <w:rPr>
              <w:rFonts w:ascii="Palatino Linotype" w:eastAsia="Times New Roman" w:hAnsi="Palatino Linotype" w:cs="Arial"/>
              <w:color w:val="222222"/>
            </w:rPr>
          </w:rPrChange>
        </w:rPr>
      </w:pPr>
      <w:r w:rsidRPr="007A0E07">
        <w:rPr>
          <w:rFonts w:ascii="Palatino Linotype" w:eastAsia="Times New Roman" w:hAnsi="Palatino Linotype" w:cs="Arial"/>
          <w:b/>
          <w:color w:val="FF0000"/>
        </w:rPr>
        <w:t>[Note for designer: copy the following sentence to repeat it in the middle of the text –like featured sentence- with typography smaller than title of interview but bigger than normal text. ]</w:t>
      </w:r>
    </w:p>
    <w:p w14:paraId="36A0B719" w14:textId="77777777" w:rsidR="005D7BBD" w:rsidRPr="00517878" w:rsidRDefault="005D7BBD" w:rsidP="005D7BBD">
      <w:pPr>
        <w:rPr>
          <w:rFonts w:ascii="Palatino Linotype" w:eastAsia="Times New Roman" w:hAnsi="Palatino Linotype" w:cs="Arial"/>
          <w:color w:val="222222"/>
        </w:rPr>
      </w:pPr>
      <w:r w:rsidRPr="00517878">
        <w:rPr>
          <w:rFonts w:ascii="Palatino Linotype" w:eastAsia="Times New Roman" w:hAnsi="Palatino Linotype" w:cs="Arial"/>
          <w:color w:val="222222"/>
        </w:rPr>
        <w:t xml:space="preserve">We have to figure out how to move beyond the echo chambers. </w:t>
      </w:r>
    </w:p>
    <w:p w14:paraId="4AF86138" w14:textId="77777777" w:rsidR="006725A4" w:rsidRPr="00517878" w:rsidRDefault="006725A4" w:rsidP="005D7BBD">
      <w:pPr>
        <w:rPr>
          <w:rFonts w:ascii="Palatino Linotype" w:eastAsia="Times New Roman" w:hAnsi="Palatino Linotype" w:cs="Arial"/>
          <w:b/>
          <w:color w:val="222222"/>
        </w:rPr>
      </w:pPr>
    </w:p>
    <w:p w14:paraId="54C49397" w14:textId="77777777" w:rsidR="005D7BBD" w:rsidRPr="00517878" w:rsidRDefault="005D7BBD" w:rsidP="005D7BBD">
      <w:pPr>
        <w:rPr>
          <w:rFonts w:ascii="Palatino Linotype" w:eastAsia="Times New Roman" w:hAnsi="Palatino Linotype" w:cs="Arial"/>
          <w:color w:val="222222"/>
        </w:rPr>
      </w:pPr>
      <w:r w:rsidRPr="00517878">
        <w:rPr>
          <w:rFonts w:ascii="Palatino Linotype" w:eastAsia="Times New Roman" w:hAnsi="Palatino Linotype" w:cs="Arial"/>
          <w:color w:val="222222"/>
        </w:rPr>
        <w:lastRenderedPageBreak/>
        <w:t xml:space="preserve">I think that the challenge here is Social Media was not made for journalism, Social Media was made for sharing. </w:t>
      </w:r>
    </w:p>
    <w:p w14:paraId="145EDF99" w14:textId="77777777" w:rsidR="005D7BBD" w:rsidRPr="00517878" w:rsidRDefault="005D7BBD" w:rsidP="005D7BBD">
      <w:pPr>
        <w:rPr>
          <w:rFonts w:ascii="Palatino Linotype" w:eastAsia="Times New Roman" w:hAnsi="Palatino Linotype" w:cs="Arial"/>
          <w:color w:val="222222"/>
        </w:rPr>
      </w:pPr>
    </w:p>
    <w:p w14:paraId="16B4BEF6" w14:textId="77777777" w:rsidR="005D7BBD" w:rsidRPr="00517878" w:rsidRDefault="005D7BBD" w:rsidP="005D7BBD">
      <w:pPr>
        <w:rPr>
          <w:rFonts w:ascii="Palatino Linotype" w:eastAsia="Times New Roman" w:hAnsi="Palatino Linotype" w:cs="Arial"/>
          <w:color w:val="222222"/>
        </w:rPr>
      </w:pPr>
      <w:r w:rsidRPr="00517878">
        <w:rPr>
          <w:rFonts w:ascii="Palatino Linotype" w:eastAsia="Times New Roman" w:hAnsi="Palatino Linotype" w:cs="Arial"/>
          <w:color w:val="222222"/>
        </w:rPr>
        <w:t>I am really skeptical in that they [social platforms] are really interested in working with news media organizations, because our goals and their goals are different. For instance</w:t>
      </w:r>
      <w:r>
        <w:rPr>
          <w:rFonts w:ascii="Palatino Linotype" w:eastAsia="Times New Roman" w:hAnsi="Palatino Linotype" w:cs="Arial"/>
          <w:color w:val="222222"/>
        </w:rPr>
        <w:t>,</w:t>
      </w:r>
      <w:r w:rsidRPr="00517878">
        <w:rPr>
          <w:rFonts w:ascii="Palatino Linotype" w:eastAsia="Times New Roman" w:hAnsi="Palatino Linotype" w:cs="Arial"/>
          <w:color w:val="222222"/>
        </w:rPr>
        <w:t xml:space="preserve"> their metrics for engagement and our</w:t>
      </w:r>
      <w:r>
        <w:rPr>
          <w:rFonts w:ascii="Palatino Linotype" w:eastAsia="Times New Roman" w:hAnsi="Palatino Linotype" w:cs="Arial"/>
          <w:color w:val="222222"/>
        </w:rPr>
        <w:t>s</w:t>
      </w:r>
      <w:r w:rsidRPr="00517878">
        <w:rPr>
          <w:rFonts w:ascii="Palatino Linotype" w:eastAsia="Times New Roman" w:hAnsi="Palatino Linotype" w:cs="Arial"/>
          <w:color w:val="222222"/>
        </w:rPr>
        <w:t xml:space="preserve"> are different. </w:t>
      </w:r>
    </w:p>
    <w:p w14:paraId="2F0E96B2" w14:textId="77777777" w:rsidR="005D7BBD" w:rsidRPr="00517878" w:rsidRDefault="005D7BBD" w:rsidP="005D7BBD">
      <w:pPr>
        <w:rPr>
          <w:rFonts w:ascii="Palatino Linotype" w:eastAsia="Times New Roman" w:hAnsi="Palatino Linotype" w:cs="Arial"/>
          <w:color w:val="222222"/>
        </w:rPr>
      </w:pPr>
    </w:p>
    <w:p w14:paraId="5DB7EE66" w14:textId="77777777" w:rsidR="005D7BBD" w:rsidRPr="00517878" w:rsidRDefault="005D7BBD" w:rsidP="005D7BBD">
      <w:pPr>
        <w:rPr>
          <w:rFonts w:ascii="Palatino Linotype" w:eastAsia="Times New Roman" w:hAnsi="Palatino Linotype" w:cs="Arial"/>
          <w:color w:val="222222"/>
        </w:rPr>
      </w:pPr>
      <w:r w:rsidRPr="00517878">
        <w:rPr>
          <w:rFonts w:ascii="Palatino Linotype" w:eastAsia="Times New Roman" w:hAnsi="Palatino Linotype" w:cs="Arial"/>
          <w:color w:val="222222"/>
        </w:rPr>
        <w:t xml:space="preserve">I am very worried about people from Facebook or from Twitter who do not have a media background to know what a legitimate source </w:t>
      </w:r>
      <w:r>
        <w:rPr>
          <w:rFonts w:ascii="Palatino Linotype" w:eastAsia="Times New Roman" w:hAnsi="Palatino Linotype" w:cs="Arial"/>
          <w:color w:val="222222"/>
        </w:rPr>
        <w:t xml:space="preserve">is </w:t>
      </w:r>
      <w:r w:rsidRPr="00517878">
        <w:rPr>
          <w:rFonts w:ascii="Palatino Linotype" w:eastAsia="Times New Roman" w:hAnsi="Palatino Linotype" w:cs="Arial"/>
          <w:color w:val="222222"/>
        </w:rPr>
        <w:t xml:space="preserve">or </w:t>
      </w:r>
      <w:r>
        <w:rPr>
          <w:rFonts w:ascii="Palatino Linotype" w:eastAsia="Times New Roman" w:hAnsi="Palatino Linotype" w:cs="Arial"/>
          <w:color w:val="222222"/>
        </w:rPr>
        <w:t>is</w:t>
      </w:r>
      <w:r w:rsidRPr="00517878">
        <w:rPr>
          <w:rFonts w:ascii="Palatino Linotype" w:eastAsia="Times New Roman" w:hAnsi="Palatino Linotype" w:cs="Arial"/>
          <w:color w:val="222222"/>
        </w:rPr>
        <w:t>n</w:t>
      </w:r>
      <w:r>
        <w:rPr>
          <w:rFonts w:ascii="Palatino Linotype" w:eastAsia="Times New Roman" w:hAnsi="Palatino Linotype" w:cs="Arial"/>
          <w:color w:val="222222"/>
        </w:rPr>
        <w:t>’</w:t>
      </w:r>
      <w:r w:rsidRPr="00517878">
        <w:rPr>
          <w:rFonts w:ascii="Palatino Linotype" w:eastAsia="Times New Roman" w:hAnsi="Palatino Linotype" w:cs="Arial"/>
          <w:color w:val="222222"/>
        </w:rPr>
        <w:t xml:space="preserve">t. </w:t>
      </w:r>
    </w:p>
    <w:p w14:paraId="7441A0AF" w14:textId="77777777" w:rsidR="005D7BBD" w:rsidRPr="00517878" w:rsidRDefault="005D7BBD" w:rsidP="005D7BBD">
      <w:pPr>
        <w:rPr>
          <w:rFonts w:ascii="Palatino Linotype" w:eastAsia="Times New Roman" w:hAnsi="Palatino Linotype" w:cs="Arial"/>
          <w:color w:val="222222"/>
        </w:rPr>
      </w:pPr>
    </w:p>
    <w:p w14:paraId="14BE4D6B" w14:textId="77777777" w:rsidR="005D7BBD" w:rsidRPr="00517878" w:rsidRDefault="005D7BBD" w:rsidP="005D7BBD">
      <w:pPr>
        <w:rPr>
          <w:rFonts w:ascii="Palatino Linotype" w:eastAsia="Times New Roman" w:hAnsi="Palatino Linotype" w:cs="Arial"/>
          <w:color w:val="222222"/>
        </w:rPr>
      </w:pPr>
      <w:r w:rsidRPr="00517878">
        <w:rPr>
          <w:rFonts w:ascii="Palatino Linotype" w:eastAsia="Times New Roman" w:hAnsi="Palatino Linotype" w:cs="Arial"/>
          <w:color w:val="222222"/>
        </w:rPr>
        <w:t xml:space="preserve">It is great to use it [private platforms] to build a community or to be part of a community but I also think that a lot of these channels are closed for a reason. Fear, vulnerable groups… we [as media] have to be at least critical when we publish, avoiding putting people at risk.  </w:t>
      </w:r>
    </w:p>
    <w:p w14:paraId="63ACAE74" w14:textId="77777777" w:rsidR="005D7BBD" w:rsidRDefault="005D7BBD" w:rsidP="005D7BBD">
      <w:pPr>
        <w:rPr>
          <w:rFonts w:ascii="Palatino Linotype" w:eastAsia="Times New Roman" w:hAnsi="Palatino Linotype" w:cs="Arial"/>
          <w:color w:val="222222"/>
        </w:rPr>
      </w:pPr>
    </w:p>
    <w:p w14:paraId="3679E3A6" w14:textId="7D1F14F8" w:rsidR="00B03F3E" w:rsidRPr="00B03F3E" w:rsidRDefault="00B03F3E" w:rsidP="005D7BBD">
      <w:pPr>
        <w:rPr>
          <w:rFonts w:ascii="Palatino Linotype" w:eastAsia="Times New Roman" w:hAnsi="Palatino Linotype" w:cs="Arial"/>
          <w:b/>
          <w:color w:val="222222"/>
          <w:rPrChange w:id="183" w:author="Usuario de Microsoft Office" w:date="2019-10-16T00:00:00Z">
            <w:rPr>
              <w:rFonts w:ascii="Palatino Linotype" w:eastAsia="Times New Roman" w:hAnsi="Palatino Linotype" w:cs="Arial"/>
              <w:color w:val="222222"/>
            </w:rPr>
          </w:rPrChange>
        </w:rPr>
      </w:pPr>
      <w:r w:rsidRPr="00B03F3E">
        <w:rPr>
          <w:rFonts w:ascii="Palatino Linotype" w:eastAsia="Times New Roman" w:hAnsi="Palatino Linotype" w:cs="Arial"/>
          <w:b/>
          <w:color w:val="222222"/>
          <w:rPrChange w:id="184" w:author="Usuario de Microsoft Office" w:date="2019-10-16T00:00:00Z">
            <w:rPr>
              <w:rFonts w:ascii="Palatino Linotype" w:eastAsia="Times New Roman" w:hAnsi="Palatino Linotype" w:cs="Arial"/>
              <w:color w:val="222222"/>
            </w:rPr>
          </w:rPrChange>
        </w:rPr>
        <w:t>TECHNOLOGY &amp; JOURNALISM</w:t>
      </w:r>
    </w:p>
    <w:p w14:paraId="72AD74E6" w14:textId="77777777" w:rsidR="005D7BBD" w:rsidRPr="00517878" w:rsidRDefault="005D7BBD" w:rsidP="005D7BBD">
      <w:pPr>
        <w:rPr>
          <w:rFonts w:ascii="Palatino Linotype" w:eastAsia="Times New Roman" w:hAnsi="Palatino Linotype" w:cs="Arial"/>
          <w:color w:val="222222"/>
        </w:rPr>
      </w:pPr>
      <w:r w:rsidRPr="00517878">
        <w:rPr>
          <w:rFonts w:ascii="Palatino Linotype" w:eastAsia="Times New Roman" w:hAnsi="Palatino Linotype" w:cs="Arial"/>
          <w:color w:val="222222"/>
        </w:rPr>
        <w:t xml:space="preserve">We have to expand our idea about what journalism is with technology and different ways of communication. A lot of people </w:t>
      </w:r>
      <w:r>
        <w:rPr>
          <w:rFonts w:ascii="Palatino Linotype" w:eastAsia="Times New Roman" w:hAnsi="Palatino Linotype" w:cs="Arial"/>
          <w:color w:val="222222"/>
        </w:rPr>
        <w:t>say</w:t>
      </w:r>
      <w:r w:rsidRPr="00517878">
        <w:rPr>
          <w:rFonts w:ascii="Palatino Linotype" w:eastAsia="Times New Roman" w:hAnsi="Palatino Linotype" w:cs="Arial"/>
          <w:color w:val="222222"/>
        </w:rPr>
        <w:t xml:space="preserve"> “hey, I need to know what is going on today” but also a lot people need that information available in a different way. For example, with natural disasters, like hurricanes, it was kind of terrible the way news media handled </w:t>
      </w:r>
      <w:r>
        <w:rPr>
          <w:rFonts w:ascii="Palatino Linotype" w:eastAsia="Times New Roman" w:hAnsi="Palatino Linotype" w:cs="Arial"/>
          <w:color w:val="222222"/>
        </w:rPr>
        <w:t>it</w:t>
      </w:r>
      <w:r w:rsidRPr="00517878">
        <w:rPr>
          <w:rFonts w:ascii="Palatino Linotype" w:eastAsia="Times New Roman" w:hAnsi="Palatino Linotype" w:cs="Arial"/>
          <w:color w:val="222222"/>
        </w:rPr>
        <w:t xml:space="preserve">, because as </w:t>
      </w:r>
      <w:r>
        <w:rPr>
          <w:rFonts w:ascii="Palatino Linotype" w:eastAsia="Times New Roman" w:hAnsi="Palatino Linotype" w:cs="Arial"/>
          <w:color w:val="222222"/>
        </w:rPr>
        <w:t xml:space="preserve">a </w:t>
      </w:r>
      <w:r w:rsidRPr="00517878">
        <w:rPr>
          <w:rFonts w:ascii="Palatino Linotype" w:eastAsia="Times New Roman" w:hAnsi="Palatino Linotype" w:cs="Arial"/>
          <w:color w:val="222222"/>
        </w:rPr>
        <w:t xml:space="preserve">citizen I only want to know where can I get food, electricity or gas for my car, I do not have time to read how terrible </w:t>
      </w:r>
      <w:r w:rsidRPr="0004650E">
        <w:rPr>
          <w:rFonts w:ascii="Palatino Linotype" w:eastAsia="Times New Roman" w:hAnsi="Palatino Linotype" w:cs="Arial"/>
          <w:color w:val="222222"/>
        </w:rPr>
        <w:t>hurricane</w:t>
      </w:r>
      <w:r w:rsidRPr="00517878">
        <w:rPr>
          <w:rFonts w:ascii="Palatino Linotype" w:eastAsia="Times New Roman" w:hAnsi="Palatino Linotype" w:cs="Arial"/>
          <w:color w:val="222222"/>
        </w:rPr>
        <w:t xml:space="preserve"> Sandy </w:t>
      </w:r>
      <w:r w:rsidRPr="00D928C4">
        <w:rPr>
          <w:rFonts w:ascii="Palatino Linotype" w:eastAsia="Times New Roman" w:hAnsi="Palatino Linotype" w:cs="Arial"/>
          <w:color w:val="222222"/>
        </w:rPr>
        <w:t xml:space="preserve">was </w:t>
      </w:r>
      <w:r w:rsidRPr="00517878">
        <w:rPr>
          <w:rFonts w:ascii="Palatino Linotype" w:eastAsia="Times New Roman" w:hAnsi="Palatino Linotype" w:cs="Arial"/>
          <w:color w:val="222222"/>
        </w:rPr>
        <w:t xml:space="preserve">because I know! </w:t>
      </w:r>
    </w:p>
    <w:p w14:paraId="036A96D1" w14:textId="77777777" w:rsidR="005D7BBD" w:rsidRPr="00517878" w:rsidRDefault="005D7BBD" w:rsidP="005D7BBD">
      <w:pPr>
        <w:rPr>
          <w:rFonts w:ascii="Palatino Linotype" w:eastAsia="Times New Roman" w:hAnsi="Palatino Linotype" w:cs="Arial"/>
          <w:color w:val="222222"/>
        </w:rPr>
      </w:pPr>
    </w:p>
    <w:p w14:paraId="2B287BC3" w14:textId="77777777" w:rsidR="005D7BBD" w:rsidRPr="00517878" w:rsidRDefault="005D7BBD" w:rsidP="005D7BBD">
      <w:pPr>
        <w:rPr>
          <w:rFonts w:ascii="Palatino Linotype" w:eastAsia="Times New Roman" w:hAnsi="Palatino Linotype" w:cs="Arial"/>
          <w:color w:val="222222"/>
        </w:rPr>
      </w:pPr>
      <w:r w:rsidRPr="00517878">
        <w:rPr>
          <w:rFonts w:ascii="Palatino Linotype" w:eastAsia="Times New Roman" w:hAnsi="Palatino Linotype" w:cs="Arial"/>
          <w:color w:val="222222"/>
        </w:rPr>
        <w:t xml:space="preserve">You </w:t>
      </w:r>
      <w:r w:rsidRPr="00290F13">
        <w:rPr>
          <w:rFonts w:ascii="Palatino Linotype" w:eastAsia="Times New Roman" w:hAnsi="Palatino Linotype" w:cs="Arial"/>
          <w:color w:val="222222"/>
        </w:rPr>
        <w:t>cannot</w:t>
      </w:r>
      <w:r w:rsidRPr="00517878">
        <w:rPr>
          <w:rFonts w:ascii="Palatino Linotype" w:eastAsia="Times New Roman" w:hAnsi="Palatino Linotype" w:cs="Arial"/>
          <w:color w:val="222222"/>
        </w:rPr>
        <w:t xml:space="preserve"> reach everybody, people will ch</w:t>
      </w:r>
      <w:r>
        <w:rPr>
          <w:rFonts w:ascii="Palatino Linotype" w:eastAsia="Times New Roman" w:hAnsi="Palatino Linotype" w:cs="Arial"/>
          <w:color w:val="222222"/>
        </w:rPr>
        <w:t>o</w:t>
      </w:r>
      <w:r w:rsidRPr="00517878">
        <w:rPr>
          <w:rFonts w:ascii="Palatino Linotype" w:eastAsia="Times New Roman" w:hAnsi="Palatino Linotype" w:cs="Arial"/>
          <w:color w:val="222222"/>
        </w:rPr>
        <w:t xml:space="preserve">ose to believe what they want to believe. </w:t>
      </w:r>
    </w:p>
    <w:p w14:paraId="4B20A548" w14:textId="77777777" w:rsidR="005D7BBD" w:rsidRPr="00517878" w:rsidRDefault="005D7BBD" w:rsidP="005D7BBD">
      <w:pPr>
        <w:rPr>
          <w:rFonts w:ascii="Palatino Linotype" w:eastAsia="Times New Roman" w:hAnsi="Palatino Linotype" w:cs="Arial"/>
          <w:color w:val="222222"/>
        </w:rPr>
      </w:pPr>
      <w:r w:rsidRPr="00517878">
        <w:rPr>
          <w:rFonts w:ascii="Palatino Linotype" w:eastAsia="Times New Roman" w:hAnsi="Palatino Linotype" w:cs="Arial"/>
          <w:color w:val="222222"/>
        </w:rPr>
        <w:t xml:space="preserve"> </w:t>
      </w:r>
    </w:p>
    <w:p w14:paraId="3E7192E6" w14:textId="77777777" w:rsidR="005D7BBD" w:rsidRPr="00517878" w:rsidRDefault="005D7BBD" w:rsidP="005D7BBD">
      <w:pPr>
        <w:shd w:val="clear" w:color="auto" w:fill="FFFFFF"/>
        <w:ind w:firstLine="567"/>
        <w:rPr>
          <w:rFonts w:ascii="Palatino Linotype" w:hAnsi="Palatino Linotype" w:cs="Arial"/>
        </w:rPr>
      </w:pPr>
    </w:p>
    <w:p w14:paraId="261D4FEE" w14:textId="77777777" w:rsidR="005D7BBD" w:rsidRPr="00517878" w:rsidRDefault="005D7BBD" w:rsidP="005D7BBD">
      <w:pPr>
        <w:shd w:val="clear" w:color="auto" w:fill="FFFFFF"/>
        <w:ind w:firstLine="567"/>
        <w:rPr>
          <w:rFonts w:ascii="Palatino Linotype" w:hAnsi="Palatino Linotype" w:cs="Arial"/>
        </w:rPr>
      </w:pPr>
    </w:p>
    <w:p w14:paraId="4D903726" w14:textId="77777777" w:rsidR="005D7BBD" w:rsidRPr="00517878" w:rsidRDefault="005D7BBD" w:rsidP="005D7BBD">
      <w:pPr>
        <w:shd w:val="clear" w:color="auto" w:fill="FFFFFF"/>
        <w:ind w:firstLine="567"/>
        <w:rPr>
          <w:rFonts w:ascii="Palatino Linotype" w:hAnsi="Palatino Linotype" w:cs="Arial"/>
        </w:rPr>
      </w:pPr>
    </w:p>
    <w:p w14:paraId="30A096E8" w14:textId="77777777" w:rsidR="005D7BBD" w:rsidRPr="00517878" w:rsidRDefault="005D7BBD" w:rsidP="005D7BBD">
      <w:pPr>
        <w:shd w:val="clear" w:color="auto" w:fill="FFFFFF"/>
        <w:ind w:firstLine="567"/>
        <w:rPr>
          <w:rFonts w:ascii="Palatino Linotype" w:hAnsi="Palatino Linotype" w:cs="Arial"/>
        </w:rPr>
      </w:pPr>
    </w:p>
    <w:p w14:paraId="1BC9FD8D" w14:textId="77777777" w:rsidR="005D7BBD" w:rsidRPr="00517878" w:rsidRDefault="005D7BBD" w:rsidP="005D7BBD">
      <w:pPr>
        <w:shd w:val="clear" w:color="auto" w:fill="FFFFFF"/>
        <w:ind w:firstLine="567"/>
        <w:rPr>
          <w:rFonts w:ascii="Palatino Linotype" w:hAnsi="Palatino Linotype" w:cs="Arial"/>
        </w:rPr>
      </w:pPr>
    </w:p>
    <w:p w14:paraId="2F10D7B3" w14:textId="77777777" w:rsidR="005D7BBD" w:rsidRPr="00517878" w:rsidRDefault="005D7BBD" w:rsidP="005D7BBD">
      <w:pPr>
        <w:shd w:val="clear" w:color="auto" w:fill="FFFFFF"/>
        <w:ind w:firstLine="567"/>
        <w:rPr>
          <w:rFonts w:ascii="Palatino Linotype" w:hAnsi="Palatino Linotype" w:cs="Arial"/>
        </w:rPr>
      </w:pPr>
    </w:p>
    <w:p w14:paraId="342FC0D3" w14:textId="77777777" w:rsidR="005D7BBD" w:rsidRPr="00517878" w:rsidRDefault="005D7BBD" w:rsidP="005D7BBD">
      <w:pPr>
        <w:shd w:val="clear" w:color="auto" w:fill="FFFFFF"/>
        <w:ind w:firstLine="567"/>
        <w:rPr>
          <w:rFonts w:ascii="Palatino Linotype" w:hAnsi="Palatino Linotype" w:cs="Arial"/>
        </w:rPr>
      </w:pPr>
    </w:p>
    <w:p w14:paraId="27052D7B" w14:textId="77777777" w:rsidR="005D7BBD" w:rsidRDefault="005D7BBD" w:rsidP="005D7BBD">
      <w:pPr>
        <w:shd w:val="clear" w:color="auto" w:fill="FFFFFF"/>
        <w:ind w:firstLine="567"/>
        <w:rPr>
          <w:rFonts w:ascii="Palatino Linotype" w:hAnsi="Palatino Linotype" w:cs="Arial"/>
        </w:rPr>
      </w:pPr>
    </w:p>
    <w:p w14:paraId="2E623684" w14:textId="77777777" w:rsidR="00864536" w:rsidRDefault="00864536" w:rsidP="005D7BBD">
      <w:pPr>
        <w:shd w:val="clear" w:color="auto" w:fill="FFFFFF"/>
        <w:ind w:firstLine="567"/>
        <w:rPr>
          <w:rFonts w:ascii="Palatino Linotype" w:hAnsi="Palatino Linotype" w:cs="Arial"/>
        </w:rPr>
      </w:pPr>
    </w:p>
    <w:p w14:paraId="08D23634" w14:textId="77777777" w:rsidR="00864536" w:rsidRDefault="00864536" w:rsidP="005D7BBD">
      <w:pPr>
        <w:shd w:val="clear" w:color="auto" w:fill="FFFFFF"/>
        <w:ind w:firstLine="567"/>
        <w:rPr>
          <w:rFonts w:ascii="Palatino Linotype" w:hAnsi="Palatino Linotype" w:cs="Arial"/>
        </w:rPr>
      </w:pPr>
    </w:p>
    <w:p w14:paraId="037630FA" w14:textId="77777777" w:rsidR="00864536" w:rsidRDefault="00864536" w:rsidP="005D7BBD">
      <w:pPr>
        <w:shd w:val="clear" w:color="auto" w:fill="FFFFFF"/>
        <w:ind w:firstLine="567"/>
        <w:rPr>
          <w:rFonts w:ascii="Palatino Linotype" w:hAnsi="Palatino Linotype" w:cs="Arial"/>
        </w:rPr>
      </w:pPr>
    </w:p>
    <w:p w14:paraId="68419041" w14:textId="77777777" w:rsidR="00864536" w:rsidRPr="00517878" w:rsidRDefault="00864536" w:rsidP="005D7BBD">
      <w:pPr>
        <w:shd w:val="clear" w:color="auto" w:fill="FFFFFF"/>
        <w:ind w:firstLine="567"/>
        <w:rPr>
          <w:rFonts w:ascii="Palatino Linotype" w:hAnsi="Palatino Linotype" w:cs="Arial"/>
        </w:rPr>
      </w:pPr>
    </w:p>
    <w:p w14:paraId="0CAE7E76" w14:textId="77777777" w:rsidR="005D7BBD" w:rsidRPr="007A0E07" w:rsidRDefault="005D7BBD" w:rsidP="005D7BBD">
      <w:pPr>
        <w:jc w:val="both"/>
        <w:rPr>
          <w:rFonts w:ascii="Palatino Linotype" w:hAnsi="Palatino Linotype"/>
          <w:b/>
          <w:color w:val="000000" w:themeColor="text1"/>
          <w:sz w:val="28"/>
          <w:szCs w:val="28"/>
        </w:rPr>
      </w:pPr>
    </w:p>
    <w:p w14:paraId="1D361FE1" w14:textId="77777777" w:rsidR="005D7BBD" w:rsidRPr="007A0E07" w:rsidRDefault="005D7BBD" w:rsidP="005D7BBD">
      <w:pPr>
        <w:jc w:val="center"/>
        <w:rPr>
          <w:rFonts w:ascii="Palatino Linotype" w:hAnsi="Palatino Linotype"/>
          <w:color w:val="000000" w:themeColor="text1"/>
          <w:sz w:val="32"/>
          <w:szCs w:val="32"/>
        </w:rPr>
      </w:pPr>
      <w:r w:rsidRPr="00FC3AE2">
        <w:rPr>
          <w:rFonts w:ascii="Palatino Linotype" w:hAnsi="Palatino Linotype"/>
          <w:noProof/>
          <w:color w:val="000000" w:themeColor="text1"/>
          <w:sz w:val="32"/>
          <w:szCs w:val="32"/>
          <w:lang w:val="es-ES_tradnl"/>
        </w:rPr>
        <w:lastRenderedPageBreak/>
        <w:drawing>
          <wp:inline distT="0" distB="0" distL="0" distR="0" wp14:anchorId="1C303185" wp14:editId="7FE88C29">
            <wp:extent cx="1461600" cy="1461600"/>
            <wp:effectExtent l="0" t="0" r="12065" b="12065"/>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NmrfoEoW_200x200.jpg"/>
                    <pic:cNvPicPr/>
                  </pic:nvPicPr>
                  <pic:blipFill>
                    <a:blip r:embed="rId11">
                      <a:extLst>
                        <a:ext uri="{28A0092B-C50C-407E-A947-70E740481C1C}">
                          <a14:useLocalDpi xmlns:a14="http://schemas.microsoft.com/office/drawing/2010/main" val="0"/>
                        </a:ext>
                      </a:extLst>
                    </a:blip>
                    <a:stretch>
                      <a:fillRect/>
                    </a:stretch>
                  </pic:blipFill>
                  <pic:spPr>
                    <a:xfrm>
                      <a:off x="0" y="0"/>
                      <a:ext cx="1461600" cy="1461600"/>
                    </a:xfrm>
                    <a:prstGeom prst="rect">
                      <a:avLst/>
                    </a:prstGeom>
                  </pic:spPr>
                </pic:pic>
              </a:graphicData>
            </a:graphic>
          </wp:inline>
        </w:drawing>
      </w:r>
    </w:p>
    <w:p w14:paraId="4071B841" w14:textId="77777777" w:rsidR="005D7BBD" w:rsidRPr="007A0E07" w:rsidRDefault="005D7BBD" w:rsidP="00396BD3">
      <w:pPr>
        <w:jc w:val="center"/>
        <w:outlineLvl w:val="0"/>
        <w:rPr>
          <w:rFonts w:ascii="Palatino Linotype" w:hAnsi="Palatino Linotype"/>
          <w:b/>
          <w:i/>
          <w:color w:val="000000" w:themeColor="text1"/>
          <w:sz w:val="32"/>
          <w:szCs w:val="32"/>
        </w:rPr>
      </w:pPr>
      <w:r w:rsidRPr="007A0E07">
        <w:rPr>
          <w:rFonts w:ascii="Palatino Linotype" w:hAnsi="Palatino Linotype"/>
          <w:b/>
          <w:i/>
          <w:color w:val="000000" w:themeColor="text1"/>
          <w:sz w:val="32"/>
          <w:szCs w:val="32"/>
        </w:rPr>
        <w:t>María Sánchez</w:t>
      </w:r>
    </w:p>
    <w:p w14:paraId="65B67452" w14:textId="77777777" w:rsidR="005D7BBD" w:rsidRPr="007A0E07" w:rsidRDefault="005D7BBD" w:rsidP="005D7BBD">
      <w:pPr>
        <w:jc w:val="center"/>
        <w:rPr>
          <w:rFonts w:ascii="Palatino Linotype" w:hAnsi="Palatino Linotype"/>
          <w:i/>
          <w:color w:val="000000" w:themeColor="text1"/>
          <w:sz w:val="20"/>
          <w:szCs w:val="20"/>
        </w:rPr>
      </w:pPr>
      <w:r w:rsidRPr="007A0E07">
        <w:rPr>
          <w:rFonts w:ascii="Palatino Linotype" w:hAnsi="Palatino Linotype"/>
          <w:i/>
          <w:color w:val="000000" w:themeColor="text1"/>
          <w:sz w:val="20"/>
          <w:szCs w:val="20"/>
        </w:rPr>
        <w:t>Journalist. Operations Editor at The Washington Post.</w:t>
      </w:r>
    </w:p>
    <w:p w14:paraId="23995E69" w14:textId="77777777" w:rsidR="005D7BBD" w:rsidRPr="007A0E07" w:rsidRDefault="005D7BBD" w:rsidP="005D7BBD">
      <w:pPr>
        <w:jc w:val="center"/>
        <w:rPr>
          <w:rFonts w:ascii="Palatino Linotype" w:hAnsi="Palatino Linotype"/>
          <w:i/>
          <w:color w:val="000000" w:themeColor="text1"/>
          <w:sz w:val="20"/>
          <w:szCs w:val="20"/>
        </w:rPr>
      </w:pPr>
      <w:r w:rsidRPr="007A0E07">
        <w:rPr>
          <w:rFonts w:ascii="Palatino Linotype" w:hAnsi="Palatino Linotype"/>
          <w:i/>
          <w:color w:val="000000" w:themeColor="text1"/>
          <w:sz w:val="20"/>
          <w:szCs w:val="20"/>
        </w:rPr>
        <w:t xml:space="preserve"> Former Univision Noticias and ProPublica - @mimapamundi </w:t>
      </w:r>
    </w:p>
    <w:p w14:paraId="4DC795D8" w14:textId="77777777" w:rsidR="005D7BBD" w:rsidRPr="007A0E07" w:rsidRDefault="005D7BBD" w:rsidP="005D7BBD">
      <w:pPr>
        <w:jc w:val="center"/>
        <w:rPr>
          <w:rFonts w:ascii="Palatino Linotype" w:hAnsi="Palatino Linotype"/>
          <w:i/>
          <w:color w:val="000000" w:themeColor="text1"/>
        </w:rPr>
      </w:pPr>
    </w:p>
    <w:p w14:paraId="7CCC660B" w14:textId="77777777" w:rsidR="005D7BBD" w:rsidRPr="007A0E07" w:rsidRDefault="005D7BBD" w:rsidP="005D7BBD">
      <w:pPr>
        <w:ind w:firstLine="567"/>
        <w:jc w:val="center"/>
        <w:rPr>
          <w:rFonts w:ascii="Palatino Linotype" w:eastAsia="Times New Roman" w:hAnsi="Palatino Linotype" w:cs="Arial"/>
          <w:b/>
          <w:i/>
          <w:sz w:val="32"/>
          <w:szCs w:val="32"/>
          <w:shd w:val="clear" w:color="auto" w:fill="FFFFFF"/>
        </w:rPr>
      </w:pPr>
      <w:r w:rsidRPr="007A0E07">
        <w:rPr>
          <w:rFonts w:ascii="Palatino Linotype" w:eastAsia="Times New Roman" w:hAnsi="Palatino Linotype" w:cs="Arial"/>
          <w:b/>
          <w:i/>
          <w:sz w:val="32"/>
          <w:szCs w:val="32"/>
          <w:shd w:val="clear" w:color="auto" w:fill="FFFFFF"/>
        </w:rPr>
        <w:t>“Thinking about our audience is a basic skill if we want to be read by the people</w:t>
      </w:r>
      <w:r w:rsidRPr="007A0E07">
        <w:rPr>
          <w:rFonts w:ascii="Palatino Linotype" w:hAnsi="Palatino Linotype" w:cs="Arial"/>
          <w:b/>
          <w:i/>
          <w:sz w:val="32"/>
          <w:szCs w:val="32"/>
        </w:rPr>
        <w:t>”</w:t>
      </w:r>
    </w:p>
    <w:p w14:paraId="4873A763" w14:textId="77777777" w:rsidR="005D7BBD" w:rsidRPr="007A0E07" w:rsidRDefault="005D7BBD" w:rsidP="005D7BBD">
      <w:pPr>
        <w:jc w:val="both"/>
        <w:rPr>
          <w:rFonts w:ascii="Palatino Linotype" w:hAnsi="Palatino Linotype"/>
          <w:b/>
          <w:color w:val="000000" w:themeColor="text1"/>
        </w:rPr>
      </w:pPr>
    </w:p>
    <w:p w14:paraId="17E95051" w14:textId="77777777" w:rsidR="005D7BBD" w:rsidRPr="007A0E07" w:rsidRDefault="005D7BBD" w:rsidP="005D7BBD">
      <w:pPr>
        <w:rPr>
          <w:rFonts w:ascii="Palatino Linotype" w:hAnsi="Palatino Linotype"/>
          <w:color w:val="000000" w:themeColor="text1"/>
        </w:rPr>
      </w:pPr>
      <w:r w:rsidRPr="007A0E07">
        <w:rPr>
          <w:rFonts w:ascii="Palatino Linotype" w:hAnsi="Palatino Linotype"/>
          <w:color w:val="000000" w:themeColor="text1"/>
        </w:rPr>
        <w:t xml:space="preserve">Now we have specialized journalists who are experts in tracking information flows about fake news and doing journalism </w:t>
      </w:r>
      <w:r>
        <w:rPr>
          <w:rFonts w:ascii="Palatino Linotype" w:hAnsi="Palatino Linotype"/>
          <w:color w:val="000000" w:themeColor="text1"/>
        </w:rPr>
        <w:t>with</w:t>
      </w:r>
      <w:r w:rsidRPr="007A0E07">
        <w:rPr>
          <w:rFonts w:ascii="Palatino Linotype" w:hAnsi="Palatino Linotype"/>
          <w:color w:val="000000" w:themeColor="text1"/>
        </w:rPr>
        <w:t xml:space="preserve"> </w:t>
      </w:r>
      <w:r>
        <w:rPr>
          <w:rFonts w:ascii="Palatino Linotype" w:hAnsi="Palatino Linotype"/>
          <w:color w:val="000000" w:themeColor="text1"/>
        </w:rPr>
        <w:t>it</w:t>
      </w:r>
      <w:r w:rsidRPr="007A0E07">
        <w:rPr>
          <w:rFonts w:ascii="Palatino Linotype" w:hAnsi="Palatino Linotype"/>
          <w:color w:val="000000" w:themeColor="text1"/>
        </w:rPr>
        <w:t xml:space="preserve"> from a critical perspective and</w:t>
      </w:r>
      <w:r>
        <w:rPr>
          <w:rFonts w:ascii="Palatino Linotype" w:hAnsi="Palatino Linotype"/>
          <w:color w:val="000000" w:themeColor="text1"/>
        </w:rPr>
        <w:t>, at the same time,</w:t>
      </w:r>
      <w:r w:rsidRPr="007A0E07">
        <w:rPr>
          <w:rFonts w:ascii="Palatino Linotype" w:hAnsi="Palatino Linotype"/>
          <w:color w:val="000000" w:themeColor="text1"/>
        </w:rPr>
        <w:t xml:space="preserve"> without amplifying the fakes. They do approaches from the accountability, looking for the platform responsibility and trying to find out who made the information and their intentions, and also empowering people to see all th</w:t>
      </w:r>
      <w:r>
        <w:rPr>
          <w:rFonts w:ascii="Palatino Linotype" w:hAnsi="Palatino Linotype"/>
          <w:color w:val="000000" w:themeColor="text1"/>
        </w:rPr>
        <w:t>e</w:t>
      </w:r>
      <w:r w:rsidRPr="007A0E07">
        <w:rPr>
          <w:rFonts w:ascii="Palatino Linotype" w:hAnsi="Palatino Linotype"/>
          <w:color w:val="000000" w:themeColor="text1"/>
        </w:rPr>
        <w:t>s</w:t>
      </w:r>
      <w:r>
        <w:rPr>
          <w:rFonts w:ascii="Palatino Linotype" w:hAnsi="Palatino Linotype"/>
          <w:color w:val="000000" w:themeColor="text1"/>
        </w:rPr>
        <w:t>e</w:t>
      </w:r>
      <w:r w:rsidRPr="007A0E07">
        <w:rPr>
          <w:rFonts w:ascii="Palatino Linotype" w:hAnsi="Palatino Linotype"/>
          <w:color w:val="000000" w:themeColor="text1"/>
        </w:rPr>
        <w:t xml:space="preserve"> contents in a more critical way. I think the best one doing this so far has been Craig Silverman.   </w:t>
      </w:r>
    </w:p>
    <w:p w14:paraId="6CBAF49C" w14:textId="77777777" w:rsidR="005D7BBD" w:rsidRPr="007A0E07" w:rsidRDefault="005D7BBD" w:rsidP="005D7BBD">
      <w:pPr>
        <w:rPr>
          <w:rFonts w:ascii="Palatino Linotype" w:hAnsi="Palatino Linotype"/>
          <w:b/>
          <w:color w:val="000000" w:themeColor="text1"/>
        </w:rPr>
      </w:pPr>
    </w:p>
    <w:p w14:paraId="5B4705EC" w14:textId="77777777" w:rsidR="005D7BBD" w:rsidRPr="007A0E07" w:rsidRDefault="005D7BBD" w:rsidP="005D7BBD">
      <w:pPr>
        <w:rPr>
          <w:rFonts w:ascii="Palatino Linotype" w:hAnsi="Palatino Linotype"/>
        </w:rPr>
      </w:pPr>
      <w:r w:rsidRPr="007A0E07">
        <w:rPr>
          <w:rFonts w:ascii="Palatino Linotype" w:hAnsi="Palatino Linotype"/>
        </w:rPr>
        <w:t>Facebook ha</w:t>
      </w:r>
      <w:r>
        <w:rPr>
          <w:rFonts w:ascii="Palatino Linotype" w:hAnsi="Palatino Linotype"/>
        </w:rPr>
        <w:t>s</w:t>
      </w:r>
      <w:r w:rsidRPr="007A0E07">
        <w:rPr>
          <w:rFonts w:ascii="Palatino Linotype" w:hAnsi="Palatino Linotype"/>
        </w:rPr>
        <w:t xml:space="preserve"> hir</w:t>
      </w:r>
      <w:r>
        <w:rPr>
          <w:rFonts w:ascii="Palatino Linotype" w:hAnsi="Palatino Linotype"/>
        </w:rPr>
        <w:t>ed</w:t>
      </w:r>
      <w:r w:rsidRPr="007A0E07">
        <w:rPr>
          <w:rFonts w:ascii="Palatino Linotype" w:hAnsi="Palatino Linotype"/>
        </w:rPr>
        <w:t xml:space="preserve"> fact-checkers many times </w:t>
      </w:r>
      <w:r>
        <w:rPr>
          <w:rFonts w:ascii="Palatino Linotype" w:hAnsi="Palatino Linotype"/>
        </w:rPr>
        <w:t xml:space="preserve">and has </w:t>
      </w:r>
      <w:r w:rsidRPr="007A0E07">
        <w:rPr>
          <w:rFonts w:ascii="Palatino Linotype" w:hAnsi="Palatino Linotype"/>
        </w:rPr>
        <w:t xml:space="preserve">been </w:t>
      </w:r>
      <w:r>
        <w:rPr>
          <w:rFonts w:ascii="Palatino Linotype" w:hAnsi="Palatino Linotype"/>
        </w:rPr>
        <w:t xml:space="preserve">doing it for some time </w:t>
      </w:r>
      <w:r w:rsidRPr="007A0E07">
        <w:rPr>
          <w:rFonts w:ascii="Palatino Linotype" w:hAnsi="Palatino Linotype"/>
        </w:rPr>
        <w:t xml:space="preserve">but, as </w:t>
      </w:r>
      <w:r>
        <w:rPr>
          <w:rFonts w:ascii="Palatino Linotype" w:hAnsi="Palatino Linotype"/>
        </w:rPr>
        <w:t xml:space="preserve">a </w:t>
      </w:r>
      <w:r w:rsidRPr="007A0E07">
        <w:rPr>
          <w:rFonts w:ascii="Palatino Linotype" w:hAnsi="Palatino Linotype"/>
        </w:rPr>
        <w:t xml:space="preserve">user, I have never seen this clearly reflected in its content. </w:t>
      </w:r>
    </w:p>
    <w:p w14:paraId="4EBB1550" w14:textId="77777777" w:rsidR="005D7BBD" w:rsidRPr="007A0E07" w:rsidRDefault="005D7BBD" w:rsidP="005D7BBD">
      <w:pPr>
        <w:rPr>
          <w:rFonts w:ascii="Palatino Linotype" w:hAnsi="Palatino Linotype"/>
        </w:rPr>
      </w:pPr>
    </w:p>
    <w:p w14:paraId="7A2D6B16" w14:textId="77777777" w:rsidR="005D7BBD" w:rsidRPr="007A0E07" w:rsidRDefault="005D7BBD" w:rsidP="005D7BBD">
      <w:pPr>
        <w:rPr>
          <w:rFonts w:ascii="Palatino Linotype" w:hAnsi="Palatino Linotype"/>
        </w:rPr>
      </w:pPr>
      <w:r w:rsidRPr="007A0E07">
        <w:rPr>
          <w:rFonts w:ascii="Palatino Linotype" w:hAnsi="Palatino Linotype"/>
        </w:rPr>
        <w:t>All this is not new, but the reach has been amplified</w:t>
      </w:r>
      <w:r>
        <w:rPr>
          <w:rFonts w:ascii="Palatino Linotype" w:hAnsi="Palatino Linotype"/>
        </w:rPr>
        <w:t xml:space="preserve"> </w:t>
      </w:r>
      <w:r w:rsidRPr="007A0E07">
        <w:rPr>
          <w:rFonts w:ascii="Palatino Linotype" w:hAnsi="Palatino Linotype"/>
        </w:rPr>
        <w:t xml:space="preserve">with </w:t>
      </w:r>
      <w:r>
        <w:rPr>
          <w:rFonts w:ascii="Palatino Linotype" w:hAnsi="Palatino Linotype"/>
        </w:rPr>
        <w:t xml:space="preserve">the help of </w:t>
      </w:r>
      <w:r w:rsidRPr="007A0E07">
        <w:rPr>
          <w:rFonts w:ascii="Palatino Linotype" w:hAnsi="Palatino Linotype"/>
        </w:rPr>
        <w:t>social media. People always ha</w:t>
      </w:r>
      <w:r>
        <w:rPr>
          <w:rFonts w:ascii="Palatino Linotype" w:hAnsi="Palatino Linotype"/>
        </w:rPr>
        <w:t>ve</w:t>
      </w:r>
      <w:r w:rsidRPr="007A0E07">
        <w:rPr>
          <w:rFonts w:ascii="Palatino Linotype" w:hAnsi="Palatino Linotype"/>
        </w:rPr>
        <w:t xml:space="preserve"> been looking for the kind of content that reinforces your preexisting ideas. That is not new</w:t>
      </w:r>
      <w:r>
        <w:rPr>
          <w:rFonts w:ascii="Palatino Linotype" w:hAnsi="Palatino Linotype"/>
        </w:rPr>
        <w:t>, however.</w:t>
      </w:r>
      <w:r w:rsidRPr="007A0E07">
        <w:rPr>
          <w:rFonts w:ascii="Palatino Linotype" w:hAnsi="Palatino Linotype"/>
        </w:rPr>
        <w:t xml:space="preserve"> </w:t>
      </w:r>
      <w:r>
        <w:rPr>
          <w:rFonts w:ascii="Palatino Linotype" w:hAnsi="Palatino Linotype"/>
        </w:rPr>
        <w:t>T</w:t>
      </w:r>
      <w:r w:rsidRPr="007A0E07">
        <w:rPr>
          <w:rFonts w:ascii="Palatino Linotype" w:hAnsi="Palatino Linotype"/>
        </w:rPr>
        <w:t xml:space="preserve">he new thing is the reach that content can have in the new media landscape. </w:t>
      </w:r>
    </w:p>
    <w:p w14:paraId="3B7220B5" w14:textId="77777777" w:rsidR="005D7BBD" w:rsidRDefault="005D7BBD" w:rsidP="005D7BBD">
      <w:pPr>
        <w:rPr>
          <w:rFonts w:ascii="Palatino Linotype" w:hAnsi="Palatino Linotype"/>
        </w:rPr>
      </w:pPr>
    </w:p>
    <w:p w14:paraId="2C745ABE" w14:textId="06C9ED30" w:rsidR="00B03F3E" w:rsidRPr="00B03F3E" w:rsidRDefault="00B03F3E" w:rsidP="005D7BBD">
      <w:pPr>
        <w:rPr>
          <w:rFonts w:ascii="Palatino Linotype" w:hAnsi="Palatino Linotype"/>
          <w:b/>
          <w:rPrChange w:id="185" w:author="Usuario de Microsoft Office" w:date="2019-10-16T00:01:00Z">
            <w:rPr>
              <w:rFonts w:ascii="Palatino Linotype" w:hAnsi="Palatino Linotype"/>
            </w:rPr>
          </w:rPrChange>
        </w:rPr>
      </w:pPr>
      <w:r w:rsidRPr="00B03F3E">
        <w:rPr>
          <w:rFonts w:ascii="Palatino Linotype" w:hAnsi="Palatino Linotype"/>
          <w:b/>
          <w:rPrChange w:id="186" w:author="Usuario de Microsoft Office" w:date="2019-10-16T00:01:00Z">
            <w:rPr>
              <w:rFonts w:ascii="Palatino Linotype" w:hAnsi="Palatino Linotype"/>
            </w:rPr>
          </w:rPrChange>
        </w:rPr>
        <w:t>STRATEGIES</w:t>
      </w:r>
    </w:p>
    <w:p w14:paraId="245D8105" w14:textId="77777777" w:rsidR="005D7BBD" w:rsidRPr="007A0E07" w:rsidRDefault="005D7BBD" w:rsidP="005D7BBD">
      <w:pPr>
        <w:rPr>
          <w:rFonts w:ascii="Palatino Linotype" w:hAnsi="Palatino Linotype"/>
        </w:rPr>
      </w:pPr>
      <w:r w:rsidRPr="007A0E07">
        <w:rPr>
          <w:rFonts w:ascii="Palatino Linotype" w:hAnsi="Palatino Linotype"/>
        </w:rPr>
        <w:t>Media do not use the kind of dissemination strategies used by the hoax. They [hoaxes] are made with memes, images, audio formats… many of the characteristics used by misinformation to amplify efficien</w:t>
      </w:r>
      <w:r>
        <w:rPr>
          <w:rFonts w:ascii="Palatino Linotype" w:hAnsi="Palatino Linotype"/>
        </w:rPr>
        <w:t>tly</w:t>
      </w:r>
      <w:r w:rsidRPr="007A0E07">
        <w:rPr>
          <w:rFonts w:ascii="Palatino Linotype" w:hAnsi="Palatino Linotype"/>
        </w:rPr>
        <w:t xml:space="preserve"> are not used by media in the same way with their truthful stories. </w:t>
      </w:r>
    </w:p>
    <w:p w14:paraId="322B5850" w14:textId="77777777" w:rsidR="005D7BBD" w:rsidRPr="007A0E07" w:rsidRDefault="005D7BBD" w:rsidP="005D7BBD">
      <w:pPr>
        <w:rPr>
          <w:rFonts w:ascii="Palatino Linotype" w:hAnsi="Palatino Linotype"/>
        </w:rPr>
      </w:pPr>
    </w:p>
    <w:p w14:paraId="43E7B115" w14:textId="77777777" w:rsidR="005D7BBD" w:rsidRPr="007A0E07" w:rsidRDefault="005D7BBD" w:rsidP="005D7BBD">
      <w:pPr>
        <w:rPr>
          <w:rFonts w:ascii="Palatino Linotype" w:hAnsi="Palatino Linotype"/>
          <w:color w:val="000000" w:themeColor="text1"/>
        </w:rPr>
      </w:pPr>
      <w:r w:rsidRPr="007A0E07">
        <w:rPr>
          <w:rFonts w:ascii="Palatino Linotype" w:hAnsi="Palatino Linotype"/>
          <w:color w:val="000000" w:themeColor="text1"/>
        </w:rPr>
        <w:t>We have had a bubble around fact-checking, especially after Trump</w:t>
      </w:r>
      <w:del w:id="187" w:author="Usuario de Microsoft Office" w:date="2019-10-15T23:43:00Z">
        <w:r w:rsidDel="007250A9">
          <w:rPr>
            <w:rFonts w:ascii="Palatino Linotype" w:hAnsi="Palatino Linotype"/>
            <w:color w:val="000000" w:themeColor="text1"/>
          </w:rPr>
          <w:delText>[</w:delText>
        </w:r>
      </w:del>
      <w:r>
        <w:rPr>
          <w:rFonts w:ascii="Palatino Linotype" w:hAnsi="Palatino Linotype"/>
          <w:color w:val="000000" w:themeColor="text1"/>
        </w:rPr>
        <w:t>’s presidency</w:t>
      </w:r>
      <w:del w:id="188" w:author="Usuario de Microsoft Office" w:date="2019-10-15T23:43:00Z">
        <w:r w:rsidDel="007250A9">
          <w:rPr>
            <w:rFonts w:ascii="Palatino Linotype" w:hAnsi="Palatino Linotype"/>
            <w:color w:val="000000" w:themeColor="text1"/>
          </w:rPr>
          <w:delText>]</w:delText>
        </w:r>
      </w:del>
      <w:r>
        <w:rPr>
          <w:rFonts w:ascii="Palatino Linotype" w:hAnsi="Palatino Linotype"/>
          <w:color w:val="000000" w:themeColor="text1"/>
        </w:rPr>
        <w:t xml:space="preserve"> </w:t>
      </w:r>
      <w:r w:rsidRPr="007A0E07">
        <w:rPr>
          <w:rFonts w:ascii="Palatino Linotype" w:hAnsi="Palatino Linotype"/>
          <w:color w:val="000000" w:themeColor="text1"/>
        </w:rPr>
        <w:t xml:space="preserve">. </w:t>
      </w:r>
    </w:p>
    <w:p w14:paraId="2A813910" w14:textId="77777777" w:rsidR="005D7BBD" w:rsidRPr="007A0E07" w:rsidRDefault="005D7BBD" w:rsidP="005D7BBD">
      <w:pPr>
        <w:rPr>
          <w:rFonts w:ascii="Palatino Linotype" w:hAnsi="Palatino Linotype"/>
          <w:color w:val="000000" w:themeColor="text1"/>
        </w:rPr>
      </w:pPr>
    </w:p>
    <w:p w14:paraId="3A76EAC3" w14:textId="77777777" w:rsidR="005D7BBD" w:rsidRPr="007A0E07" w:rsidRDefault="005D7BBD" w:rsidP="005D7BBD">
      <w:pPr>
        <w:rPr>
          <w:rFonts w:ascii="Palatino Linotype" w:hAnsi="Palatino Linotype"/>
          <w:color w:val="000000" w:themeColor="text1"/>
        </w:rPr>
      </w:pPr>
      <w:r w:rsidRPr="007A0E07">
        <w:rPr>
          <w:rFonts w:ascii="Palatino Linotype" w:hAnsi="Palatino Linotype"/>
          <w:color w:val="000000" w:themeColor="text1"/>
        </w:rPr>
        <w:t xml:space="preserve">The media ecosystem has changed in so many levels. We cannot think, write or choose the stories in the same way anymore. </w:t>
      </w:r>
    </w:p>
    <w:p w14:paraId="7F190D68" w14:textId="77777777" w:rsidR="005D7BBD" w:rsidRPr="007A0E07" w:rsidDel="007250A9" w:rsidRDefault="005D7BBD" w:rsidP="005D7BBD">
      <w:pPr>
        <w:rPr>
          <w:del w:id="189" w:author="Usuario de Microsoft Office" w:date="2019-10-15T23:43:00Z"/>
          <w:rFonts w:ascii="Palatino Linotype" w:hAnsi="Palatino Linotype"/>
          <w:color w:val="000000" w:themeColor="text1"/>
        </w:rPr>
      </w:pPr>
    </w:p>
    <w:p w14:paraId="7F24556D" w14:textId="77777777" w:rsidR="005D7BBD" w:rsidRPr="007A0E07" w:rsidDel="007250A9" w:rsidRDefault="005D7BBD" w:rsidP="005D7BBD">
      <w:pPr>
        <w:rPr>
          <w:del w:id="190" w:author="Usuario de Microsoft Office" w:date="2019-10-15T23:43:00Z"/>
          <w:rFonts w:ascii="Palatino Linotype" w:hAnsi="Palatino Linotype"/>
          <w:color w:val="000000" w:themeColor="text1"/>
        </w:rPr>
      </w:pPr>
    </w:p>
    <w:p w14:paraId="2FEE202C" w14:textId="77777777" w:rsidR="005D7BBD" w:rsidRPr="007A0E07" w:rsidRDefault="005D7BBD" w:rsidP="005D7BBD">
      <w:pPr>
        <w:rPr>
          <w:rFonts w:ascii="Palatino Linotype" w:hAnsi="Palatino Linotype"/>
          <w:color w:val="000000" w:themeColor="text1"/>
        </w:rPr>
      </w:pPr>
    </w:p>
    <w:p w14:paraId="0DAC366E" w14:textId="7677F451" w:rsidR="007250A9" w:rsidRPr="007250A9" w:rsidRDefault="007250A9" w:rsidP="005D7BBD">
      <w:pPr>
        <w:rPr>
          <w:rFonts w:ascii="Palatino Linotype" w:eastAsia="Times New Roman" w:hAnsi="Palatino Linotype" w:cs="Arial"/>
          <w:b/>
          <w:color w:val="FF0000"/>
          <w:rPrChange w:id="191" w:author="Usuario de Microsoft Office" w:date="2019-10-15T23:44:00Z">
            <w:rPr>
              <w:rFonts w:ascii="Palatino Linotype" w:hAnsi="Palatino Linotype"/>
              <w:color w:val="000000" w:themeColor="text1"/>
            </w:rPr>
          </w:rPrChange>
        </w:rPr>
      </w:pPr>
      <w:r w:rsidRPr="007A0E07">
        <w:rPr>
          <w:rFonts w:ascii="Palatino Linotype" w:eastAsia="Times New Roman" w:hAnsi="Palatino Linotype" w:cs="Arial"/>
          <w:b/>
          <w:color w:val="FF0000"/>
        </w:rPr>
        <w:lastRenderedPageBreak/>
        <w:t>[Note for designer: copy the following sentence to repeat it in the middle of the text –like featured sentence- with typography smaller than title of interview but bigger than normal text. ]</w:t>
      </w:r>
    </w:p>
    <w:p w14:paraId="2337E1B9" w14:textId="093C075D" w:rsidR="005D7BBD" w:rsidRPr="007A0E07" w:rsidRDefault="005D7BBD" w:rsidP="005D7BBD">
      <w:pPr>
        <w:rPr>
          <w:rFonts w:ascii="Palatino Linotype" w:hAnsi="Palatino Linotype"/>
          <w:color w:val="000000" w:themeColor="text1"/>
        </w:rPr>
      </w:pPr>
      <w:r w:rsidRPr="007A0E07">
        <w:rPr>
          <w:rFonts w:ascii="Palatino Linotype" w:hAnsi="Palatino Linotype"/>
          <w:color w:val="000000" w:themeColor="text1"/>
        </w:rPr>
        <w:t>The journalist must be familiar with all the parts of the process, and thinking about our audience is a basic skill if we want to be read. Whi</w:t>
      </w:r>
      <w:r>
        <w:rPr>
          <w:rFonts w:ascii="Palatino Linotype" w:hAnsi="Palatino Linotype"/>
          <w:color w:val="000000" w:themeColor="text1"/>
        </w:rPr>
        <w:t>ch</w:t>
      </w:r>
      <w:r w:rsidRPr="007A0E07">
        <w:rPr>
          <w:rFonts w:ascii="Palatino Linotype" w:hAnsi="Palatino Linotype"/>
          <w:color w:val="000000" w:themeColor="text1"/>
        </w:rPr>
        <w:t xml:space="preserve"> community would be interested in this topic?  </w:t>
      </w:r>
    </w:p>
    <w:p w14:paraId="31DB4243" w14:textId="77777777" w:rsidR="005D7BBD" w:rsidRPr="007A0E07" w:rsidRDefault="005D7BBD" w:rsidP="005D7BBD">
      <w:pPr>
        <w:rPr>
          <w:rFonts w:ascii="Palatino Linotype" w:hAnsi="Palatino Linotype"/>
          <w:color w:val="000000" w:themeColor="text1"/>
        </w:rPr>
      </w:pPr>
    </w:p>
    <w:p w14:paraId="4389C5D4" w14:textId="77777777" w:rsidR="005D7BBD" w:rsidRPr="007A0E07" w:rsidRDefault="005D7BBD" w:rsidP="005D7BBD">
      <w:pPr>
        <w:rPr>
          <w:rFonts w:ascii="Palatino Linotype" w:hAnsi="Palatino Linotype"/>
          <w:color w:val="000000" w:themeColor="text1"/>
        </w:rPr>
      </w:pPr>
      <w:r w:rsidRPr="007A0E07">
        <w:rPr>
          <w:rFonts w:ascii="Palatino Linotype" w:hAnsi="Palatino Linotype"/>
          <w:color w:val="000000" w:themeColor="text1"/>
        </w:rPr>
        <w:t xml:space="preserve">Instagram has a strong audience engagement and I think it is a social network where we will have many troubles during the next electoral campaign. </w:t>
      </w:r>
    </w:p>
    <w:p w14:paraId="1777266B" w14:textId="77777777" w:rsidR="005D7BBD" w:rsidRPr="007A0E07" w:rsidRDefault="005D7BBD" w:rsidP="005D7BBD">
      <w:pPr>
        <w:rPr>
          <w:rFonts w:ascii="Palatino Linotype" w:hAnsi="Palatino Linotype"/>
          <w:color w:val="000000" w:themeColor="text1"/>
        </w:rPr>
      </w:pPr>
    </w:p>
    <w:p w14:paraId="51098686" w14:textId="77777777" w:rsidR="005D7BBD" w:rsidRPr="007A0E07" w:rsidRDefault="005D7BBD" w:rsidP="005D7BBD">
      <w:pPr>
        <w:rPr>
          <w:rFonts w:ascii="Palatino Linotype" w:hAnsi="Palatino Linotype"/>
          <w:color w:val="000000" w:themeColor="text1"/>
        </w:rPr>
      </w:pPr>
      <w:r w:rsidRPr="007A0E07">
        <w:rPr>
          <w:rFonts w:ascii="Palatino Linotype" w:hAnsi="Palatino Linotype"/>
          <w:color w:val="000000" w:themeColor="text1"/>
        </w:rPr>
        <w:t xml:space="preserve">As </w:t>
      </w:r>
      <w:r>
        <w:rPr>
          <w:rFonts w:ascii="Palatino Linotype" w:hAnsi="Palatino Linotype"/>
          <w:color w:val="000000" w:themeColor="text1"/>
        </w:rPr>
        <w:t xml:space="preserve">a </w:t>
      </w:r>
      <w:r w:rsidRPr="007A0E07">
        <w:rPr>
          <w:rFonts w:ascii="Palatino Linotype" w:hAnsi="Palatino Linotype"/>
          <w:color w:val="000000" w:themeColor="text1"/>
        </w:rPr>
        <w:t xml:space="preserve">journalist </w:t>
      </w:r>
      <w:r>
        <w:rPr>
          <w:rFonts w:ascii="Palatino Linotype" w:hAnsi="Palatino Linotype"/>
          <w:color w:val="000000" w:themeColor="text1"/>
        </w:rPr>
        <w:t>on</w:t>
      </w:r>
      <w:r w:rsidRPr="007A0E07">
        <w:rPr>
          <w:rFonts w:ascii="Palatino Linotype" w:hAnsi="Palatino Linotype"/>
          <w:color w:val="000000" w:themeColor="text1"/>
        </w:rPr>
        <w:t xml:space="preserve"> Univision I was in a project about hate crimes and readers were sending us possible stories through WhatsApp. In fact, one of those messages was the </w:t>
      </w:r>
      <w:r>
        <w:rPr>
          <w:rFonts w:ascii="Palatino Linotype" w:hAnsi="Palatino Linotype"/>
          <w:color w:val="000000" w:themeColor="text1"/>
        </w:rPr>
        <w:t>base</w:t>
      </w:r>
      <w:r w:rsidRPr="007A0E07">
        <w:rPr>
          <w:rFonts w:ascii="Palatino Linotype" w:hAnsi="Palatino Linotype"/>
          <w:color w:val="000000" w:themeColor="text1"/>
        </w:rPr>
        <w:t xml:space="preserve"> for an article on hate crimes in Walmart</w:t>
      </w:r>
      <w:r w:rsidRPr="007A0E07">
        <w:rPr>
          <w:rStyle w:val="Refdenotaalpie"/>
          <w:rFonts w:ascii="Palatino Linotype" w:hAnsi="Palatino Linotype"/>
          <w:color w:val="000000" w:themeColor="text1"/>
        </w:rPr>
        <w:footnoteReference w:id="2"/>
      </w:r>
      <w:r w:rsidRPr="007A0E07">
        <w:rPr>
          <w:rFonts w:ascii="Palatino Linotype" w:hAnsi="Palatino Linotype"/>
          <w:color w:val="000000" w:themeColor="text1"/>
        </w:rPr>
        <w:t xml:space="preserve"> and we can now</w:t>
      </w:r>
      <w:r>
        <w:rPr>
          <w:rFonts w:ascii="Palatino Linotype" w:hAnsi="Palatino Linotype"/>
          <w:color w:val="000000" w:themeColor="text1"/>
        </w:rPr>
        <w:t xml:space="preserve"> </w:t>
      </w:r>
      <w:r w:rsidRPr="007A0E07">
        <w:rPr>
          <w:rFonts w:ascii="Palatino Linotype" w:hAnsi="Palatino Linotype"/>
          <w:color w:val="000000" w:themeColor="text1"/>
        </w:rPr>
        <w:t xml:space="preserve">remember what happened in the mass shooting </w:t>
      </w:r>
      <w:r>
        <w:rPr>
          <w:rFonts w:ascii="Palatino Linotype" w:hAnsi="Palatino Linotype"/>
          <w:color w:val="000000" w:themeColor="text1"/>
        </w:rPr>
        <w:t>in</w:t>
      </w:r>
      <w:r w:rsidRPr="007A0E07">
        <w:rPr>
          <w:rFonts w:ascii="Palatino Linotype" w:hAnsi="Palatino Linotype"/>
          <w:color w:val="000000" w:themeColor="text1"/>
        </w:rPr>
        <w:t xml:space="preserve"> El Paso. </w:t>
      </w:r>
    </w:p>
    <w:p w14:paraId="757AB099" w14:textId="77777777" w:rsidR="005D7BBD" w:rsidRPr="007A0E07" w:rsidRDefault="005D7BBD" w:rsidP="005D7BBD">
      <w:pPr>
        <w:rPr>
          <w:rFonts w:ascii="Palatino Linotype" w:hAnsi="Palatino Linotype"/>
          <w:color w:val="000000" w:themeColor="text1"/>
        </w:rPr>
      </w:pPr>
    </w:p>
    <w:p w14:paraId="7ED5C953" w14:textId="77777777" w:rsidR="005D7BBD" w:rsidRPr="007A0E07" w:rsidRDefault="005D7BBD" w:rsidP="00396BD3">
      <w:pPr>
        <w:outlineLvl w:val="0"/>
        <w:rPr>
          <w:rFonts w:ascii="Palatino Linotype" w:hAnsi="Palatino Linotype"/>
          <w:color w:val="000000" w:themeColor="text1"/>
        </w:rPr>
      </w:pPr>
      <w:r w:rsidRPr="007A0E07">
        <w:rPr>
          <w:rFonts w:ascii="Palatino Linotype" w:hAnsi="Palatino Linotype"/>
          <w:color w:val="000000" w:themeColor="text1"/>
        </w:rPr>
        <w:t xml:space="preserve">WhatsApp is still a very hostile platform for media. </w:t>
      </w:r>
    </w:p>
    <w:p w14:paraId="6A997D25" w14:textId="77777777" w:rsidR="005D7BBD" w:rsidRDefault="005D7BBD" w:rsidP="005D7BBD">
      <w:pPr>
        <w:rPr>
          <w:rFonts w:ascii="Palatino Linotype" w:hAnsi="Palatino Linotype"/>
          <w:color w:val="000000" w:themeColor="text1"/>
        </w:rPr>
      </w:pPr>
    </w:p>
    <w:p w14:paraId="0B9D0CD4" w14:textId="2301D1F2" w:rsidR="00B03F3E" w:rsidRPr="00B03F3E" w:rsidRDefault="00B03F3E" w:rsidP="005D7BBD">
      <w:pPr>
        <w:rPr>
          <w:rFonts w:ascii="Palatino Linotype" w:hAnsi="Palatino Linotype"/>
          <w:b/>
          <w:color w:val="000000" w:themeColor="text1"/>
          <w:rPrChange w:id="196" w:author="Usuario de Microsoft Office" w:date="2019-10-16T00:02:00Z">
            <w:rPr>
              <w:rFonts w:ascii="Palatino Linotype" w:hAnsi="Palatino Linotype"/>
              <w:color w:val="000000" w:themeColor="text1"/>
            </w:rPr>
          </w:rPrChange>
        </w:rPr>
      </w:pPr>
      <w:r w:rsidRPr="00B03F3E">
        <w:rPr>
          <w:rFonts w:ascii="Palatino Linotype" w:hAnsi="Palatino Linotype"/>
          <w:b/>
          <w:color w:val="000000" w:themeColor="text1"/>
          <w:rPrChange w:id="197" w:author="Usuario de Microsoft Office" w:date="2019-10-16T00:02:00Z">
            <w:rPr>
              <w:rFonts w:ascii="Palatino Linotype" w:hAnsi="Palatino Linotype"/>
              <w:color w:val="000000" w:themeColor="text1"/>
            </w:rPr>
          </w:rPrChange>
        </w:rPr>
        <w:t>NEW SKILLS</w:t>
      </w:r>
    </w:p>
    <w:p w14:paraId="1D62E85C" w14:textId="77777777" w:rsidR="005D7BBD" w:rsidRPr="007A0E07" w:rsidRDefault="005D7BBD" w:rsidP="005D7BBD">
      <w:pPr>
        <w:rPr>
          <w:rFonts w:ascii="Palatino Linotype" w:hAnsi="Palatino Linotype"/>
          <w:color w:val="000000" w:themeColor="text1"/>
        </w:rPr>
      </w:pPr>
      <w:r w:rsidRPr="007A0E07">
        <w:rPr>
          <w:rFonts w:ascii="Palatino Linotype" w:hAnsi="Palatino Linotype"/>
          <w:color w:val="000000" w:themeColor="text1"/>
        </w:rPr>
        <w:t xml:space="preserve">We will need journalists specialized in platforms like WhatsApp, with skills such as knowing the language of the platform, asking for help to the audience or getting sources from distribution lists, to be able to tell what is happening there. </w:t>
      </w:r>
    </w:p>
    <w:p w14:paraId="7678C4D2" w14:textId="77777777" w:rsidR="005D7BBD" w:rsidRDefault="005D7BBD" w:rsidP="005D7BBD">
      <w:pPr>
        <w:rPr>
          <w:ins w:id="198" w:author="Usuario de Microsoft Office" w:date="2019-10-16T00:02:00Z"/>
          <w:rFonts w:ascii="Palatino Linotype" w:hAnsi="Palatino Linotype"/>
          <w:color w:val="000000" w:themeColor="text1"/>
        </w:rPr>
      </w:pPr>
    </w:p>
    <w:p w14:paraId="17DFFBD8" w14:textId="06CD5986" w:rsidR="00B03F3E" w:rsidRPr="00B03F3E" w:rsidRDefault="00B03F3E" w:rsidP="005D7BBD">
      <w:pPr>
        <w:rPr>
          <w:rFonts w:ascii="Palatino Linotype" w:hAnsi="Palatino Linotype"/>
          <w:b/>
          <w:color w:val="000000" w:themeColor="text1"/>
          <w:rPrChange w:id="199" w:author="Usuario de Microsoft Office" w:date="2019-10-16T00:02:00Z">
            <w:rPr>
              <w:rFonts w:ascii="Palatino Linotype" w:hAnsi="Palatino Linotype"/>
              <w:color w:val="000000" w:themeColor="text1"/>
            </w:rPr>
          </w:rPrChange>
        </w:rPr>
      </w:pPr>
      <w:r w:rsidRPr="00B03F3E">
        <w:rPr>
          <w:rFonts w:ascii="Palatino Linotype" w:hAnsi="Palatino Linotype"/>
          <w:b/>
          <w:color w:val="000000" w:themeColor="text1"/>
          <w:rPrChange w:id="200" w:author="Usuario de Microsoft Office" w:date="2019-10-16T00:02:00Z">
            <w:rPr>
              <w:rFonts w:ascii="Palatino Linotype" w:hAnsi="Palatino Linotype"/>
              <w:color w:val="000000" w:themeColor="text1"/>
            </w:rPr>
          </w:rPrChange>
        </w:rPr>
        <w:t>DEEP FAKE</w:t>
      </w:r>
    </w:p>
    <w:p w14:paraId="12239D5C" w14:textId="77777777" w:rsidR="005D7BBD" w:rsidRPr="007A0E07" w:rsidRDefault="005D7BBD" w:rsidP="005D7BBD">
      <w:pPr>
        <w:rPr>
          <w:rFonts w:ascii="Palatino Linotype" w:hAnsi="Palatino Linotype"/>
          <w:color w:val="000000" w:themeColor="text1"/>
        </w:rPr>
      </w:pPr>
      <w:r w:rsidRPr="007A0E07">
        <w:rPr>
          <w:rFonts w:ascii="Palatino Linotype" w:hAnsi="Palatino Linotype"/>
          <w:color w:val="000000" w:themeColor="text1"/>
        </w:rPr>
        <w:t>In my opinion, the most dangerous manipulation is to edit real videos in a way that this video seems to say something totally different</w:t>
      </w:r>
      <w:r>
        <w:rPr>
          <w:rFonts w:ascii="Palatino Linotype" w:hAnsi="Palatino Linotype"/>
          <w:color w:val="000000" w:themeColor="text1"/>
        </w:rPr>
        <w:t>.</w:t>
      </w:r>
      <w:r w:rsidRPr="007A0E07">
        <w:rPr>
          <w:rFonts w:ascii="Palatino Linotype" w:hAnsi="Palatino Linotype"/>
          <w:color w:val="000000" w:themeColor="text1"/>
        </w:rPr>
        <w:t xml:space="preserve"> Nancy Pelosi´s video </w:t>
      </w:r>
      <w:r>
        <w:rPr>
          <w:rFonts w:ascii="Palatino Linotype" w:hAnsi="Palatino Linotype"/>
          <w:color w:val="000000" w:themeColor="text1"/>
        </w:rPr>
        <w:t>is an</w:t>
      </w:r>
      <w:r w:rsidRPr="007A0E07">
        <w:rPr>
          <w:rFonts w:ascii="Palatino Linotype" w:hAnsi="Palatino Linotype"/>
          <w:color w:val="000000" w:themeColor="text1"/>
        </w:rPr>
        <w:t xml:space="preserve"> example. </w:t>
      </w:r>
    </w:p>
    <w:p w14:paraId="7B5889A4" w14:textId="77777777" w:rsidR="005D7BBD" w:rsidRPr="007A0E07" w:rsidRDefault="005D7BBD" w:rsidP="005D7BBD">
      <w:pPr>
        <w:rPr>
          <w:rFonts w:ascii="Palatino Linotype" w:hAnsi="Palatino Linotype"/>
          <w:b/>
          <w:color w:val="000000" w:themeColor="text1"/>
          <w:sz w:val="28"/>
          <w:szCs w:val="28"/>
        </w:rPr>
      </w:pPr>
    </w:p>
    <w:p w14:paraId="0EA553C3" w14:textId="77777777" w:rsidR="005D7BBD" w:rsidRPr="007A0E07" w:rsidRDefault="005D7BBD" w:rsidP="005D7BBD">
      <w:pPr>
        <w:rPr>
          <w:rFonts w:ascii="Palatino Linotype" w:hAnsi="Palatino Linotype"/>
          <w:b/>
          <w:color w:val="000000" w:themeColor="text1"/>
          <w:sz w:val="28"/>
          <w:szCs w:val="28"/>
        </w:rPr>
      </w:pPr>
    </w:p>
    <w:p w14:paraId="778B2AFD" w14:textId="77777777" w:rsidR="005D7BBD" w:rsidRPr="007A0E07" w:rsidRDefault="005D7BBD" w:rsidP="005D7BBD">
      <w:pPr>
        <w:rPr>
          <w:rFonts w:ascii="Palatino Linotype" w:hAnsi="Palatino Linotype"/>
          <w:b/>
          <w:color w:val="000000" w:themeColor="text1"/>
          <w:sz w:val="28"/>
          <w:szCs w:val="28"/>
        </w:rPr>
      </w:pPr>
    </w:p>
    <w:p w14:paraId="30FD333B" w14:textId="77777777" w:rsidR="005D7BBD" w:rsidRPr="007A0E07" w:rsidRDefault="005D7BBD" w:rsidP="005D7BBD">
      <w:pPr>
        <w:rPr>
          <w:rFonts w:ascii="Palatino Linotype" w:hAnsi="Palatino Linotype"/>
          <w:b/>
          <w:color w:val="000000" w:themeColor="text1"/>
          <w:sz w:val="28"/>
          <w:szCs w:val="28"/>
        </w:rPr>
      </w:pPr>
    </w:p>
    <w:p w14:paraId="7CA33A11" w14:textId="77777777" w:rsidR="005D7BBD" w:rsidRPr="007A0E07" w:rsidRDefault="005D7BBD" w:rsidP="005D7BBD">
      <w:pPr>
        <w:rPr>
          <w:rFonts w:ascii="Palatino Linotype" w:hAnsi="Palatino Linotype"/>
          <w:b/>
          <w:color w:val="000000" w:themeColor="text1"/>
          <w:sz w:val="28"/>
          <w:szCs w:val="28"/>
        </w:rPr>
      </w:pPr>
    </w:p>
    <w:p w14:paraId="1CF7A400" w14:textId="77777777" w:rsidR="005D7BBD" w:rsidRPr="007A0E07" w:rsidRDefault="005D7BBD" w:rsidP="005D7BBD">
      <w:pPr>
        <w:rPr>
          <w:rFonts w:ascii="Palatino Linotype" w:hAnsi="Palatino Linotype"/>
          <w:b/>
          <w:color w:val="000000" w:themeColor="text1"/>
          <w:sz w:val="28"/>
          <w:szCs w:val="28"/>
        </w:rPr>
      </w:pPr>
    </w:p>
    <w:p w14:paraId="635B575C" w14:textId="77777777" w:rsidR="005D7BBD" w:rsidRPr="007A0E07" w:rsidRDefault="005D7BBD" w:rsidP="005D7BBD">
      <w:pPr>
        <w:rPr>
          <w:rFonts w:ascii="Palatino Linotype" w:hAnsi="Palatino Linotype"/>
          <w:b/>
          <w:color w:val="000000" w:themeColor="text1"/>
          <w:sz w:val="28"/>
          <w:szCs w:val="28"/>
        </w:rPr>
      </w:pPr>
    </w:p>
    <w:p w14:paraId="42334993" w14:textId="77777777" w:rsidR="005D7BBD" w:rsidRPr="007A0E07" w:rsidRDefault="005D7BBD" w:rsidP="005D7BBD">
      <w:pPr>
        <w:rPr>
          <w:rFonts w:ascii="Palatino Linotype" w:hAnsi="Palatino Linotype"/>
          <w:b/>
          <w:color w:val="000000" w:themeColor="text1"/>
          <w:sz w:val="28"/>
          <w:szCs w:val="28"/>
        </w:rPr>
      </w:pPr>
    </w:p>
    <w:p w14:paraId="449A6E7C" w14:textId="77777777" w:rsidR="005D7BBD" w:rsidRPr="007A0E07" w:rsidRDefault="005D7BBD" w:rsidP="005D7BBD">
      <w:pPr>
        <w:rPr>
          <w:rFonts w:ascii="Palatino Linotype" w:hAnsi="Palatino Linotype"/>
          <w:b/>
          <w:color w:val="000000" w:themeColor="text1"/>
          <w:sz w:val="28"/>
          <w:szCs w:val="28"/>
        </w:rPr>
      </w:pPr>
    </w:p>
    <w:p w14:paraId="738D5BF7" w14:textId="77777777" w:rsidR="005D7BBD" w:rsidRPr="007A0E07" w:rsidRDefault="005D7BBD" w:rsidP="005D7BBD">
      <w:pPr>
        <w:jc w:val="both"/>
        <w:rPr>
          <w:rFonts w:ascii="Palatino Linotype" w:hAnsi="Palatino Linotype"/>
          <w:b/>
          <w:color w:val="000000" w:themeColor="text1"/>
          <w:sz w:val="28"/>
          <w:szCs w:val="28"/>
        </w:rPr>
      </w:pPr>
    </w:p>
    <w:p w14:paraId="110E1988" w14:textId="77777777" w:rsidR="005D7BBD" w:rsidRPr="007A0E07" w:rsidDel="00B03F3E" w:rsidRDefault="005D7BBD" w:rsidP="005D7BBD">
      <w:pPr>
        <w:jc w:val="both"/>
        <w:rPr>
          <w:del w:id="201" w:author="Usuario de Microsoft Office" w:date="2019-10-16T00:02:00Z"/>
          <w:rFonts w:ascii="Palatino Linotype" w:hAnsi="Palatino Linotype"/>
          <w:b/>
          <w:color w:val="000000" w:themeColor="text1"/>
          <w:sz w:val="28"/>
          <w:szCs w:val="28"/>
        </w:rPr>
      </w:pPr>
    </w:p>
    <w:p w14:paraId="64F62130" w14:textId="77777777" w:rsidR="005D7BBD" w:rsidRPr="007A0E07" w:rsidDel="00B03F3E" w:rsidRDefault="005D7BBD" w:rsidP="005D7BBD">
      <w:pPr>
        <w:jc w:val="both"/>
        <w:rPr>
          <w:del w:id="202" w:author="Usuario de Microsoft Office" w:date="2019-10-16T00:02:00Z"/>
          <w:rFonts w:ascii="Palatino Linotype" w:hAnsi="Palatino Linotype"/>
          <w:b/>
          <w:color w:val="000000" w:themeColor="text1"/>
          <w:sz w:val="28"/>
          <w:szCs w:val="28"/>
        </w:rPr>
      </w:pPr>
    </w:p>
    <w:p w14:paraId="516423C6" w14:textId="77777777" w:rsidR="005D7BBD" w:rsidRPr="007A0E07" w:rsidRDefault="005D7BBD" w:rsidP="005D7BBD">
      <w:pPr>
        <w:jc w:val="both"/>
        <w:rPr>
          <w:rFonts w:ascii="Palatino Linotype" w:hAnsi="Palatino Linotype"/>
          <w:b/>
          <w:color w:val="000000" w:themeColor="text1"/>
          <w:sz w:val="28"/>
          <w:szCs w:val="28"/>
        </w:rPr>
      </w:pPr>
    </w:p>
    <w:p w14:paraId="09BD4E01" w14:textId="77777777" w:rsidR="005D7BBD" w:rsidRPr="007A0E07" w:rsidRDefault="005D7BBD" w:rsidP="005D7BBD">
      <w:pPr>
        <w:jc w:val="both"/>
        <w:rPr>
          <w:rFonts w:ascii="Palatino Linotype" w:hAnsi="Palatino Linotype"/>
          <w:b/>
          <w:color w:val="000000" w:themeColor="text1"/>
          <w:sz w:val="28"/>
          <w:szCs w:val="28"/>
        </w:rPr>
      </w:pPr>
    </w:p>
    <w:p w14:paraId="3E66457E" w14:textId="77777777" w:rsidR="005D7BBD" w:rsidRPr="007A0E07" w:rsidRDefault="005D7BBD" w:rsidP="005D7BBD">
      <w:pPr>
        <w:jc w:val="center"/>
        <w:rPr>
          <w:rFonts w:ascii="Palatino Linotype" w:hAnsi="Palatino Linotype"/>
          <w:color w:val="000000" w:themeColor="text1"/>
          <w:sz w:val="32"/>
          <w:szCs w:val="32"/>
        </w:rPr>
      </w:pPr>
      <w:r w:rsidRPr="00FC3AE2">
        <w:rPr>
          <w:rFonts w:ascii="Palatino Linotype" w:hAnsi="Palatino Linotype"/>
          <w:noProof/>
          <w:color w:val="000000" w:themeColor="text1"/>
          <w:sz w:val="32"/>
          <w:szCs w:val="32"/>
          <w:lang w:val="es-ES_tradnl"/>
        </w:rPr>
        <w:drawing>
          <wp:inline distT="0" distB="0" distL="0" distR="0" wp14:anchorId="175600BA" wp14:editId="59668E8D">
            <wp:extent cx="1461600" cy="1461600"/>
            <wp:effectExtent l="0" t="0" r="12065" b="12065"/>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NmrfoEoW_200x200.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461600" cy="1461600"/>
                    </a:xfrm>
                    <a:prstGeom prst="rect">
                      <a:avLst/>
                    </a:prstGeom>
                  </pic:spPr>
                </pic:pic>
              </a:graphicData>
            </a:graphic>
          </wp:inline>
        </w:drawing>
      </w:r>
    </w:p>
    <w:p w14:paraId="7484D766" w14:textId="77777777" w:rsidR="005D7BBD" w:rsidRPr="007A0E07" w:rsidRDefault="005D7BBD" w:rsidP="00396BD3">
      <w:pPr>
        <w:jc w:val="center"/>
        <w:outlineLvl w:val="0"/>
        <w:rPr>
          <w:rFonts w:ascii="Palatino Linotype" w:hAnsi="Palatino Linotype"/>
          <w:b/>
          <w:i/>
          <w:color w:val="000000" w:themeColor="text1"/>
          <w:sz w:val="32"/>
          <w:szCs w:val="32"/>
        </w:rPr>
      </w:pPr>
      <w:r w:rsidRPr="007A0E07">
        <w:rPr>
          <w:rFonts w:ascii="Palatino Linotype" w:hAnsi="Palatino Linotype"/>
          <w:b/>
          <w:i/>
          <w:color w:val="000000" w:themeColor="text1"/>
          <w:sz w:val="32"/>
          <w:szCs w:val="32"/>
        </w:rPr>
        <w:t>Damià S. Bonmatí</w:t>
      </w:r>
    </w:p>
    <w:p w14:paraId="27486216" w14:textId="77777777" w:rsidR="005D7BBD" w:rsidRPr="007A0E07" w:rsidRDefault="005D7BBD" w:rsidP="005D7BBD">
      <w:pPr>
        <w:jc w:val="center"/>
        <w:rPr>
          <w:rFonts w:ascii="Palatino Linotype" w:hAnsi="Palatino Linotype"/>
          <w:i/>
          <w:color w:val="000000" w:themeColor="text1"/>
          <w:sz w:val="20"/>
          <w:szCs w:val="20"/>
        </w:rPr>
      </w:pPr>
      <w:r w:rsidRPr="007A0E07">
        <w:rPr>
          <w:rFonts w:ascii="Palatino Linotype" w:hAnsi="Palatino Linotype"/>
          <w:i/>
          <w:color w:val="000000" w:themeColor="text1"/>
          <w:sz w:val="20"/>
          <w:szCs w:val="20"/>
        </w:rPr>
        <w:t>Journalist. AJ+. Al Jazeera Media Network - @damiabonmati</w:t>
      </w:r>
    </w:p>
    <w:p w14:paraId="1EE7AD8D" w14:textId="77777777" w:rsidR="005D7BBD" w:rsidRPr="007A0E07" w:rsidRDefault="005D7BBD" w:rsidP="005D7BBD">
      <w:pPr>
        <w:ind w:firstLine="567"/>
        <w:jc w:val="center"/>
        <w:rPr>
          <w:rFonts w:ascii="Palatino Linotype" w:eastAsia="Times New Roman" w:hAnsi="Palatino Linotype" w:cs="Arial"/>
          <w:b/>
          <w:i/>
          <w:sz w:val="32"/>
          <w:szCs w:val="32"/>
        </w:rPr>
      </w:pPr>
      <w:r w:rsidRPr="007A0E07">
        <w:rPr>
          <w:rFonts w:ascii="Arial" w:eastAsia="Times New Roman" w:hAnsi="Arial" w:cs="Arial"/>
          <w:b/>
          <w:i/>
          <w:color w:val="500050"/>
          <w:sz w:val="32"/>
          <w:szCs w:val="32"/>
        </w:rPr>
        <w:br/>
      </w:r>
      <w:r w:rsidRPr="007A0E07">
        <w:rPr>
          <w:rFonts w:ascii="Palatino Linotype" w:eastAsia="Times New Roman" w:hAnsi="Palatino Linotype" w:cs="Arial"/>
          <w:b/>
          <w:i/>
          <w:sz w:val="32"/>
          <w:szCs w:val="32"/>
        </w:rPr>
        <w:t>“The part of society that tends to be misinformed are those more dependent on social networks for information”</w:t>
      </w:r>
    </w:p>
    <w:p w14:paraId="38F9BF9B" w14:textId="77777777" w:rsidR="005D7BBD" w:rsidRPr="007A0E07" w:rsidRDefault="005D7BBD" w:rsidP="005D7BBD">
      <w:pPr>
        <w:ind w:firstLine="567"/>
        <w:jc w:val="center"/>
        <w:rPr>
          <w:rFonts w:ascii="Arial" w:eastAsia="Times New Roman" w:hAnsi="Arial" w:cs="Arial"/>
          <w:color w:val="500050"/>
        </w:rPr>
      </w:pPr>
    </w:p>
    <w:p w14:paraId="464F6C84" w14:textId="7002CCDB" w:rsidR="00B03F3E" w:rsidRPr="00B03F3E" w:rsidRDefault="00B03F3E" w:rsidP="005D7BBD">
      <w:pPr>
        <w:ind w:firstLine="567"/>
        <w:rPr>
          <w:rFonts w:ascii="Palatino Linotype" w:eastAsia="Times New Roman" w:hAnsi="Palatino Linotype" w:cs="Arial"/>
          <w:b/>
          <w:rPrChange w:id="203" w:author="Usuario de Microsoft Office" w:date="2019-10-16T00:00:00Z">
            <w:rPr>
              <w:rFonts w:ascii="Palatino Linotype" w:eastAsia="Times New Roman" w:hAnsi="Palatino Linotype" w:cs="Arial"/>
            </w:rPr>
          </w:rPrChange>
        </w:rPr>
      </w:pPr>
      <w:r w:rsidRPr="00B03F3E">
        <w:rPr>
          <w:rFonts w:ascii="Palatino Linotype" w:eastAsia="Times New Roman" w:hAnsi="Palatino Linotype" w:cs="Arial"/>
          <w:b/>
          <w:rPrChange w:id="204" w:author="Usuario de Microsoft Office" w:date="2019-10-16T00:00:00Z">
            <w:rPr>
              <w:rFonts w:ascii="Palatino Linotype" w:eastAsia="Times New Roman" w:hAnsi="Palatino Linotype" w:cs="Arial"/>
            </w:rPr>
          </w:rPrChange>
        </w:rPr>
        <w:t>AUDIENCES</w:t>
      </w:r>
    </w:p>
    <w:p w14:paraId="60387ECA" w14:textId="77777777" w:rsidR="005D7BBD" w:rsidRPr="007A0E07" w:rsidRDefault="005D7BBD" w:rsidP="005D7BBD">
      <w:pPr>
        <w:ind w:firstLine="567"/>
        <w:rPr>
          <w:rFonts w:ascii="Palatino Linotype" w:eastAsia="Times New Roman" w:hAnsi="Palatino Linotype" w:cs="Arial"/>
        </w:rPr>
      </w:pPr>
      <w:r w:rsidRPr="007A0E07">
        <w:rPr>
          <w:rFonts w:ascii="Palatino Linotype" w:eastAsia="Times New Roman" w:hAnsi="Palatino Linotype" w:cs="Arial"/>
        </w:rPr>
        <w:t xml:space="preserve">As </w:t>
      </w:r>
      <w:r>
        <w:rPr>
          <w:rFonts w:ascii="Palatino Linotype" w:eastAsia="Times New Roman" w:hAnsi="Palatino Linotype" w:cs="Arial"/>
        </w:rPr>
        <w:t xml:space="preserve">a </w:t>
      </w:r>
      <w:r w:rsidRPr="007A0E07">
        <w:rPr>
          <w:rFonts w:ascii="Palatino Linotype" w:eastAsia="Times New Roman" w:hAnsi="Palatino Linotype" w:cs="Arial"/>
        </w:rPr>
        <w:t xml:space="preserve">journalist </w:t>
      </w:r>
      <w:r>
        <w:rPr>
          <w:rFonts w:ascii="Palatino Linotype" w:eastAsia="Times New Roman" w:hAnsi="Palatino Linotype" w:cs="Arial"/>
        </w:rPr>
        <w:t>on</w:t>
      </w:r>
      <w:r w:rsidRPr="007A0E07">
        <w:rPr>
          <w:rFonts w:ascii="Palatino Linotype" w:eastAsia="Times New Roman" w:hAnsi="Palatino Linotype" w:cs="Arial"/>
        </w:rPr>
        <w:t xml:space="preserve"> Univision I met a particular kind of audience at </w:t>
      </w:r>
      <w:r>
        <w:rPr>
          <w:rFonts w:ascii="Palatino Linotype" w:eastAsia="Times New Roman" w:hAnsi="Palatino Linotype" w:cs="Arial"/>
        </w:rPr>
        <w:t xml:space="preserve">the </w:t>
      </w:r>
      <w:r w:rsidRPr="007A0E07">
        <w:rPr>
          <w:rFonts w:ascii="Palatino Linotype" w:eastAsia="Times New Roman" w:hAnsi="Palatino Linotype" w:cs="Arial"/>
        </w:rPr>
        <w:t>U.S.: the immigrants. They are very humble</w:t>
      </w:r>
      <w:r>
        <w:rPr>
          <w:rFonts w:ascii="Palatino Linotype" w:eastAsia="Times New Roman" w:hAnsi="Palatino Linotype" w:cs="Arial"/>
        </w:rPr>
        <w:t>.</w:t>
      </w:r>
      <w:r w:rsidRPr="007A0E07">
        <w:rPr>
          <w:rFonts w:ascii="Palatino Linotype" w:eastAsia="Times New Roman" w:hAnsi="Palatino Linotype" w:cs="Arial"/>
        </w:rPr>
        <w:t xml:space="preserve"> </w:t>
      </w:r>
      <w:r>
        <w:rPr>
          <w:rFonts w:ascii="Palatino Linotype" w:eastAsia="Times New Roman" w:hAnsi="Palatino Linotype" w:cs="Arial"/>
        </w:rPr>
        <w:t>They are</w:t>
      </w:r>
      <w:r w:rsidRPr="007A0E07">
        <w:rPr>
          <w:rFonts w:ascii="Palatino Linotype" w:eastAsia="Times New Roman" w:hAnsi="Palatino Linotype" w:cs="Arial"/>
        </w:rPr>
        <w:t xml:space="preserve"> undocumented people, from a low</w:t>
      </w:r>
      <w:r>
        <w:rPr>
          <w:rFonts w:ascii="Palatino Linotype" w:eastAsia="Times New Roman" w:hAnsi="Palatino Linotype" w:cs="Arial"/>
        </w:rPr>
        <w:t>-</w:t>
      </w:r>
      <w:r w:rsidRPr="007A0E07">
        <w:rPr>
          <w:rFonts w:ascii="Palatino Linotype" w:eastAsia="Times New Roman" w:hAnsi="Palatino Linotype" w:cs="Arial"/>
        </w:rPr>
        <w:t>income level. I guess the Hispanic who is using Instagram has a different sociocultural level, and he</w:t>
      </w:r>
      <w:r>
        <w:rPr>
          <w:rFonts w:ascii="Palatino Linotype" w:eastAsia="Times New Roman" w:hAnsi="Palatino Linotype" w:cs="Arial"/>
        </w:rPr>
        <w:t xml:space="preserve"> or she</w:t>
      </w:r>
      <w:r w:rsidRPr="007A0E07">
        <w:rPr>
          <w:rFonts w:ascii="Palatino Linotype" w:eastAsia="Times New Roman" w:hAnsi="Palatino Linotype" w:cs="Arial"/>
        </w:rPr>
        <w:t xml:space="preserve"> was born here. I feel this profile is less vulnerable with fake news. </w:t>
      </w:r>
    </w:p>
    <w:p w14:paraId="7264F148" w14:textId="77777777" w:rsidR="005D7BBD" w:rsidRPr="007A0E07" w:rsidRDefault="005D7BBD" w:rsidP="005D7BBD">
      <w:pPr>
        <w:ind w:firstLine="567"/>
        <w:rPr>
          <w:rFonts w:ascii="Palatino Linotype" w:eastAsia="Times New Roman" w:hAnsi="Palatino Linotype" w:cs="Arial"/>
        </w:rPr>
      </w:pPr>
    </w:p>
    <w:p w14:paraId="2589588F" w14:textId="77777777" w:rsidR="005D7BBD" w:rsidRPr="007A0E07" w:rsidRDefault="005D7BBD" w:rsidP="005D7BBD">
      <w:pPr>
        <w:ind w:firstLine="567"/>
        <w:rPr>
          <w:rFonts w:ascii="Palatino Linotype" w:eastAsia="Times New Roman" w:hAnsi="Palatino Linotype" w:cs="Arial"/>
        </w:rPr>
      </w:pPr>
      <w:r w:rsidRPr="007A0E07">
        <w:rPr>
          <w:rFonts w:ascii="Palatino Linotype" w:eastAsia="Times New Roman" w:hAnsi="Palatino Linotype" w:cs="Arial"/>
        </w:rPr>
        <w:t xml:space="preserve">But in broad sense, the immigrant people with low academic formation and poor </w:t>
      </w:r>
      <w:r>
        <w:rPr>
          <w:rFonts w:ascii="Palatino Linotype" w:eastAsia="Times New Roman" w:hAnsi="Palatino Linotype" w:cs="Arial"/>
        </w:rPr>
        <w:t>j</w:t>
      </w:r>
      <w:r w:rsidRPr="007A0E07">
        <w:rPr>
          <w:rFonts w:ascii="Palatino Linotype" w:eastAsia="Times New Roman" w:hAnsi="Palatino Linotype" w:cs="Arial"/>
        </w:rPr>
        <w:t>obs have big understa</w:t>
      </w:r>
      <w:r>
        <w:rPr>
          <w:rFonts w:ascii="Palatino Linotype" w:eastAsia="Times New Roman" w:hAnsi="Palatino Linotype" w:cs="Arial"/>
        </w:rPr>
        <w:t>n</w:t>
      </w:r>
      <w:r w:rsidRPr="007A0E07">
        <w:rPr>
          <w:rFonts w:ascii="Palatino Linotype" w:eastAsia="Times New Roman" w:hAnsi="Palatino Linotype" w:cs="Arial"/>
        </w:rPr>
        <w:t>ding troubles</w:t>
      </w:r>
      <w:r>
        <w:rPr>
          <w:rFonts w:ascii="Palatino Linotype" w:eastAsia="Times New Roman" w:hAnsi="Palatino Linotype" w:cs="Arial"/>
        </w:rPr>
        <w:t>.</w:t>
      </w:r>
      <w:r w:rsidRPr="007A0E07">
        <w:rPr>
          <w:rFonts w:ascii="Palatino Linotype" w:eastAsia="Times New Roman" w:hAnsi="Palatino Linotype" w:cs="Arial"/>
        </w:rPr>
        <w:t xml:space="preserve"> </w:t>
      </w:r>
      <w:r>
        <w:rPr>
          <w:rFonts w:ascii="Palatino Linotype" w:eastAsia="Times New Roman" w:hAnsi="Palatino Linotype" w:cs="Arial"/>
        </w:rPr>
        <w:t>F</w:t>
      </w:r>
      <w:r w:rsidRPr="007A0E07">
        <w:rPr>
          <w:rFonts w:ascii="Palatino Linotype" w:eastAsia="Times New Roman" w:hAnsi="Palatino Linotype" w:cs="Arial"/>
        </w:rPr>
        <w:t xml:space="preserve">or them information comes from the whole concept of “the phone”, there </w:t>
      </w:r>
      <w:r>
        <w:rPr>
          <w:rFonts w:ascii="Palatino Linotype" w:eastAsia="Times New Roman" w:hAnsi="Palatino Linotype" w:cs="Arial"/>
        </w:rPr>
        <w:t>are</w:t>
      </w:r>
      <w:r w:rsidRPr="007A0E07">
        <w:rPr>
          <w:rFonts w:ascii="Palatino Linotype" w:eastAsia="Times New Roman" w:hAnsi="Palatino Linotype" w:cs="Arial"/>
        </w:rPr>
        <w:t xml:space="preserve"> not more categories than that, there </w:t>
      </w:r>
      <w:r>
        <w:rPr>
          <w:rFonts w:ascii="Palatino Linotype" w:eastAsia="Times New Roman" w:hAnsi="Palatino Linotype" w:cs="Arial"/>
        </w:rPr>
        <w:t>are</w:t>
      </w:r>
      <w:r w:rsidRPr="007A0E07">
        <w:rPr>
          <w:rFonts w:ascii="Palatino Linotype" w:eastAsia="Times New Roman" w:hAnsi="Palatino Linotype" w:cs="Arial"/>
        </w:rPr>
        <w:t xml:space="preserve"> not sources </w:t>
      </w:r>
      <w:r>
        <w:rPr>
          <w:rFonts w:ascii="Palatino Linotype" w:eastAsia="Times New Roman" w:hAnsi="Palatino Linotype" w:cs="Arial"/>
        </w:rPr>
        <w:t xml:space="preserve">which are </w:t>
      </w:r>
      <w:r w:rsidRPr="007A0E07">
        <w:rPr>
          <w:rFonts w:ascii="Palatino Linotype" w:eastAsia="Times New Roman" w:hAnsi="Palatino Linotype" w:cs="Arial"/>
        </w:rPr>
        <w:t xml:space="preserve">more trustworthy than others. In that sense, they are much more vulnerable. </w:t>
      </w:r>
    </w:p>
    <w:p w14:paraId="2117341A" w14:textId="77777777" w:rsidR="005D7BBD" w:rsidRPr="007A0E07" w:rsidRDefault="005D7BBD" w:rsidP="005D7BBD">
      <w:pPr>
        <w:ind w:firstLine="567"/>
        <w:rPr>
          <w:rFonts w:ascii="Palatino Linotype" w:eastAsia="Times New Roman" w:hAnsi="Palatino Linotype" w:cs="Arial"/>
        </w:rPr>
      </w:pPr>
    </w:p>
    <w:p w14:paraId="12368E3C" w14:textId="77777777" w:rsidR="005D7BBD" w:rsidRPr="007A0E07" w:rsidRDefault="005D7BBD" w:rsidP="005D7BBD">
      <w:pPr>
        <w:ind w:firstLine="567"/>
        <w:rPr>
          <w:rFonts w:ascii="Palatino Linotype" w:eastAsia="Times New Roman" w:hAnsi="Palatino Linotype" w:cs="Arial"/>
        </w:rPr>
      </w:pPr>
      <w:r w:rsidRPr="007A0E07">
        <w:rPr>
          <w:rFonts w:ascii="Palatino Linotype" w:eastAsia="Times New Roman" w:hAnsi="Palatino Linotype" w:cs="Arial"/>
        </w:rPr>
        <w:t>I think Facebook and WhatsApp are relevant platforms. The second one is relevant for the immigrant who was born abroad</w:t>
      </w:r>
      <w:r>
        <w:rPr>
          <w:rFonts w:ascii="Palatino Linotype" w:eastAsia="Times New Roman" w:hAnsi="Palatino Linotype" w:cs="Arial"/>
        </w:rPr>
        <w:t>.</w:t>
      </w:r>
      <w:r w:rsidRPr="007A0E07">
        <w:rPr>
          <w:rFonts w:ascii="Palatino Linotype" w:eastAsia="Times New Roman" w:hAnsi="Palatino Linotype" w:cs="Arial"/>
        </w:rPr>
        <w:t xml:space="preserve"> </w:t>
      </w:r>
      <w:r>
        <w:rPr>
          <w:rFonts w:ascii="Palatino Linotype" w:eastAsia="Times New Roman" w:hAnsi="Palatino Linotype" w:cs="Arial"/>
        </w:rPr>
        <w:t>They have</w:t>
      </w:r>
      <w:r w:rsidRPr="007A0E07">
        <w:rPr>
          <w:rFonts w:ascii="Palatino Linotype" w:eastAsia="Times New Roman" w:hAnsi="Palatino Linotype" w:cs="Arial"/>
        </w:rPr>
        <w:t xml:space="preserve"> a higher sociocultural level</w:t>
      </w:r>
      <w:r>
        <w:rPr>
          <w:rFonts w:ascii="Palatino Linotype" w:eastAsia="Times New Roman" w:hAnsi="Palatino Linotype" w:cs="Arial"/>
        </w:rPr>
        <w:t>.</w:t>
      </w:r>
      <w:r w:rsidRPr="007A0E07">
        <w:rPr>
          <w:rFonts w:ascii="Palatino Linotype" w:eastAsia="Times New Roman" w:hAnsi="Palatino Linotype" w:cs="Arial"/>
        </w:rPr>
        <w:t xml:space="preserve"> </w:t>
      </w:r>
      <w:r>
        <w:rPr>
          <w:rFonts w:ascii="Palatino Linotype" w:eastAsia="Times New Roman" w:hAnsi="Palatino Linotype" w:cs="Arial"/>
        </w:rPr>
        <w:t>They</w:t>
      </w:r>
      <w:r w:rsidRPr="007A0E07">
        <w:rPr>
          <w:rFonts w:ascii="Palatino Linotype" w:eastAsia="Times New Roman" w:hAnsi="Palatino Linotype" w:cs="Arial"/>
        </w:rPr>
        <w:t xml:space="preserve"> c</w:t>
      </w:r>
      <w:r>
        <w:rPr>
          <w:rFonts w:ascii="Palatino Linotype" w:eastAsia="Times New Roman" w:hAnsi="Palatino Linotype" w:cs="Arial"/>
        </w:rPr>
        <w:t>a</w:t>
      </w:r>
      <w:r w:rsidRPr="007A0E07">
        <w:rPr>
          <w:rFonts w:ascii="Palatino Linotype" w:eastAsia="Times New Roman" w:hAnsi="Palatino Linotype" w:cs="Arial"/>
        </w:rPr>
        <w:t xml:space="preserve">me to the U.S. for better and qualified jobs. The American who was born </w:t>
      </w:r>
      <w:r>
        <w:rPr>
          <w:rFonts w:ascii="Palatino Linotype" w:eastAsia="Times New Roman" w:hAnsi="Palatino Linotype" w:cs="Arial"/>
        </w:rPr>
        <w:t>in</w:t>
      </w:r>
      <w:r w:rsidRPr="007A0E07">
        <w:rPr>
          <w:rFonts w:ascii="Palatino Linotype" w:eastAsia="Times New Roman" w:hAnsi="Palatino Linotype" w:cs="Arial"/>
        </w:rPr>
        <w:t xml:space="preserve"> </w:t>
      </w:r>
      <w:r>
        <w:rPr>
          <w:rFonts w:ascii="Palatino Linotype" w:eastAsia="Times New Roman" w:hAnsi="Palatino Linotype" w:cs="Arial"/>
        </w:rPr>
        <w:t xml:space="preserve">the </w:t>
      </w:r>
      <w:r w:rsidRPr="007A0E07">
        <w:rPr>
          <w:rFonts w:ascii="Palatino Linotype" w:eastAsia="Times New Roman" w:hAnsi="Palatino Linotype" w:cs="Arial"/>
        </w:rPr>
        <w:t xml:space="preserve">U.S. is not used to WhatsApp because people </w:t>
      </w:r>
      <w:r>
        <w:rPr>
          <w:rFonts w:ascii="Palatino Linotype" w:eastAsia="Times New Roman" w:hAnsi="Palatino Linotype" w:cs="Arial"/>
        </w:rPr>
        <w:t>here are</w:t>
      </w:r>
      <w:r w:rsidRPr="007A0E07">
        <w:rPr>
          <w:rFonts w:ascii="Palatino Linotype" w:eastAsia="Times New Roman" w:hAnsi="Palatino Linotype" w:cs="Arial"/>
        </w:rPr>
        <w:t xml:space="preserve"> used to hav</w:t>
      </w:r>
      <w:r>
        <w:rPr>
          <w:rFonts w:ascii="Palatino Linotype" w:eastAsia="Times New Roman" w:hAnsi="Palatino Linotype" w:cs="Arial"/>
        </w:rPr>
        <w:t>ing</w:t>
      </w:r>
      <w:r w:rsidRPr="007A0E07">
        <w:rPr>
          <w:rFonts w:ascii="Palatino Linotype" w:eastAsia="Times New Roman" w:hAnsi="Palatino Linotype" w:cs="Arial"/>
        </w:rPr>
        <w:t xml:space="preserve"> </w:t>
      </w:r>
      <w:r>
        <w:rPr>
          <w:rFonts w:ascii="Palatino Linotype" w:eastAsia="Times New Roman" w:hAnsi="Palatino Linotype" w:cs="Arial"/>
        </w:rPr>
        <w:t xml:space="preserve">packages </w:t>
      </w:r>
      <w:r w:rsidRPr="007A0E07">
        <w:rPr>
          <w:rFonts w:ascii="Palatino Linotype" w:eastAsia="Times New Roman" w:hAnsi="Palatino Linotype" w:cs="Arial"/>
        </w:rPr>
        <w:t xml:space="preserve">for </w:t>
      </w:r>
      <w:r>
        <w:rPr>
          <w:rFonts w:ascii="Palatino Linotype" w:eastAsia="Times New Roman" w:hAnsi="Palatino Linotype" w:cs="Arial"/>
        </w:rPr>
        <w:t>cell</w:t>
      </w:r>
      <w:r w:rsidRPr="007A0E07">
        <w:rPr>
          <w:rFonts w:ascii="Palatino Linotype" w:eastAsia="Times New Roman" w:hAnsi="Palatino Linotype" w:cs="Arial"/>
        </w:rPr>
        <w:t xml:space="preserve"> phones</w:t>
      </w:r>
      <w:r>
        <w:rPr>
          <w:rFonts w:ascii="Palatino Linotype" w:eastAsia="Times New Roman" w:hAnsi="Palatino Linotype" w:cs="Arial"/>
        </w:rPr>
        <w:t xml:space="preserve"> that include unlimited</w:t>
      </w:r>
      <w:r w:rsidRPr="007A0E07">
        <w:rPr>
          <w:rFonts w:ascii="Palatino Linotype" w:eastAsia="Times New Roman" w:hAnsi="Palatino Linotype" w:cs="Arial"/>
        </w:rPr>
        <w:t xml:space="preserve"> text messaging in their data plans.   </w:t>
      </w:r>
    </w:p>
    <w:p w14:paraId="51FB3D88" w14:textId="77777777" w:rsidR="005D7BBD" w:rsidRPr="007A0E07" w:rsidRDefault="005D7BBD" w:rsidP="005D7BBD">
      <w:pPr>
        <w:ind w:firstLine="567"/>
        <w:rPr>
          <w:rFonts w:ascii="Palatino Linotype" w:eastAsia="Times New Roman" w:hAnsi="Palatino Linotype" w:cs="Arial"/>
        </w:rPr>
      </w:pPr>
    </w:p>
    <w:p w14:paraId="2E746AEA" w14:textId="77777777" w:rsidR="005D7BBD" w:rsidRPr="007A0E07" w:rsidRDefault="005D7BBD" w:rsidP="005D7BBD">
      <w:pPr>
        <w:ind w:firstLine="567"/>
        <w:rPr>
          <w:rFonts w:ascii="Palatino Linotype" w:eastAsia="Times New Roman" w:hAnsi="Palatino Linotype" w:cs="Arial"/>
        </w:rPr>
      </w:pPr>
      <w:r w:rsidRPr="007A0E07">
        <w:rPr>
          <w:rFonts w:ascii="Palatino Linotype" w:eastAsia="Times New Roman" w:hAnsi="Palatino Linotype" w:cs="Arial"/>
        </w:rPr>
        <w:t>Now the non</w:t>
      </w:r>
      <w:r>
        <w:rPr>
          <w:rFonts w:ascii="Palatino Linotype" w:eastAsia="Times New Roman" w:hAnsi="Palatino Linotype" w:cs="Arial"/>
        </w:rPr>
        <w:t>-</w:t>
      </w:r>
      <w:r w:rsidRPr="007A0E07">
        <w:rPr>
          <w:rFonts w:ascii="Palatino Linotype" w:eastAsia="Times New Roman" w:hAnsi="Palatino Linotype" w:cs="Arial"/>
        </w:rPr>
        <w:t>qualified immigrants are starting to use WhatsApp too, but Facebook Messenger is still the most common messaging network</w:t>
      </w:r>
      <w:r>
        <w:rPr>
          <w:rFonts w:ascii="Palatino Linotype" w:eastAsia="Times New Roman" w:hAnsi="Palatino Linotype" w:cs="Arial"/>
        </w:rPr>
        <w:t xml:space="preserve"> </w:t>
      </w:r>
      <w:r w:rsidRPr="007A0E07">
        <w:rPr>
          <w:rFonts w:ascii="Palatino Linotype" w:eastAsia="Times New Roman" w:hAnsi="Palatino Linotype" w:cs="Arial"/>
        </w:rPr>
        <w:t xml:space="preserve">to most of them. As </w:t>
      </w:r>
      <w:r>
        <w:rPr>
          <w:rFonts w:ascii="Palatino Linotype" w:eastAsia="Times New Roman" w:hAnsi="Palatino Linotype" w:cs="Arial"/>
        </w:rPr>
        <w:t xml:space="preserve">a </w:t>
      </w:r>
      <w:r w:rsidRPr="007A0E07">
        <w:rPr>
          <w:rFonts w:ascii="Palatino Linotype" w:eastAsia="Times New Roman" w:hAnsi="Palatino Linotype" w:cs="Arial"/>
        </w:rPr>
        <w:t>journalist I have contacted with them a lot through Facebook Messenger. They could lose their phones but</w:t>
      </w:r>
      <w:r>
        <w:rPr>
          <w:rFonts w:ascii="Palatino Linotype" w:eastAsia="Times New Roman" w:hAnsi="Palatino Linotype" w:cs="Arial"/>
        </w:rPr>
        <w:t>, still,</w:t>
      </w:r>
      <w:r w:rsidRPr="007A0E07">
        <w:rPr>
          <w:rFonts w:ascii="Palatino Linotype" w:eastAsia="Times New Roman" w:hAnsi="Palatino Linotype" w:cs="Arial"/>
        </w:rPr>
        <w:t xml:space="preserve"> they would keep their FB Messenger.</w:t>
      </w:r>
    </w:p>
    <w:p w14:paraId="43366B0C" w14:textId="77777777" w:rsidR="005D7BBD" w:rsidRPr="007A0E07" w:rsidRDefault="005D7BBD" w:rsidP="005D7BBD">
      <w:pPr>
        <w:ind w:firstLine="567"/>
        <w:rPr>
          <w:rFonts w:ascii="Palatino Linotype" w:eastAsia="Times New Roman" w:hAnsi="Palatino Linotype" w:cs="Arial"/>
        </w:rPr>
      </w:pPr>
    </w:p>
    <w:p w14:paraId="19B5959C" w14:textId="77777777" w:rsidR="005D7BBD" w:rsidRPr="007A0E07" w:rsidRDefault="005D7BBD" w:rsidP="005D7BBD">
      <w:pPr>
        <w:ind w:firstLine="567"/>
        <w:rPr>
          <w:rFonts w:ascii="Palatino Linotype" w:eastAsia="Times New Roman" w:hAnsi="Palatino Linotype" w:cs="Arial"/>
        </w:rPr>
      </w:pPr>
      <w:r w:rsidRPr="007A0E07">
        <w:rPr>
          <w:rFonts w:ascii="Palatino Linotype" w:eastAsia="Times New Roman" w:hAnsi="Palatino Linotype" w:cs="Arial"/>
        </w:rPr>
        <w:t xml:space="preserve">In WhatsApp you are not sure about the reach of your videos, and that is something you know in social networks. Once a friend of mine sent me a video </w:t>
      </w:r>
      <w:r w:rsidRPr="007A0E07">
        <w:rPr>
          <w:rFonts w:ascii="Palatino Linotype" w:eastAsia="Times New Roman" w:hAnsi="Palatino Linotype" w:cs="Arial"/>
        </w:rPr>
        <w:lastRenderedPageBreak/>
        <w:t xml:space="preserve">through WhatsApp which was a copy of the kind of videos we do </w:t>
      </w:r>
      <w:r>
        <w:rPr>
          <w:rFonts w:ascii="Palatino Linotype" w:eastAsia="Times New Roman" w:hAnsi="Palatino Linotype" w:cs="Arial"/>
        </w:rPr>
        <w:t>o</w:t>
      </w:r>
      <w:r w:rsidRPr="007A0E07">
        <w:rPr>
          <w:rFonts w:ascii="Palatino Linotype" w:eastAsia="Times New Roman" w:hAnsi="Palatino Linotype" w:cs="Arial"/>
        </w:rPr>
        <w:t xml:space="preserve">n AJ+. It was totally a fake video, by copying our characteristics: logo, color, typography, size… by the way, AJ+ is partner </w:t>
      </w:r>
      <w:r>
        <w:rPr>
          <w:rFonts w:ascii="Palatino Linotype" w:eastAsia="Times New Roman" w:hAnsi="Palatino Linotype" w:cs="Arial"/>
        </w:rPr>
        <w:t>with</w:t>
      </w:r>
      <w:r w:rsidRPr="007A0E07">
        <w:rPr>
          <w:rFonts w:ascii="Palatino Linotype" w:eastAsia="Times New Roman" w:hAnsi="Palatino Linotype" w:cs="Arial"/>
        </w:rPr>
        <w:t xml:space="preserve"> Verificado, a Mexican project which verified many fake news disseminated </w:t>
      </w:r>
      <w:r>
        <w:rPr>
          <w:rFonts w:ascii="Palatino Linotype" w:eastAsia="Times New Roman" w:hAnsi="Palatino Linotype" w:cs="Arial"/>
        </w:rPr>
        <w:t>o</w:t>
      </w:r>
      <w:r w:rsidRPr="007A0E07">
        <w:rPr>
          <w:rFonts w:ascii="Palatino Linotype" w:eastAsia="Times New Roman" w:hAnsi="Palatino Linotype" w:cs="Arial"/>
        </w:rPr>
        <w:t xml:space="preserve">n WhatsApp. </w:t>
      </w:r>
    </w:p>
    <w:p w14:paraId="66394AE0" w14:textId="77777777" w:rsidR="005D7BBD" w:rsidRPr="007A0E07" w:rsidRDefault="005D7BBD" w:rsidP="005D7BBD">
      <w:pPr>
        <w:ind w:firstLine="567"/>
        <w:rPr>
          <w:rFonts w:ascii="Palatino Linotype" w:eastAsia="Times New Roman" w:hAnsi="Palatino Linotype" w:cs="Arial"/>
        </w:rPr>
      </w:pPr>
      <w:r w:rsidRPr="007A0E07">
        <w:rPr>
          <w:rFonts w:ascii="Palatino Linotype" w:eastAsia="Times New Roman" w:hAnsi="Palatino Linotype" w:cs="Arial"/>
        </w:rPr>
        <w:t xml:space="preserve"> </w:t>
      </w:r>
    </w:p>
    <w:p w14:paraId="3EFA5EF9" w14:textId="77777777" w:rsidR="005D7BBD" w:rsidRPr="007A0E07" w:rsidRDefault="005D7BBD" w:rsidP="005D7BBD">
      <w:pPr>
        <w:ind w:firstLine="567"/>
        <w:rPr>
          <w:rFonts w:ascii="Palatino Linotype" w:eastAsia="Times New Roman" w:hAnsi="Palatino Linotype" w:cs="Arial"/>
        </w:rPr>
      </w:pPr>
      <w:r w:rsidRPr="007A0E07">
        <w:rPr>
          <w:rFonts w:ascii="Palatino Linotype" w:eastAsia="Times New Roman" w:hAnsi="Palatino Linotype" w:cs="Arial"/>
        </w:rPr>
        <w:t>Media such as Univision did –mainly with natural disasters like hurricanes- very visual campaigns, with cards, a kind of information that mu</w:t>
      </w:r>
      <w:r>
        <w:rPr>
          <w:rFonts w:ascii="Palatino Linotype" w:eastAsia="Times New Roman" w:hAnsi="Palatino Linotype" w:cs="Arial"/>
        </w:rPr>
        <w:t>s</w:t>
      </w:r>
      <w:r w:rsidRPr="007A0E07">
        <w:rPr>
          <w:rFonts w:ascii="Palatino Linotype" w:eastAsia="Times New Roman" w:hAnsi="Palatino Linotype" w:cs="Arial"/>
        </w:rPr>
        <w:t xml:space="preserve">t be very shareable. </w:t>
      </w:r>
    </w:p>
    <w:p w14:paraId="261A4A01" w14:textId="77777777" w:rsidR="005D7BBD" w:rsidRDefault="005D7BBD" w:rsidP="005D7BBD">
      <w:pPr>
        <w:ind w:firstLine="567"/>
        <w:rPr>
          <w:ins w:id="205" w:author="Usuario de Microsoft Office" w:date="2019-10-16T00:04:00Z"/>
          <w:rFonts w:ascii="Palatino Linotype" w:eastAsia="Times New Roman" w:hAnsi="Palatino Linotype" w:cs="Arial"/>
        </w:rPr>
      </w:pPr>
    </w:p>
    <w:p w14:paraId="0EF02B2C" w14:textId="2EB4E105" w:rsidR="00B03F3E" w:rsidRPr="00B03F3E" w:rsidRDefault="00B03F3E" w:rsidP="005D7BBD">
      <w:pPr>
        <w:ind w:firstLine="567"/>
        <w:rPr>
          <w:rFonts w:ascii="Palatino Linotype" w:eastAsia="Times New Roman" w:hAnsi="Palatino Linotype" w:cs="Arial"/>
          <w:b/>
          <w:rPrChange w:id="206" w:author="Usuario de Microsoft Office" w:date="2019-10-16T00:04:00Z">
            <w:rPr>
              <w:rFonts w:ascii="Palatino Linotype" w:eastAsia="Times New Roman" w:hAnsi="Palatino Linotype" w:cs="Arial"/>
            </w:rPr>
          </w:rPrChange>
        </w:rPr>
      </w:pPr>
      <w:r w:rsidRPr="00B03F3E">
        <w:rPr>
          <w:rFonts w:ascii="Palatino Linotype" w:eastAsia="Times New Roman" w:hAnsi="Palatino Linotype" w:cs="Arial"/>
          <w:b/>
          <w:rPrChange w:id="207" w:author="Usuario de Microsoft Office" w:date="2019-10-16T00:04:00Z">
            <w:rPr>
              <w:rFonts w:ascii="Palatino Linotype" w:eastAsia="Times New Roman" w:hAnsi="Palatino Linotype" w:cs="Arial"/>
            </w:rPr>
          </w:rPrChange>
        </w:rPr>
        <w:t>CALL TO ACTION</w:t>
      </w:r>
    </w:p>
    <w:p w14:paraId="5995D025" w14:textId="331188B4" w:rsidR="005D7BBD" w:rsidRPr="007A0E07" w:rsidRDefault="005D7BBD" w:rsidP="005D7BBD">
      <w:pPr>
        <w:ind w:firstLine="567"/>
        <w:rPr>
          <w:rFonts w:ascii="Palatino Linotype" w:eastAsia="Times New Roman" w:hAnsi="Palatino Linotype" w:cs="Arial"/>
        </w:rPr>
      </w:pPr>
      <w:r w:rsidRPr="007A0E07">
        <w:rPr>
          <w:rFonts w:ascii="Palatino Linotype" w:eastAsia="Times New Roman" w:hAnsi="Palatino Linotype" w:cs="Arial"/>
        </w:rPr>
        <w:t xml:space="preserve">With Hurricane Maria </w:t>
      </w:r>
      <w:r>
        <w:rPr>
          <w:rFonts w:ascii="Palatino Linotype" w:eastAsia="Times New Roman" w:hAnsi="Palatino Linotype" w:cs="Arial"/>
        </w:rPr>
        <w:t>there</w:t>
      </w:r>
      <w:r w:rsidRPr="007A0E07">
        <w:rPr>
          <w:rFonts w:ascii="Palatino Linotype" w:eastAsia="Times New Roman" w:hAnsi="Palatino Linotype" w:cs="Arial"/>
        </w:rPr>
        <w:t xml:space="preserve"> was a huge problem with Puerto Rico, the island was isolated and I did (with Univision) a Call to Action: People in </w:t>
      </w:r>
      <w:r>
        <w:rPr>
          <w:rFonts w:ascii="Palatino Linotype" w:eastAsia="Times New Roman" w:hAnsi="Palatino Linotype" w:cs="Arial"/>
        </w:rPr>
        <w:t xml:space="preserve">the </w:t>
      </w:r>
      <w:r w:rsidRPr="007A0E07">
        <w:rPr>
          <w:rFonts w:ascii="Palatino Linotype" w:eastAsia="Times New Roman" w:hAnsi="Palatino Linotype" w:cs="Arial"/>
        </w:rPr>
        <w:t xml:space="preserve">U.S. with family </w:t>
      </w:r>
      <w:r>
        <w:rPr>
          <w:rFonts w:ascii="Palatino Linotype" w:eastAsia="Times New Roman" w:hAnsi="Palatino Linotype" w:cs="Arial"/>
        </w:rPr>
        <w:t>in the island</w:t>
      </w:r>
      <w:r w:rsidRPr="007A0E07">
        <w:rPr>
          <w:rFonts w:ascii="Palatino Linotype" w:eastAsia="Times New Roman" w:hAnsi="Palatino Linotype" w:cs="Arial"/>
        </w:rPr>
        <w:t xml:space="preserve"> contacted with us and, in some cases, our reporters at the ground could find their relatives at their homes</w:t>
      </w:r>
      <w:r>
        <w:rPr>
          <w:rFonts w:ascii="Palatino Linotype" w:eastAsia="Times New Roman" w:hAnsi="Palatino Linotype" w:cs="Arial"/>
        </w:rPr>
        <w:t>.</w:t>
      </w:r>
      <w:r w:rsidRPr="007A0E07">
        <w:rPr>
          <w:rFonts w:ascii="Palatino Linotype" w:eastAsia="Times New Roman" w:hAnsi="Palatino Linotype" w:cs="Arial"/>
        </w:rPr>
        <w:t xml:space="preserve"> </w:t>
      </w:r>
      <w:r>
        <w:rPr>
          <w:rFonts w:ascii="Palatino Linotype" w:eastAsia="Times New Roman" w:hAnsi="Palatino Linotype" w:cs="Arial"/>
        </w:rPr>
        <w:t>R</w:t>
      </w:r>
      <w:r w:rsidRPr="007A0E07">
        <w:rPr>
          <w:rFonts w:ascii="Palatino Linotype" w:eastAsia="Times New Roman" w:hAnsi="Palatino Linotype" w:cs="Arial"/>
        </w:rPr>
        <w:t>eporters recorded videos to let the</w:t>
      </w:r>
      <w:r>
        <w:rPr>
          <w:rFonts w:ascii="Palatino Linotype" w:eastAsia="Times New Roman" w:hAnsi="Palatino Linotype" w:cs="Arial"/>
        </w:rPr>
        <w:t xml:space="preserve"> </w:t>
      </w:r>
      <w:r w:rsidR="00651FA7">
        <w:rPr>
          <w:rFonts w:ascii="Palatino Linotype" w:eastAsia="Times New Roman" w:hAnsi="Palatino Linotype" w:cs="Arial"/>
        </w:rPr>
        <w:t>relatives</w:t>
      </w:r>
      <w:r w:rsidRPr="007A0E07">
        <w:rPr>
          <w:rFonts w:ascii="Palatino Linotype" w:eastAsia="Times New Roman" w:hAnsi="Palatino Linotype" w:cs="Arial"/>
        </w:rPr>
        <w:t xml:space="preserve"> know the</w:t>
      </w:r>
      <w:r>
        <w:rPr>
          <w:rFonts w:ascii="Palatino Linotype" w:eastAsia="Times New Roman" w:hAnsi="Palatino Linotype" w:cs="Arial"/>
        </w:rPr>
        <w:t>y</w:t>
      </w:r>
      <w:r w:rsidRPr="007A0E07">
        <w:rPr>
          <w:rFonts w:ascii="Palatino Linotype" w:eastAsia="Times New Roman" w:hAnsi="Palatino Linotype" w:cs="Arial"/>
        </w:rPr>
        <w:t xml:space="preserve"> were fine. In this project the role of WhatsApp and Facebook was essential. </w:t>
      </w:r>
    </w:p>
    <w:p w14:paraId="635EF5BA" w14:textId="77777777" w:rsidR="005D7BBD" w:rsidRPr="007A0E07" w:rsidRDefault="005D7BBD" w:rsidP="005D7BBD">
      <w:pPr>
        <w:ind w:firstLine="567"/>
        <w:rPr>
          <w:rFonts w:ascii="Palatino Linotype" w:eastAsia="Times New Roman" w:hAnsi="Palatino Linotype" w:cs="Arial"/>
        </w:rPr>
      </w:pPr>
      <w:r w:rsidRPr="007A0E07">
        <w:rPr>
          <w:rFonts w:ascii="Palatino Linotype" w:eastAsia="Times New Roman" w:hAnsi="Palatino Linotype" w:cs="Arial"/>
        </w:rPr>
        <w:t xml:space="preserve"> </w:t>
      </w:r>
    </w:p>
    <w:p w14:paraId="4D05DC0D" w14:textId="77777777" w:rsidR="005D7BBD" w:rsidRPr="007A0E07" w:rsidRDefault="005D7BBD" w:rsidP="005D7BBD">
      <w:pPr>
        <w:ind w:firstLine="567"/>
        <w:rPr>
          <w:rFonts w:ascii="Palatino Linotype" w:eastAsia="Times New Roman" w:hAnsi="Palatino Linotype" w:cs="Arial"/>
        </w:rPr>
      </w:pPr>
      <w:r w:rsidRPr="007A0E07">
        <w:rPr>
          <w:rFonts w:ascii="Palatino Linotype" w:eastAsia="Times New Roman" w:hAnsi="Palatino Linotype" w:cs="Arial"/>
        </w:rPr>
        <w:t xml:space="preserve">The problem is you have to work hard to make money with these products and even when you get it, you are still a slave </w:t>
      </w:r>
      <w:r>
        <w:rPr>
          <w:rFonts w:ascii="Palatino Linotype" w:eastAsia="Times New Roman" w:hAnsi="Palatino Linotype" w:cs="Arial"/>
        </w:rPr>
        <w:t>to</w:t>
      </w:r>
      <w:r w:rsidRPr="007A0E07">
        <w:rPr>
          <w:rFonts w:ascii="Palatino Linotype" w:eastAsia="Times New Roman" w:hAnsi="Palatino Linotype" w:cs="Arial"/>
        </w:rPr>
        <w:t xml:space="preserve"> these platforms. You feel like a slave but at the same time </w:t>
      </w:r>
      <w:r>
        <w:rPr>
          <w:rFonts w:ascii="Palatino Linotype" w:eastAsia="Times New Roman" w:hAnsi="Palatino Linotype" w:cs="Arial"/>
        </w:rPr>
        <w:t xml:space="preserve">it </w:t>
      </w:r>
      <w:r w:rsidRPr="007A0E07">
        <w:rPr>
          <w:rFonts w:ascii="Palatino Linotype" w:eastAsia="Times New Roman" w:hAnsi="Palatino Linotype" w:cs="Arial"/>
        </w:rPr>
        <w:t xml:space="preserve">is the only way [as </w:t>
      </w:r>
      <w:r>
        <w:rPr>
          <w:rFonts w:ascii="Palatino Linotype" w:eastAsia="Times New Roman" w:hAnsi="Palatino Linotype" w:cs="Arial"/>
        </w:rPr>
        <w:t xml:space="preserve">a </w:t>
      </w:r>
      <w:r w:rsidRPr="007A0E07">
        <w:rPr>
          <w:rFonts w:ascii="Palatino Linotype" w:eastAsia="Times New Roman" w:hAnsi="Palatino Linotype" w:cs="Arial"/>
        </w:rPr>
        <w:t xml:space="preserve">journalist] to reach some people. </w:t>
      </w:r>
    </w:p>
    <w:p w14:paraId="74D7C5BF" w14:textId="77777777" w:rsidR="005D7BBD" w:rsidRPr="007A0E07" w:rsidRDefault="005D7BBD" w:rsidP="005D7BBD">
      <w:pPr>
        <w:ind w:firstLine="567"/>
        <w:rPr>
          <w:rFonts w:ascii="Palatino Linotype" w:eastAsia="Times New Roman" w:hAnsi="Palatino Linotype" w:cs="Arial"/>
        </w:rPr>
      </w:pPr>
    </w:p>
    <w:p w14:paraId="14CA273A" w14:textId="77777777" w:rsidR="005D7BBD" w:rsidRPr="007A0E07" w:rsidRDefault="005D7BBD" w:rsidP="005D7BBD">
      <w:pPr>
        <w:ind w:firstLine="567"/>
        <w:rPr>
          <w:rFonts w:ascii="Palatino Linotype" w:eastAsia="Times New Roman" w:hAnsi="Palatino Linotype" w:cs="Arial"/>
        </w:rPr>
      </w:pPr>
      <w:r w:rsidRPr="007A0E07">
        <w:rPr>
          <w:rFonts w:ascii="Palatino Linotype" w:eastAsia="Times New Roman" w:hAnsi="Palatino Linotype" w:cs="Arial"/>
        </w:rPr>
        <w:t>We have succes</w:t>
      </w:r>
      <w:r>
        <w:rPr>
          <w:rFonts w:ascii="Palatino Linotype" w:eastAsia="Times New Roman" w:hAnsi="Palatino Linotype" w:cs="Arial"/>
        </w:rPr>
        <w:t>s</w:t>
      </w:r>
      <w:r w:rsidRPr="007A0E07">
        <w:rPr>
          <w:rFonts w:ascii="Palatino Linotype" w:eastAsia="Times New Roman" w:hAnsi="Palatino Linotype" w:cs="Arial"/>
        </w:rPr>
        <w:t>ful business models in jou</w:t>
      </w:r>
      <w:r>
        <w:rPr>
          <w:rFonts w:ascii="Palatino Linotype" w:eastAsia="Times New Roman" w:hAnsi="Palatino Linotype" w:cs="Arial"/>
        </w:rPr>
        <w:t>r</w:t>
      </w:r>
      <w:r w:rsidRPr="007A0E07">
        <w:rPr>
          <w:rFonts w:ascii="Palatino Linotype" w:eastAsia="Times New Roman" w:hAnsi="Palatino Linotype" w:cs="Arial"/>
        </w:rPr>
        <w:t xml:space="preserve">nalism which don´t need social networks to make money with the product. But these models focus </w:t>
      </w:r>
      <w:r>
        <w:rPr>
          <w:rFonts w:ascii="Palatino Linotype" w:eastAsia="Times New Roman" w:hAnsi="Palatino Linotype" w:cs="Arial"/>
        </w:rPr>
        <w:t>o</w:t>
      </w:r>
      <w:r w:rsidRPr="007A0E07">
        <w:rPr>
          <w:rFonts w:ascii="Palatino Linotype" w:eastAsia="Times New Roman" w:hAnsi="Palatino Linotype" w:cs="Arial"/>
        </w:rPr>
        <w:t xml:space="preserve">n a specific part of society, they are already well-informed, like the Washington Post subscriber, The New Yorker… you </w:t>
      </w:r>
      <w:r>
        <w:rPr>
          <w:rFonts w:ascii="Palatino Linotype" w:eastAsia="Times New Roman" w:hAnsi="Palatino Linotype" w:cs="Arial"/>
        </w:rPr>
        <w:t>reach</w:t>
      </w:r>
      <w:r w:rsidRPr="007A0E07">
        <w:rPr>
          <w:rFonts w:ascii="Palatino Linotype" w:eastAsia="Times New Roman" w:hAnsi="Palatino Linotype" w:cs="Arial"/>
        </w:rPr>
        <w:t xml:space="preserve"> those people in a way of more quality. So, on the other side, the part of society that tends to be misinformed are those more dependent on social networks for information. </w:t>
      </w:r>
    </w:p>
    <w:p w14:paraId="2A4F92D8" w14:textId="77777777" w:rsidR="005D7BBD" w:rsidRPr="007A0E07" w:rsidDel="00B7474D" w:rsidRDefault="005D7BBD" w:rsidP="005D7BBD">
      <w:pPr>
        <w:ind w:firstLine="567"/>
        <w:rPr>
          <w:del w:id="208" w:author="Usuario de Microsoft Office" w:date="2019-10-15T23:45:00Z"/>
          <w:rFonts w:ascii="Palatino Linotype" w:eastAsia="Times New Roman" w:hAnsi="Palatino Linotype" w:cs="Arial"/>
        </w:rPr>
      </w:pPr>
    </w:p>
    <w:p w14:paraId="14D4D0FD" w14:textId="77777777" w:rsidR="005D7BBD" w:rsidRDefault="005D7BBD" w:rsidP="005D7BBD">
      <w:pPr>
        <w:rPr>
          <w:rFonts w:ascii="Palatino Linotype" w:eastAsia="Times New Roman" w:hAnsi="Palatino Linotype" w:cs="Arial"/>
        </w:rPr>
      </w:pPr>
    </w:p>
    <w:p w14:paraId="1A9E83D7" w14:textId="49AB4C20" w:rsidR="00B7474D" w:rsidRPr="00B7474D" w:rsidRDefault="00B7474D" w:rsidP="005D7BBD">
      <w:pPr>
        <w:rPr>
          <w:rFonts w:ascii="Palatino Linotype" w:eastAsia="Times New Roman" w:hAnsi="Palatino Linotype" w:cs="Arial"/>
          <w:b/>
          <w:color w:val="FF0000"/>
          <w:rPrChange w:id="209" w:author="Usuario de Microsoft Office" w:date="2019-10-15T23:44:00Z">
            <w:rPr>
              <w:rFonts w:ascii="Palatino Linotype" w:eastAsia="Times New Roman" w:hAnsi="Palatino Linotype" w:cs="Arial"/>
            </w:rPr>
          </w:rPrChange>
        </w:rPr>
      </w:pPr>
      <w:r w:rsidRPr="007A0E07">
        <w:rPr>
          <w:rFonts w:ascii="Palatino Linotype" w:eastAsia="Times New Roman" w:hAnsi="Palatino Linotype" w:cs="Arial"/>
          <w:b/>
          <w:color w:val="FF0000"/>
        </w:rPr>
        <w:t>[Note for designer: copy the following sentence to repeat it in the middle of the text –like featured sentence- with typography smaller than title of interview but bigger than normal text. ]</w:t>
      </w:r>
    </w:p>
    <w:p w14:paraId="292ED83B" w14:textId="77777777" w:rsidR="005D7BBD" w:rsidRDefault="005D7BBD" w:rsidP="005D7BBD">
      <w:pPr>
        <w:rPr>
          <w:ins w:id="210" w:author="Usuario de Microsoft Office" w:date="2019-10-15T23:45:00Z"/>
          <w:rFonts w:ascii="Palatino Linotype" w:eastAsia="Times New Roman" w:hAnsi="Palatino Linotype" w:cs="Arial"/>
        </w:rPr>
      </w:pPr>
      <w:r w:rsidRPr="007A0E07">
        <w:rPr>
          <w:rFonts w:ascii="Palatino Linotype" w:eastAsia="Times New Roman" w:hAnsi="Palatino Linotype" w:cs="Arial"/>
        </w:rPr>
        <w:t xml:space="preserve">I am pessimist, I think we go towards a world with well-informed people, those with money to pay quality information, and people who depend on social media to be informed. </w:t>
      </w:r>
    </w:p>
    <w:p w14:paraId="0037EA66" w14:textId="77777777" w:rsidR="00B7474D" w:rsidRDefault="00B7474D" w:rsidP="005D7BBD">
      <w:pPr>
        <w:rPr>
          <w:ins w:id="211" w:author="Usuario de Microsoft Office" w:date="2019-10-15T23:45:00Z"/>
          <w:rFonts w:ascii="Palatino Linotype" w:eastAsia="Times New Roman" w:hAnsi="Palatino Linotype" w:cs="Arial"/>
        </w:rPr>
      </w:pPr>
    </w:p>
    <w:p w14:paraId="27B81DEC" w14:textId="77777777" w:rsidR="00B7474D" w:rsidRPr="007A0E07" w:rsidRDefault="00B7474D" w:rsidP="00B7474D">
      <w:pPr>
        <w:rPr>
          <w:rFonts w:ascii="Palatino Linotype" w:eastAsia="Times New Roman" w:hAnsi="Palatino Linotype" w:cs="Arial"/>
        </w:rPr>
      </w:pPr>
      <w:r w:rsidRPr="007A0E07">
        <w:rPr>
          <w:rFonts w:ascii="Palatino Linotype" w:eastAsia="Times New Roman" w:hAnsi="Palatino Linotype" w:cs="Arial"/>
        </w:rPr>
        <w:t>The articles I publish must go through three different types of editors, and th</w:t>
      </w:r>
      <w:r>
        <w:rPr>
          <w:rFonts w:ascii="Palatino Linotype" w:eastAsia="Times New Roman" w:hAnsi="Palatino Linotype" w:cs="Arial"/>
        </w:rPr>
        <w:t>e</w:t>
      </w:r>
      <w:r w:rsidRPr="007A0E07">
        <w:rPr>
          <w:rFonts w:ascii="Palatino Linotype" w:eastAsia="Times New Roman" w:hAnsi="Palatino Linotype" w:cs="Arial"/>
        </w:rPr>
        <w:t>s</w:t>
      </w:r>
      <w:r>
        <w:rPr>
          <w:rFonts w:ascii="Palatino Linotype" w:eastAsia="Times New Roman" w:hAnsi="Palatino Linotype" w:cs="Arial"/>
        </w:rPr>
        <w:t>e</w:t>
      </w:r>
      <w:r w:rsidRPr="007A0E07">
        <w:rPr>
          <w:rFonts w:ascii="Palatino Linotype" w:eastAsia="Times New Roman" w:hAnsi="Palatino Linotype" w:cs="Arial"/>
        </w:rPr>
        <w:t xml:space="preserve"> articles have to compete in the same scenario </w:t>
      </w:r>
      <w:r>
        <w:rPr>
          <w:rFonts w:ascii="Palatino Linotype" w:eastAsia="Times New Roman" w:hAnsi="Palatino Linotype" w:cs="Arial"/>
        </w:rPr>
        <w:t>as</w:t>
      </w:r>
      <w:r w:rsidRPr="007A0E07">
        <w:rPr>
          <w:rFonts w:ascii="Palatino Linotype" w:eastAsia="Times New Roman" w:hAnsi="Palatino Linotype" w:cs="Arial"/>
        </w:rPr>
        <w:t xml:space="preserve"> videos with relatives going to the gym, a nutritionist blogger or a video saying that kale salad is good </w:t>
      </w:r>
      <w:r>
        <w:rPr>
          <w:rFonts w:ascii="Palatino Linotype" w:eastAsia="Times New Roman" w:hAnsi="Palatino Linotype" w:cs="Arial"/>
        </w:rPr>
        <w:t>to</w:t>
      </w:r>
      <w:r w:rsidRPr="007A0E07">
        <w:rPr>
          <w:rFonts w:ascii="Palatino Linotype" w:eastAsia="Times New Roman" w:hAnsi="Palatino Linotype" w:cs="Arial"/>
        </w:rPr>
        <w:t xml:space="preserve"> fight against cancer. </w:t>
      </w:r>
      <w:r>
        <w:rPr>
          <w:rFonts w:ascii="Palatino Linotype" w:eastAsia="Times New Roman" w:hAnsi="Palatino Linotype" w:cs="Arial"/>
        </w:rPr>
        <w:t>T</w:t>
      </w:r>
      <w:r w:rsidRPr="007A0E07">
        <w:rPr>
          <w:rFonts w:ascii="Palatino Linotype" w:eastAsia="Times New Roman" w:hAnsi="Palatino Linotype" w:cs="Arial"/>
        </w:rPr>
        <w:t xml:space="preserve">he problem in this landscape is our consumption of social media is more emotional than rational: if I want to believe kale salad is good for cancer I will believe it. </w:t>
      </w:r>
    </w:p>
    <w:p w14:paraId="7C280E43" w14:textId="77777777" w:rsidR="00B7474D" w:rsidRPr="007A0E07" w:rsidRDefault="00B7474D" w:rsidP="005D7BBD">
      <w:pPr>
        <w:rPr>
          <w:rFonts w:ascii="Palatino Linotype" w:eastAsia="Times New Roman" w:hAnsi="Palatino Linotype" w:cs="Arial"/>
        </w:rPr>
      </w:pPr>
    </w:p>
    <w:p w14:paraId="052A2980" w14:textId="77777777" w:rsidR="005D7BBD" w:rsidRPr="007A0E07" w:rsidRDefault="005D7BBD" w:rsidP="005D7BBD">
      <w:pPr>
        <w:ind w:firstLine="567"/>
        <w:rPr>
          <w:rFonts w:ascii="Palatino Linotype" w:eastAsia="Times New Roman" w:hAnsi="Palatino Linotype" w:cs="Arial"/>
        </w:rPr>
      </w:pPr>
    </w:p>
    <w:p w14:paraId="3D86D3B7" w14:textId="77777777" w:rsidR="005D7BBD" w:rsidRPr="007A0E07" w:rsidRDefault="005D7BBD" w:rsidP="005D7BBD">
      <w:pPr>
        <w:jc w:val="both"/>
        <w:rPr>
          <w:rFonts w:ascii="Palatino Linotype" w:hAnsi="Palatino Linotype"/>
          <w:b/>
          <w:color w:val="000000" w:themeColor="text1"/>
          <w:sz w:val="28"/>
          <w:szCs w:val="28"/>
        </w:rPr>
      </w:pPr>
    </w:p>
    <w:p w14:paraId="7874E081" w14:textId="77777777" w:rsidR="005D7BBD" w:rsidRPr="007A0E07" w:rsidRDefault="005D7BBD" w:rsidP="005D7BBD">
      <w:pPr>
        <w:jc w:val="both"/>
        <w:rPr>
          <w:rFonts w:ascii="Palatino Linotype" w:hAnsi="Palatino Linotype"/>
          <w:b/>
          <w:color w:val="000000" w:themeColor="text1"/>
          <w:sz w:val="28"/>
          <w:szCs w:val="28"/>
        </w:rPr>
      </w:pPr>
    </w:p>
    <w:p w14:paraId="36D5AA94" w14:textId="77777777" w:rsidR="005D7BBD" w:rsidRPr="007A0E07" w:rsidRDefault="005D7BBD" w:rsidP="005D7BBD">
      <w:pPr>
        <w:jc w:val="center"/>
        <w:rPr>
          <w:rFonts w:ascii="Palatino Linotype" w:hAnsi="Palatino Linotype"/>
          <w:color w:val="000000" w:themeColor="text1"/>
          <w:sz w:val="32"/>
          <w:szCs w:val="32"/>
        </w:rPr>
      </w:pPr>
      <w:r w:rsidRPr="00FC3AE2">
        <w:rPr>
          <w:rFonts w:ascii="Palatino Linotype" w:hAnsi="Palatino Linotype"/>
          <w:noProof/>
          <w:color w:val="000000" w:themeColor="text1"/>
          <w:sz w:val="32"/>
          <w:szCs w:val="32"/>
          <w:lang w:val="es-ES_tradnl"/>
        </w:rPr>
        <w:drawing>
          <wp:inline distT="0" distB="0" distL="0" distR="0" wp14:anchorId="4E778CCA" wp14:editId="5B610BDB">
            <wp:extent cx="1461600" cy="1461600"/>
            <wp:effectExtent l="0" t="0" r="12065" b="12065"/>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NmrfoEoW_200x200.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461600" cy="1461600"/>
                    </a:xfrm>
                    <a:prstGeom prst="rect">
                      <a:avLst/>
                    </a:prstGeom>
                  </pic:spPr>
                </pic:pic>
              </a:graphicData>
            </a:graphic>
          </wp:inline>
        </w:drawing>
      </w:r>
    </w:p>
    <w:p w14:paraId="3DFDB107" w14:textId="77777777" w:rsidR="005D7BBD" w:rsidRPr="007A0E07" w:rsidRDefault="005D7BBD" w:rsidP="00396BD3">
      <w:pPr>
        <w:jc w:val="center"/>
        <w:outlineLvl w:val="0"/>
        <w:rPr>
          <w:rFonts w:ascii="Palatino Linotype" w:hAnsi="Palatino Linotype"/>
          <w:b/>
          <w:i/>
          <w:color w:val="000000" w:themeColor="text1"/>
          <w:sz w:val="32"/>
          <w:szCs w:val="32"/>
        </w:rPr>
      </w:pPr>
      <w:r w:rsidRPr="007A0E07">
        <w:rPr>
          <w:rFonts w:ascii="Palatino Linotype" w:hAnsi="Palatino Linotype"/>
          <w:b/>
          <w:i/>
          <w:color w:val="000000" w:themeColor="text1"/>
          <w:sz w:val="32"/>
          <w:szCs w:val="32"/>
        </w:rPr>
        <w:t>Matthew Bennett</w:t>
      </w:r>
    </w:p>
    <w:p w14:paraId="487D3B66" w14:textId="77777777" w:rsidR="005D7BBD" w:rsidRPr="007A0E07" w:rsidRDefault="005D7BBD" w:rsidP="005D7BBD">
      <w:pPr>
        <w:jc w:val="center"/>
        <w:rPr>
          <w:rFonts w:ascii="Palatino Linotype" w:hAnsi="Palatino Linotype"/>
          <w:i/>
          <w:color w:val="000000" w:themeColor="text1"/>
          <w:sz w:val="20"/>
          <w:szCs w:val="20"/>
        </w:rPr>
      </w:pPr>
      <w:r w:rsidRPr="007A0E07">
        <w:rPr>
          <w:rFonts w:ascii="Palatino Linotype" w:hAnsi="Palatino Linotype"/>
          <w:i/>
          <w:color w:val="000000" w:themeColor="text1"/>
          <w:sz w:val="20"/>
          <w:szCs w:val="20"/>
        </w:rPr>
        <w:t>Journalist. The Spain Report - @matthewbennett</w:t>
      </w:r>
    </w:p>
    <w:p w14:paraId="075C9A70" w14:textId="77777777" w:rsidR="005D7BBD" w:rsidRPr="007A0E07" w:rsidRDefault="005D7BBD" w:rsidP="005D7BBD">
      <w:pPr>
        <w:jc w:val="center"/>
        <w:rPr>
          <w:rFonts w:ascii="Palatino Linotype" w:hAnsi="Palatino Linotype"/>
          <w:i/>
          <w:color w:val="000000" w:themeColor="text1"/>
        </w:rPr>
      </w:pPr>
    </w:p>
    <w:p w14:paraId="069D8120" w14:textId="77777777" w:rsidR="005D7BBD" w:rsidRPr="007A0E07" w:rsidRDefault="005D7BBD" w:rsidP="005D7BBD">
      <w:pPr>
        <w:ind w:firstLine="567"/>
        <w:jc w:val="center"/>
        <w:rPr>
          <w:rFonts w:ascii="Palatino Linotype" w:eastAsia="Times New Roman" w:hAnsi="Palatino Linotype" w:cs="Arial"/>
          <w:b/>
          <w:i/>
          <w:sz w:val="32"/>
          <w:szCs w:val="32"/>
          <w:shd w:val="clear" w:color="auto" w:fill="FFFFFF"/>
        </w:rPr>
      </w:pPr>
      <w:r w:rsidRPr="007A0E07">
        <w:rPr>
          <w:rFonts w:ascii="Palatino Linotype" w:eastAsia="Times New Roman" w:hAnsi="Palatino Linotype" w:cs="Arial"/>
          <w:b/>
          <w:i/>
          <w:sz w:val="32"/>
          <w:szCs w:val="32"/>
          <w:shd w:val="clear" w:color="auto" w:fill="FFFFFF"/>
        </w:rPr>
        <w:t>“WhatsApp allows me a bigger and more direct way of contact</w:t>
      </w:r>
      <w:r>
        <w:rPr>
          <w:rFonts w:ascii="Palatino Linotype" w:eastAsia="Times New Roman" w:hAnsi="Palatino Linotype" w:cs="Arial"/>
          <w:b/>
          <w:i/>
          <w:sz w:val="32"/>
          <w:szCs w:val="32"/>
          <w:shd w:val="clear" w:color="auto" w:fill="FFFFFF"/>
        </w:rPr>
        <w:t>ing</w:t>
      </w:r>
      <w:r w:rsidRPr="007A0E07">
        <w:rPr>
          <w:rFonts w:ascii="Palatino Linotype" w:eastAsia="Times New Roman" w:hAnsi="Palatino Linotype" w:cs="Arial"/>
          <w:b/>
          <w:i/>
          <w:sz w:val="32"/>
          <w:szCs w:val="32"/>
          <w:shd w:val="clear" w:color="auto" w:fill="FFFFFF"/>
        </w:rPr>
        <w:t xml:space="preserve"> some of my subscribers”</w:t>
      </w:r>
    </w:p>
    <w:p w14:paraId="636F5235" w14:textId="77777777" w:rsidR="005D7BBD" w:rsidRPr="007A0E07" w:rsidRDefault="005D7BBD" w:rsidP="005D7BBD">
      <w:pPr>
        <w:jc w:val="both"/>
        <w:rPr>
          <w:rFonts w:ascii="Palatino Linotype" w:hAnsi="Palatino Linotype"/>
          <w:color w:val="000000" w:themeColor="text1"/>
        </w:rPr>
      </w:pPr>
    </w:p>
    <w:p w14:paraId="40B1B430" w14:textId="77777777" w:rsidR="005D7BBD" w:rsidRPr="007A0E07" w:rsidRDefault="005D7BBD" w:rsidP="005D7BBD">
      <w:pPr>
        <w:jc w:val="both"/>
        <w:rPr>
          <w:rFonts w:ascii="Palatino Linotype" w:hAnsi="Palatino Linotype"/>
          <w:color w:val="000000" w:themeColor="text1"/>
        </w:rPr>
      </w:pPr>
    </w:p>
    <w:p w14:paraId="7C5A75B8" w14:textId="77777777" w:rsidR="005D7BBD" w:rsidRPr="007A0E07" w:rsidRDefault="005D7BBD" w:rsidP="00864536">
      <w:pPr>
        <w:rPr>
          <w:rFonts w:ascii="Palatino Linotype" w:hAnsi="Palatino Linotype"/>
          <w:color w:val="000000" w:themeColor="text1"/>
        </w:rPr>
      </w:pPr>
      <w:r w:rsidRPr="007A0E07">
        <w:rPr>
          <w:rFonts w:ascii="Palatino Linotype" w:hAnsi="Palatino Linotype"/>
          <w:color w:val="000000" w:themeColor="text1"/>
        </w:rPr>
        <w:t>The balance is positive. WhatsApp is something wanted for some of my subscribers. It allows me a bigger and more direct way of contact</w:t>
      </w:r>
      <w:r>
        <w:rPr>
          <w:rFonts w:ascii="Palatino Linotype" w:hAnsi="Palatino Linotype"/>
          <w:color w:val="000000" w:themeColor="text1"/>
        </w:rPr>
        <w:t>ing</w:t>
      </w:r>
      <w:r w:rsidRPr="007A0E07">
        <w:rPr>
          <w:rFonts w:ascii="Palatino Linotype" w:hAnsi="Palatino Linotype"/>
          <w:color w:val="000000" w:themeColor="text1"/>
        </w:rPr>
        <w:t xml:space="preserve"> them. </w:t>
      </w:r>
    </w:p>
    <w:p w14:paraId="3562FD58" w14:textId="77777777" w:rsidR="005D7BBD" w:rsidRDefault="005D7BBD" w:rsidP="00864536">
      <w:pPr>
        <w:rPr>
          <w:rFonts w:ascii="Palatino Linotype" w:hAnsi="Palatino Linotype"/>
          <w:color w:val="000000" w:themeColor="text1"/>
        </w:rPr>
      </w:pPr>
    </w:p>
    <w:p w14:paraId="62F61269" w14:textId="390B8E25" w:rsidR="00B03F3E" w:rsidRPr="00B03F3E" w:rsidRDefault="00B03F3E" w:rsidP="00864536">
      <w:pPr>
        <w:rPr>
          <w:rFonts w:ascii="Palatino Linotype" w:hAnsi="Palatino Linotype"/>
          <w:b/>
          <w:color w:val="000000" w:themeColor="text1"/>
          <w:rPrChange w:id="212" w:author="Usuario de Microsoft Office" w:date="2019-10-16T00:04:00Z">
            <w:rPr>
              <w:rFonts w:ascii="Palatino Linotype" w:hAnsi="Palatino Linotype"/>
              <w:color w:val="000000" w:themeColor="text1"/>
            </w:rPr>
          </w:rPrChange>
        </w:rPr>
      </w:pPr>
      <w:r w:rsidRPr="00B03F3E">
        <w:rPr>
          <w:rFonts w:ascii="Palatino Linotype" w:hAnsi="Palatino Linotype"/>
          <w:b/>
          <w:color w:val="000000" w:themeColor="text1"/>
          <w:rPrChange w:id="213" w:author="Usuario de Microsoft Office" w:date="2019-10-16T00:04:00Z">
            <w:rPr>
              <w:rFonts w:ascii="Palatino Linotype" w:hAnsi="Palatino Linotype"/>
              <w:color w:val="000000" w:themeColor="text1"/>
            </w:rPr>
          </w:rPrChange>
        </w:rPr>
        <w:t>CONVERSATION</w:t>
      </w:r>
    </w:p>
    <w:p w14:paraId="319DE938" w14:textId="77777777" w:rsidR="005D7BBD" w:rsidRPr="007A0E07" w:rsidRDefault="005D7BBD" w:rsidP="00864536">
      <w:pPr>
        <w:rPr>
          <w:rFonts w:ascii="Palatino Linotype" w:hAnsi="Palatino Linotype"/>
          <w:color w:val="000000" w:themeColor="text1"/>
        </w:rPr>
      </w:pPr>
      <w:r w:rsidRPr="007A0E07">
        <w:rPr>
          <w:rFonts w:ascii="Palatino Linotype" w:hAnsi="Palatino Linotype"/>
          <w:color w:val="000000" w:themeColor="text1"/>
        </w:rPr>
        <w:t xml:space="preserve">I have normal conversations with my readers </w:t>
      </w:r>
      <w:r>
        <w:rPr>
          <w:rFonts w:ascii="Palatino Linotype" w:hAnsi="Palatino Linotype"/>
          <w:color w:val="000000" w:themeColor="text1"/>
        </w:rPr>
        <w:t>on</w:t>
      </w:r>
      <w:r w:rsidRPr="007A0E07">
        <w:rPr>
          <w:rFonts w:ascii="Palatino Linotype" w:hAnsi="Palatino Linotype"/>
          <w:color w:val="000000" w:themeColor="text1"/>
        </w:rPr>
        <w:t xml:space="preserve"> WhatsApp. I send the same news to all the members </w:t>
      </w:r>
      <w:r>
        <w:rPr>
          <w:rFonts w:ascii="Palatino Linotype" w:hAnsi="Palatino Linotype"/>
          <w:color w:val="000000" w:themeColor="text1"/>
        </w:rPr>
        <w:t>in</w:t>
      </w:r>
      <w:r w:rsidRPr="007A0E07">
        <w:rPr>
          <w:rFonts w:ascii="Palatino Linotype" w:hAnsi="Palatino Linotype"/>
          <w:color w:val="000000" w:themeColor="text1"/>
        </w:rPr>
        <w:t xml:space="preserve"> my list, but the conversations, the answers, are private. </w:t>
      </w:r>
      <w:r w:rsidRPr="007A0E07">
        <w:rPr>
          <w:rFonts w:ascii="Palatino Linotype" w:eastAsia="Times New Roman" w:hAnsi="Palatino Linotype" w:cs="Arial"/>
        </w:rPr>
        <w:t xml:space="preserve">WhatsApp is a channel, a tool. It can be full of good information and useful conversations, or full of lies and propaganda. The dangerous part of WhatsApp is that it is not public. If you are not in that group you </w:t>
      </w:r>
      <w:r>
        <w:rPr>
          <w:rFonts w:ascii="Palatino Linotype" w:eastAsia="Times New Roman" w:hAnsi="Palatino Linotype" w:cs="Arial"/>
        </w:rPr>
        <w:t>miss out on information</w:t>
      </w:r>
      <w:r w:rsidRPr="007A0E07">
        <w:rPr>
          <w:rFonts w:ascii="Palatino Linotype" w:eastAsia="Times New Roman" w:hAnsi="Palatino Linotype" w:cs="Arial"/>
        </w:rPr>
        <w:t xml:space="preserve">. </w:t>
      </w:r>
    </w:p>
    <w:p w14:paraId="1208D16E" w14:textId="77777777" w:rsidR="005D7BBD" w:rsidRDefault="005D7BBD" w:rsidP="005D7BBD">
      <w:pPr>
        <w:ind w:firstLine="567"/>
        <w:rPr>
          <w:rFonts w:ascii="Palatino Linotype" w:eastAsia="Times New Roman" w:hAnsi="Palatino Linotype" w:cs="Arial"/>
        </w:rPr>
      </w:pPr>
    </w:p>
    <w:p w14:paraId="63C98823" w14:textId="77777777" w:rsidR="00E42D81" w:rsidRPr="007A0E07" w:rsidRDefault="00E42D81" w:rsidP="00E42D81">
      <w:pPr>
        <w:rPr>
          <w:rFonts w:ascii="Palatino Linotype" w:eastAsia="Times New Roman" w:hAnsi="Palatino Linotype" w:cs="Arial"/>
          <w:b/>
          <w:color w:val="FF0000"/>
        </w:rPr>
      </w:pPr>
      <w:r w:rsidRPr="007A0E07">
        <w:rPr>
          <w:rFonts w:ascii="Palatino Linotype" w:eastAsia="Times New Roman" w:hAnsi="Palatino Linotype" w:cs="Arial"/>
          <w:b/>
          <w:color w:val="FF0000"/>
        </w:rPr>
        <w:t>[Note for designer: copy the following sentence to repeat it in the middle of the text –like featured sentence- with typography smaller than title of interview but bigger than normal text. ]</w:t>
      </w:r>
    </w:p>
    <w:p w14:paraId="75893DCF" w14:textId="77777777" w:rsidR="00E42D81" w:rsidRPr="007A0E07" w:rsidRDefault="00E42D81" w:rsidP="005D7BBD">
      <w:pPr>
        <w:ind w:firstLine="567"/>
        <w:rPr>
          <w:rFonts w:ascii="Palatino Linotype" w:eastAsia="Times New Roman" w:hAnsi="Palatino Linotype" w:cs="Arial"/>
        </w:rPr>
      </w:pPr>
    </w:p>
    <w:p w14:paraId="626997B0" w14:textId="77777777" w:rsidR="005D7BBD" w:rsidRPr="007A0E07" w:rsidRDefault="005D7BBD" w:rsidP="005D7BBD">
      <w:pPr>
        <w:rPr>
          <w:rFonts w:ascii="Palatino Linotype" w:eastAsia="Times New Roman" w:hAnsi="Palatino Linotype" w:cs="Arial"/>
        </w:rPr>
      </w:pPr>
      <w:r w:rsidRPr="007A0E07">
        <w:rPr>
          <w:rFonts w:ascii="Palatino Linotype" w:eastAsia="Times New Roman" w:hAnsi="Palatino Linotype" w:cs="Arial"/>
        </w:rPr>
        <w:t xml:space="preserve">The [WhatsApp] group of our beer mates, the group of parents </w:t>
      </w:r>
      <w:r>
        <w:rPr>
          <w:rFonts w:ascii="Palatino Linotype" w:eastAsia="Times New Roman" w:hAnsi="Palatino Linotype" w:cs="Arial"/>
        </w:rPr>
        <w:t>at</w:t>
      </w:r>
      <w:r w:rsidRPr="007A0E07">
        <w:rPr>
          <w:rFonts w:ascii="Palatino Linotype" w:eastAsia="Times New Roman" w:hAnsi="Palatino Linotype" w:cs="Arial"/>
        </w:rPr>
        <w:t xml:space="preserve"> the daycare or the messages related with the issue of Catalonia in Spain… we are influenced by all kind</w:t>
      </w:r>
      <w:r>
        <w:rPr>
          <w:rFonts w:ascii="Palatino Linotype" w:eastAsia="Times New Roman" w:hAnsi="Palatino Linotype" w:cs="Arial"/>
        </w:rPr>
        <w:t>s</w:t>
      </w:r>
      <w:r w:rsidRPr="007A0E07">
        <w:rPr>
          <w:rFonts w:ascii="Palatino Linotype" w:eastAsia="Times New Roman" w:hAnsi="Palatino Linotype" w:cs="Arial"/>
        </w:rPr>
        <w:t xml:space="preserve"> of groups.” </w:t>
      </w:r>
    </w:p>
    <w:p w14:paraId="6C2952D5" w14:textId="77777777" w:rsidR="00B03F3E" w:rsidRDefault="00B03F3E">
      <w:pPr>
        <w:rPr>
          <w:rFonts w:ascii="Palatino Linotype" w:eastAsia="Times New Roman" w:hAnsi="Palatino Linotype" w:cs="Arial"/>
        </w:rPr>
        <w:pPrChange w:id="214" w:author="Usuario de Microsoft Office" w:date="2019-10-16T00:04:00Z">
          <w:pPr>
            <w:ind w:firstLine="567"/>
          </w:pPr>
        </w:pPrChange>
      </w:pPr>
    </w:p>
    <w:p w14:paraId="085BA34D" w14:textId="3E94866E" w:rsidR="00B03F3E" w:rsidRPr="00B03F3E" w:rsidRDefault="00B03F3E">
      <w:pPr>
        <w:rPr>
          <w:rFonts w:ascii="Palatino Linotype" w:eastAsia="Times New Roman" w:hAnsi="Palatino Linotype" w:cs="Arial"/>
          <w:b/>
          <w:rPrChange w:id="215" w:author="Usuario de Microsoft Office" w:date="2019-10-16T00:04:00Z">
            <w:rPr>
              <w:rFonts w:ascii="Palatino Linotype" w:eastAsia="Times New Roman" w:hAnsi="Palatino Linotype" w:cs="Arial"/>
            </w:rPr>
          </w:rPrChange>
        </w:rPr>
        <w:pPrChange w:id="216" w:author="Usuario de Microsoft Office" w:date="2019-10-16T00:04:00Z">
          <w:pPr>
            <w:ind w:firstLine="567"/>
          </w:pPr>
        </w:pPrChange>
      </w:pPr>
      <w:r w:rsidRPr="00B03F3E">
        <w:rPr>
          <w:rFonts w:ascii="Palatino Linotype" w:eastAsia="Times New Roman" w:hAnsi="Palatino Linotype" w:cs="Arial"/>
          <w:b/>
          <w:rPrChange w:id="217" w:author="Usuario de Microsoft Office" w:date="2019-10-16T00:04:00Z">
            <w:rPr>
              <w:rFonts w:ascii="Palatino Linotype" w:eastAsia="Times New Roman" w:hAnsi="Palatino Linotype" w:cs="Arial"/>
            </w:rPr>
          </w:rPrChange>
        </w:rPr>
        <w:t>MICRO-MORALITIES</w:t>
      </w:r>
    </w:p>
    <w:p w14:paraId="2F764E9E" w14:textId="77777777" w:rsidR="005D7BBD" w:rsidRPr="007A0E07" w:rsidRDefault="005D7BBD" w:rsidP="005D7BBD">
      <w:pPr>
        <w:rPr>
          <w:rFonts w:ascii="Palatino Linotype" w:eastAsia="Times New Roman" w:hAnsi="Palatino Linotype" w:cs="Arial"/>
        </w:rPr>
      </w:pPr>
      <w:r w:rsidRPr="007A0E07">
        <w:rPr>
          <w:rFonts w:ascii="Palatino Linotype" w:eastAsia="Times New Roman" w:hAnsi="Palatino Linotype" w:cs="Arial"/>
        </w:rPr>
        <w:t xml:space="preserve">I call this </w:t>
      </w:r>
      <w:r w:rsidRPr="007A0E07">
        <w:rPr>
          <w:rFonts w:ascii="Palatino Linotype" w:eastAsia="Times New Roman" w:hAnsi="Palatino Linotype" w:cs="Arial"/>
          <w:i/>
        </w:rPr>
        <w:t>micro-moralities</w:t>
      </w:r>
      <w:r w:rsidRPr="007A0E07">
        <w:rPr>
          <w:rFonts w:ascii="Palatino Linotype" w:eastAsia="Times New Roman" w:hAnsi="Palatino Linotype" w:cs="Arial"/>
        </w:rPr>
        <w:t xml:space="preserve">. You are influenced by the communication dynamics and rules set by every single group </w:t>
      </w:r>
      <w:r>
        <w:rPr>
          <w:rFonts w:ascii="Palatino Linotype" w:eastAsia="Times New Roman" w:hAnsi="Palatino Linotype" w:cs="Arial"/>
        </w:rPr>
        <w:t>o</w:t>
      </w:r>
      <w:r w:rsidRPr="007A0E07">
        <w:rPr>
          <w:rFonts w:ascii="Palatino Linotype" w:eastAsia="Times New Roman" w:hAnsi="Palatino Linotype" w:cs="Arial"/>
        </w:rPr>
        <w:t xml:space="preserve">n WhatsApp. </w:t>
      </w:r>
    </w:p>
    <w:p w14:paraId="68B2DAB0" w14:textId="77777777" w:rsidR="005D7BBD" w:rsidRPr="007A0E07" w:rsidRDefault="005D7BBD" w:rsidP="005D7BBD">
      <w:pPr>
        <w:rPr>
          <w:rFonts w:ascii="Palatino Linotype" w:eastAsia="Times New Roman" w:hAnsi="Palatino Linotype" w:cs="Arial"/>
        </w:rPr>
      </w:pPr>
    </w:p>
    <w:p w14:paraId="307C833B" w14:textId="77777777" w:rsidR="005D7BBD" w:rsidRPr="007A0E07" w:rsidRDefault="005D7BBD" w:rsidP="005D7BBD">
      <w:pPr>
        <w:rPr>
          <w:rFonts w:ascii="Palatino Linotype" w:eastAsia="Times New Roman" w:hAnsi="Palatino Linotype" w:cs="Arial"/>
        </w:rPr>
      </w:pPr>
      <w:r>
        <w:rPr>
          <w:rFonts w:ascii="Palatino Linotype" w:eastAsia="Times New Roman" w:hAnsi="Palatino Linotype" w:cs="Arial"/>
        </w:rPr>
        <w:lastRenderedPageBreak/>
        <w:t>T</w:t>
      </w:r>
      <w:r w:rsidRPr="007A0E07">
        <w:rPr>
          <w:rFonts w:ascii="Palatino Linotype" w:eastAsia="Times New Roman" w:hAnsi="Palatino Linotype" w:cs="Arial"/>
        </w:rPr>
        <w:t>his can be problematic and dangerous. We have no clue about these processes because they are private. Maybe the dissemination of fake news is easier because you receiv</w:t>
      </w:r>
      <w:r>
        <w:rPr>
          <w:rFonts w:ascii="Palatino Linotype" w:eastAsia="Times New Roman" w:hAnsi="Palatino Linotype" w:cs="Arial"/>
        </w:rPr>
        <w:t>e</w:t>
      </w:r>
      <w:r w:rsidRPr="007A0E07">
        <w:rPr>
          <w:rFonts w:ascii="Palatino Linotype" w:eastAsia="Times New Roman" w:hAnsi="Palatino Linotype" w:cs="Arial"/>
        </w:rPr>
        <w:t xml:space="preserve"> the information from trust</w:t>
      </w:r>
      <w:r>
        <w:rPr>
          <w:rFonts w:ascii="Palatino Linotype" w:eastAsia="Times New Roman" w:hAnsi="Palatino Linotype" w:cs="Arial"/>
        </w:rPr>
        <w:t>ed</w:t>
      </w:r>
      <w:r w:rsidRPr="007A0E07">
        <w:rPr>
          <w:rFonts w:ascii="Palatino Linotype" w:eastAsia="Times New Roman" w:hAnsi="Palatino Linotype" w:cs="Arial"/>
        </w:rPr>
        <w:t xml:space="preserve"> friends and, if </w:t>
      </w:r>
      <w:r>
        <w:rPr>
          <w:rFonts w:ascii="Palatino Linotype" w:eastAsia="Times New Roman" w:hAnsi="Palatino Linotype" w:cs="Arial"/>
        </w:rPr>
        <w:t xml:space="preserve">you </w:t>
      </w:r>
      <w:r w:rsidRPr="007A0E07">
        <w:rPr>
          <w:rFonts w:ascii="Palatino Linotype" w:eastAsia="Times New Roman" w:hAnsi="Palatino Linotype" w:cs="Arial"/>
        </w:rPr>
        <w:t>do not know that it is false you are not going to look for a way of fact</w:t>
      </w:r>
      <w:r>
        <w:rPr>
          <w:rFonts w:ascii="Palatino Linotype" w:eastAsia="Times New Roman" w:hAnsi="Palatino Linotype" w:cs="Arial"/>
        </w:rPr>
        <w:t>-</w:t>
      </w:r>
      <w:r w:rsidRPr="007A0E07">
        <w:rPr>
          <w:rFonts w:ascii="Palatino Linotype" w:eastAsia="Times New Roman" w:hAnsi="Palatino Linotype" w:cs="Arial"/>
        </w:rPr>
        <w:t>che</w:t>
      </w:r>
      <w:r>
        <w:rPr>
          <w:rFonts w:ascii="Palatino Linotype" w:eastAsia="Times New Roman" w:hAnsi="Palatino Linotype" w:cs="Arial"/>
        </w:rPr>
        <w:t>c</w:t>
      </w:r>
      <w:r w:rsidRPr="007A0E07">
        <w:rPr>
          <w:rFonts w:ascii="Palatino Linotype" w:eastAsia="Times New Roman" w:hAnsi="Palatino Linotype" w:cs="Arial"/>
        </w:rPr>
        <w:t xml:space="preserve">king. </w:t>
      </w:r>
    </w:p>
    <w:p w14:paraId="33C33A7D" w14:textId="77777777" w:rsidR="005D7BBD" w:rsidRPr="007A0E07" w:rsidRDefault="005D7BBD" w:rsidP="005D7BBD">
      <w:pPr>
        <w:rPr>
          <w:rFonts w:ascii="Palatino Linotype" w:eastAsia="Times New Roman" w:hAnsi="Palatino Linotype" w:cs="Arial"/>
        </w:rPr>
      </w:pPr>
    </w:p>
    <w:p w14:paraId="63A78EE5" w14:textId="77777777" w:rsidR="005D7BBD" w:rsidRPr="007A0E07" w:rsidRDefault="005D7BBD" w:rsidP="005D7BBD">
      <w:pPr>
        <w:rPr>
          <w:rFonts w:ascii="Palatino Linotype" w:eastAsia="Times New Roman" w:hAnsi="Palatino Linotype" w:cs="Arial"/>
        </w:rPr>
      </w:pPr>
      <w:r w:rsidRPr="007A0E07">
        <w:rPr>
          <w:rFonts w:ascii="Palatino Linotype" w:eastAsia="Times New Roman" w:hAnsi="Palatino Linotype" w:cs="Arial"/>
        </w:rPr>
        <w:t>I have received fake news from very smart friends</w:t>
      </w:r>
      <w:r>
        <w:rPr>
          <w:rFonts w:ascii="Palatino Linotype" w:eastAsia="Times New Roman" w:hAnsi="Palatino Linotype" w:cs="Arial"/>
        </w:rPr>
        <w:t xml:space="preserve"> </w:t>
      </w:r>
      <w:r w:rsidRPr="007A0E07">
        <w:rPr>
          <w:rFonts w:ascii="Palatino Linotype" w:eastAsia="Times New Roman" w:hAnsi="Palatino Linotype" w:cs="Arial"/>
        </w:rPr>
        <w:t>so many times, and they are sharing crazy things because they are sure it is real.</w:t>
      </w:r>
    </w:p>
    <w:p w14:paraId="2E21DDF4" w14:textId="77777777" w:rsidR="005D7BBD" w:rsidRPr="007A0E07" w:rsidRDefault="005D7BBD" w:rsidP="005D7BBD">
      <w:pPr>
        <w:rPr>
          <w:rFonts w:ascii="Palatino Linotype" w:eastAsia="Times New Roman" w:hAnsi="Palatino Linotype" w:cs="Arial"/>
        </w:rPr>
      </w:pPr>
    </w:p>
    <w:p w14:paraId="644CAFA8" w14:textId="77777777" w:rsidR="005D7BBD" w:rsidRPr="007A0E07" w:rsidRDefault="005D7BBD" w:rsidP="005D7BBD">
      <w:pPr>
        <w:rPr>
          <w:rFonts w:ascii="Palatino Linotype" w:eastAsia="Times New Roman" w:hAnsi="Palatino Linotype" w:cs="Arial"/>
        </w:rPr>
      </w:pPr>
      <w:r w:rsidRPr="007A0E07">
        <w:rPr>
          <w:rFonts w:ascii="Palatino Linotype" w:eastAsia="Times New Roman" w:hAnsi="Palatino Linotype" w:cs="Arial"/>
        </w:rPr>
        <w:t xml:space="preserve">“My advice would be: publish less content and use it to have real conversations with the most engaged users. That works for me.” </w:t>
      </w:r>
    </w:p>
    <w:p w14:paraId="6CFBADF3" w14:textId="77777777" w:rsidR="005D7BBD" w:rsidRPr="007A0E07" w:rsidRDefault="005D7BBD" w:rsidP="005D7BBD">
      <w:pPr>
        <w:rPr>
          <w:rFonts w:ascii="Palatino Linotype" w:eastAsia="Times New Roman" w:hAnsi="Palatino Linotype" w:cs="Arial"/>
        </w:rPr>
      </w:pPr>
    </w:p>
    <w:p w14:paraId="0E4D2F07" w14:textId="77777777" w:rsidR="005D7BBD" w:rsidRPr="007A0E07" w:rsidRDefault="005D7BBD" w:rsidP="005D7BBD">
      <w:pPr>
        <w:rPr>
          <w:rFonts w:ascii="Palatino Linotype" w:eastAsia="Times New Roman" w:hAnsi="Palatino Linotype" w:cs="Arial"/>
        </w:rPr>
      </w:pPr>
      <w:r w:rsidRPr="007A0E07">
        <w:rPr>
          <w:rFonts w:ascii="Palatino Linotype" w:eastAsia="Times New Roman" w:hAnsi="Palatino Linotype" w:cs="Arial"/>
        </w:rPr>
        <w:t>What</w:t>
      </w:r>
      <w:r>
        <w:rPr>
          <w:rFonts w:ascii="Palatino Linotype" w:eastAsia="Times New Roman" w:hAnsi="Palatino Linotype" w:cs="Arial"/>
        </w:rPr>
        <w:t>s</w:t>
      </w:r>
      <w:r w:rsidRPr="007A0E07">
        <w:rPr>
          <w:rFonts w:ascii="Palatino Linotype" w:eastAsia="Times New Roman" w:hAnsi="Palatino Linotype" w:cs="Arial"/>
        </w:rPr>
        <w:t>App does not have a</w:t>
      </w:r>
      <w:r>
        <w:rPr>
          <w:rFonts w:ascii="Palatino Linotype" w:eastAsia="Times New Roman" w:hAnsi="Palatino Linotype" w:cs="Arial"/>
        </w:rPr>
        <w:t>n</w:t>
      </w:r>
      <w:r w:rsidRPr="007A0E07">
        <w:rPr>
          <w:rFonts w:ascii="Palatino Linotype" w:eastAsia="Times New Roman" w:hAnsi="Palatino Linotype" w:cs="Arial"/>
        </w:rPr>
        <w:t xml:space="preserve"> API available for public use. This is better for having personal relationships but it makes the process of publishing content more complicated [in terms of journalistic work].</w:t>
      </w:r>
    </w:p>
    <w:p w14:paraId="4211DAD0" w14:textId="77777777" w:rsidR="005D7BBD" w:rsidRPr="007A0E07" w:rsidRDefault="005D7BBD" w:rsidP="005D7BBD">
      <w:pPr>
        <w:ind w:firstLine="567"/>
        <w:rPr>
          <w:rFonts w:ascii="Palatino Linotype" w:eastAsia="Times New Roman" w:hAnsi="Palatino Linotype" w:cs="Arial"/>
        </w:rPr>
      </w:pPr>
    </w:p>
    <w:p w14:paraId="42042B0A" w14:textId="77777777" w:rsidR="005D7BBD" w:rsidRPr="007A0E07" w:rsidRDefault="005D7BBD" w:rsidP="005D7BBD">
      <w:pPr>
        <w:ind w:firstLine="567"/>
        <w:rPr>
          <w:rFonts w:ascii="Palatino Linotype" w:eastAsia="Times New Roman" w:hAnsi="Palatino Linotype" w:cs="Arial"/>
        </w:rPr>
      </w:pPr>
    </w:p>
    <w:p w14:paraId="34F3F16E" w14:textId="77777777" w:rsidR="005D7BBD" w:rsidRPr="007A0E07" w:rsidRDefault="005D7BBD" w:rsidP="005D7BBD">
      <w:pPr>
        <w:ind w:firstLine="567"/>
        <w:rPr>
          <w:rFonts w:ascii="Palatino Linotype" w:eastAsia="Times New Roman" w:hAnsi="Palatino Linotype" w:cs="Arial"/>
        </w:rPr>
      </w:pPr>
    </w:p>
    <w:p w14:paraId="0D81D7CA" w14:textId="77777777" w:rsidR="005D7BBD" w:rsidRPr="007A0E07" w:rsidRDefault="005D7BBD" w:rsidP="005D7BBD">
      <w:pPr>
        <w:ind w:firstLine="567"/>
        <w:rPr>
          <w:rFonts w:ascii="Palatino Linotype" w:eastAsia="Times New Roman" w:hAnsi="Palatino Linotype" w:cs="Arial"/>
        </w:rPr>
      </w:pPr>
    </w:p>
    <w:p w14:paraId="49401728" w14:textId="77777777" w:rsidR="005D7BBD" w:rsidRPr="007A0E07" w:rsidRDefault="005D7BBD" w:rsidP="005D7BBD">
      <w:pPr>
        <w:ind w:firstLine="567"/>
        <w:rPr>
          <w:rFonts w:ascii="Palatino Linotype" w:eastAsia="Times New Roman" w:hAnsi="Palatino Linotype" w:cs="Arial"/>
        </w:rPr>
      </w:pPr>
    </w:p>
    <w:p w14:paraId="3AC52AE7" w14:textId="77777777" w:rsidR="005D7BBD" w:rsidRPr="007A0E07" w:rsidRDefault="005D7BBD" w:rsidP="005D7BBD">
      <w:pPr>
        <w:ind w:firstLine="567"/>
        <w:rPr>
          <w:rFonts w:ascii="Palatino Linotype" w:eastAsia="Times New Roman" w:hAnsi="Palatino Linotype" w:cs="Arial"/>
        </w:rPr>
      </w:pPr>
    </w:p>
    <w:p w14:paraId="390BC3CC" w14:textId="77777777" w:rsidR="005D7BBD" w:rsidRPr="007A0E07" w:rsidRDefault="005D7BBD" w:rsidP="005D7BBD">
      <w:pPr>
        <w:ind w:firstLine="567"/>
        <w:rPr>
          <w:rFonts w:ascii="Palatino Linotype" w:eastAsia="Times New Roman" w:hAnsi="Palatino Linotype" w:cs="Arial"/>
        </w:rPr>
      </w:pPr>
    </w:p>
    <w:p w14:paraId="136347D2" w14:textId="77777777" w:rsidR="005D7BBD" w:rsidRPr="007A0E07" w:rsidRDefault="005D7BBD" w:rsidP="005D7BBD">
      <w:pPr>
        <w:ind w:firstLine="567"/>
        <w:rPr>
          <w:rFonts w:ascii="Palatino Linotype" w:eastAsia="Times New Roman" w:hAnsi="Palatino Linotype" w:cs="Arial"/>
        </w:rPr>
      </w:pPr>
    </w:p>
    <w:p w14:paraId="62C70D8B" w14:textId="77777777" w:rsidR="005D7BBD" w:rsidRPr="007A0E07" w:rsidRDefault="005D7BBD" w:rsidP="005D7BBD">
      <w:pPr>
        <w:ind w:firstLine="567"/>
        <w:rPr>
          <w:rFonts w:ascii="Palatino Linotype" w:eastAsia="Times New Roman" w:hAnsi="Palatino Linotype" w:cs="Arial"/>
        </w:rPr>
      </w:pPr>
    </w:p>
    <w:p w14:paraId="095F6790" w14:textId="77777777" w:rsidR="005D7BBD" w:rsidRPr="007A0E07" w:rsidRDefault="005D7BBD" w:rsidP="005D7BBD">
      <w:pPr>
        <w:ind w:firstLine="567"/>
        <w:rPr>
          <w:rFonts w:ascii="Palatino Linotype" w:eastAsia="Times New Roman" w:hAnsi="Palatino Linotype" w:cs="Arial"/>
        </w:rPr>
      </w:pPr>
    </w:p>
    <w:p w14:paraId="2C14BF87" w14:textId="77777777" w:rsidR="005D7BBD" w:rsidRPr="007A0E07" w:rsidRDefault="005D7BBD" w:rsidP="005D7BBD">
      <w:pPr>
        <w:ind w:firstLine="567"/>
        <w:rPr>
          <w:rFonts w:ascii="Palatino Linotype" w:eastAsia="Times New Roman" w:hAnsi="Palatino Linotype" w:cs="Arial"/>
        </w:rPr>
      </w:pPr>
    </w:p>
    <w:p w14:paraId="33046B12" w14:textId="77777777" w:rsidR="005D7BBD" w:rsidRPr="007A0E07" w:rsidRDefault="005D7BBD" w:rsidP="005D7BBD">
      <w:pPr>
        <w:ind w:firstLine="567"/>
        <w:rPr>
          <w:rFonts w:ascii="Palatino Linotype" w:eastAsia="Times New Roman" w:hAnsi="Palatino Linotype" w:cs="Arial"/>
        </w:rPr>
      </w:pPr>
    </w:p>
    <w:p w14:paraId="4B8C60E3" w14:textId="77777777" w:rsidR="005D7BBD" w:rsidRPr="007A0E07" w:rsidRDefault="005D7BBD" w:rsidP="005D7BBD">
      <w:pPr>
        <w:ind w:firstLine="567"/>
        <w:rPr>
          <w:rFonts w:ascii="Palatino Linotype" w:eastAsia="Times New Roman" w:hAnsi="Palatino Linotype" w:cs="Arial"/>
        </w:rPr>
      </w:pPr>
    </w:p>
    <w:p w14:paraId="636DCC04" w14:textId="77777777" w:rsidR="005D7BBD" w:rsidRPr="007A0E07" w:rsidRDefault="005D7BBD" w:rsidP="005D7BBD">
      <w:pPr>
        <w:ind w:firstLine="567"/>
        <w:rPr>
          <w:rFonts w:ascii="Palatino Linotype" w:eastAsia="Times New Roman" w:hAnsi="Palatino Linotype" w:cs="Arial"/>
        </w:rPr>
      </w:pPr>
    </w:p>
    <w:p w14:paraId="06389058" w14:textId="77777777" w:rsidR="005D7BBD" w:rsidRPr="007A0E07" w:rsidRDefault="005D7BBD" w:rsidP="005D7BBD">
      <w:pPr>
        <w:ind w:firstLine="567"/>
        <w:rPr>
          <w:rFonts w:ascii="Palatino Linotype" w:eastAsia="Times New Roman" w:hAnsi="Palatino Linotype" w:cs="Arial"/>
        </w:rPr>
      </w:pPr>
    </w:p>
    <w:p w14:paraId="4306401C" w14:textId="77777777" w:rsidR="005D7BBD" w:rsidRPr="007A0E07" w:rsidRDefault="005D7BBD" w:rsidP="005D7BBD">
      <w:pPr>
        <w:ind w:firstLine="567"/>
        <w:rPr>
          <w:rFonts w:ascii="Palatino Linotype" w:eastAsia="Times New Roman" w:hAnsi="Palatino Linotype" w:cs="Arial"/>
        </w:rPr>
      </w:pPr>
    </w:p>
    <w:p w14:paraId="61D6383A" w14:textId="77777777" w:rsidR="005D7BBD" w:rsidRPr="007A0E07" w:rsidRDefault="005D7BBD" w:rsidP="005D7BBD">
      <w:pPr>
        <w:ind w:firstLine="567"/>
        <w:rPr>
          <w:rFonts w:ascii="Palatino Linotype" w:eastAsia="Times New Roman" w:hAnsi="Palatino Linotype" w:cs="Arial"/>
        </w:rPr>
      </w:pPr>
    </w:p>
    <w:p w14:paraId="723802E7" w14:textId="77777777" w:rsidR="005D7BBD" w:rsidRPr="007A0E07" w:rsidRDefault="005D7BBD" w:rsidP="005D7BBD">
      <w:pPr>
        <w:ind w:firstLine="567"/>
        <w:rPr>
          <w:rFonts w:ascii="Palatino Linotype" w:eastAsia="Times New Roman" w:hAnsi="Palatino Linotype" w:cs="Arial"/>
        </w:rPr>
      </w:pPr>
    </w:p>
    <w:p w14:paraId="69D43F18" w14:textId="77777777" w:rsidR="005D7BBD" w:rsidRPr="007A0E07" w:rsidRDefault="005D7BBD" w:rsidP="005D7BBD">
      <w:pPr>
        <w:ind w:firstLine="567"/>
        <w:rPr>
          <w:rFonts w:ascii="Palatino Linotype" w:eastAsia="Times New Roman" w:hAnsi="Palatino Linotype" w:cs="Arial"/>
        </w:rPr>
      </w:pPr>
    </w:p>
    <w:p w14:paraId="0E855A35" w14:textId="77777777" w:rsidR="005D7BBD" w:rsidRPr="007A0E07" w:rsidRDefault="005D7BBD" w:rsidP="005D7BBD">
      <w:pPr>
        <w:ind w:firstLine="567"/>
        <w:rPr>
          <w:rFonts w:ascii="Palatino Linotype" w:eastAsia="Times New Roman" w:hAnsi="Palatino Linotype" w:cs="Arial"/>
        </w:rPr>
      </w:pPr>
    </w:p>
    <w:p w14:paraId="2CE2589B" w14:textId="77777777" w:rsidR="005D7BBD" w:rsidRPr="007A0E07" w:rsidRDefault="005D7BBD" w:rsidP="005D7BBD">
      <w:pPr>
        <w:ind w:firstLine="567"/>
        <w:rPr>
          <w:rFonts w:ascii="Palatino Linotype" w:eastAsia="Times New Roman" w:hAnsi="Palatino Linotype" w:cs="Arial"/>
        </w:rPr>
      </w:pPr>
    </w:p>
    <w:p w14:paraId="026DF260" w14:textId="77777777" w:rsidR="005D7BBD" w:rsidRPr="007A0E07" w:rsidRDefault="005D7BBD" w:rsidP="005D7BBD">
      <w:pPr>
        <w:ind w:firstLine="567"/>
        <w:rPr>
          <w:rFonts w:ascii="Palatino Linotype" w:eastAsia="Times New Roman" w:hAnsi="Palatino Linotype" w:cs="Arial"/>
        </w:rPr>
      </w:pPr>
    </w:p>
    <w:p w14:paraId="4EF80BF7" w14:textId="77777777" w:rsidR="005D7BBD" w:rsidRPr="007A0E07" w:rsidRDefault="005D7BBD" w:rsidP="005D7BBD">
      <w:pPr>
        <w:ind w:firstLine="567"/>
        <w:rPr>
          <w:rFonts w:ascii="Palatino Linotype" w:eastAsia="Times New Roman" w:hAnsi="Palatino Linotype" w:cs="Arial"/>
        </w:rPr>
      </w:pPr>
    </w:p>
    <w:p w14:paraId="1CEFDA54" w14:textId="77777777" w:rsidR="005D7BBD" w:rsidRPr="007A0E07" w:rsidRDefault="005D7BBD" w:rsidP="005D7BBD">
      <w:pPr>
        <w:ind w:firstLine="567"/>
        <w:rPr>
          <w:rFonts w:ascii="Palatino Linotype" w:eastAsia="Times New Roman" w:hAnsi="Palatino Linotype" w:cs="Arial"/>
        </w:rPr>
      </w:pPr>
    </w:p>
    <w:p w14:paraId="38977998" w14:textId="77777777" w:rsidR="005D7BBD" w:rsidRPr="007A0E07" w:rsidRDefault="005D7BBD" w:rsidP="005D7BBD">
      <w:pPr>
        <w:ind w:firstLine="567"/>
        <w:rPr>
          <w:rFonts w:ascii="Palatino Linotype" w:eastAsia="Times New Roman" w:hAnsi="Palatino Linotype" w:cs="Arial"/>
        </w:rPr>
      </w:pPr>
    </w:p>
    <w:p w14:paraId="26209516" w14:textId="77777777" w:rsidR="005D7BBD" w:rsidRPr="007A0E07" w:rsidRDefault="005D7BBD" w:rsidP="005D7BBD">
      <w:pPr>
        <w:ind w:firstLine="567"/>
        <w:rPr>
          <w:rFonts w:ascii="Palatino Linotype" w:eastAsia="Times New Roman" w:hAnsi="Palatino Linotype" w:cs="Arial"/>
        </w:rPr>
      </w:pPr>
    </w:p>
    <w:p w14:paraId="4B0430CD" w14:textId="77777777" w:rsidR="005D7BBD" w:rsidRPr="007A0E07" w:rsidRDefault="005D7BBD" w:rsidP="005D7BBD">
      <w:pPr>
        <w:ind w:firstLine="567"/>
        <w:rPr>
          <w:rFonts w:ascii="Palatino Linotype" w:eastAsia="Times New Roman" w:hAnsi="Palatino Linotype" w:cs="Arial"/>
        </w:rPr>
      </w:pPr>
    </w:p>
    <w:p w14:paraId="7AD11112" w14:textId="77777777" w:rsidR="005D7BBD" w:rsidRPr="007A0E07" w:rsidDel="00B03F3E" w:rsidRDefault="005D7BBD" w:rsidP="005D7BBD">
      <w:pPr>
        <w:ind w:firstLine="567"/>
        <w:rPr>
          <w:del w:id="218" w:author="Usuario de Microsoft Office" w:date="2019-10-16T00:05:00Z"/>
          <w:rFonts w:ascii="Palatino Linotype" w:eastAsia="Times New Roman" w:hAnsi="Palatino Linotype" w:cs="Arial"/>
        </w:rPr>
      </w:pPr>
    </w:p>
    <w:p w14:paraId="4188CF42" w14:textId="77777777" w:rsidR="005D7BBD" w:rsidRPr="007A0E07" w:rsidDel="00B03F3E" w:rsidRDefault="005D7BBD" w:rsidP="005D7BBD">
      <w:pPr>
        <w:ind w:firstLine="567"/>
        <w:rPr>
          <w:del w:id="219" w:author="Usuario de Microsoft Office" w:date="2019-10-16T00:05:00Z"/>
          <w:rFonts w:ascii="Palatino Linotype" w:eastAsia="Times New Roman" w:hAnsi="Palatino Linotype" w:cs="Arial"/>
        </w:rPr>
      </w:pPr>
    </w:p>
    <w:p w14:paraId="3883EA39" w14:textId="77777777" w:rsidR="005D7BBD" w:rsidRPr="007A0E07" w:rsidDel="00B03F3E" w:rsidRDefault="005D7BBD" w:rsidP="005D7BBD">
      <w:pPr>
        <w:ind w:firstLine="567"/>
        <w:rPr>
          <w:del w:id="220" w:author="Usuario de Microsoft Office" w:date="2019-10-16T00:05:00Z"/>
          <w:rFonts w:ascii="Palatino Linotype" w:eastAsia="Times New Roman" w:hAnsi="Palatino Linotype" w:cs="Arial"/>
        </w:rPr>
      </w:pPr>
    </w:p>
    <w:p w14:paraId="37BD5EFB" w14:textId="77777777" w:rsidR="005D7BBD" w:rsidRPr="007A0E07" w:rsidDel="00B03F3E" w:rsidRDefault="005D7BBD" w:rsidP="005D7BBD">
      <w:pPr>
        <w:ind w:firstLine="567"/>
        <w:rPr>
          <w:del w:id="221" w:author="Usuario de Microsoft Office" w:date="2019-10-16T00:05:00Z"/>
          <w:rFonts w:ascii="Palatino Linotype" w:eastAsia="Times New Roman" w:hAnsi="Palatino Linotype" w:cs="Arial"/>
        </w:rPr>
      </w:pPr>
    </w:p>
    <w:p w14:paraId="76F18797" w14:textId="77777777" w:rsidR="005D7BBD" w:rsidRPr="007A0E07" w:rsidDel="00B03F3E" w:rsidRDefault="005D7BBD" w:rsidP="005D7BBD">
      <w:pPr>
        <w:ind w:firstLine="567"/>
        <w:rPr>
          <w:del w:id="222" w:author="Usuario de Microsoft Office" w:date="2019-10-16T00:05:00Z"/>
          <w:rFonts w:ascii="Palatino Linotype" w:eastAsia="Times New Roman" w:hAnsi="Palatino Linotype" w:cs="Arial"/>
        </w:rPr>
      </w:pPr>
    </w:p>
    <w:p w14:paraId="2AEBA5D7" w14:textId="77777777" w:rsidR="005D7BBD" w:rsidRPr="007A0E07" w:rsidDel="00B03F3E" w:rsidRDefault="005D7BBD" w:rsidP="005D7BBD">
      <w:pPr>
        <w:ind w:firstLine="567"/>
        <w:rPr>
          <w:del w:id="223" w:author="Usuario de Microsoft Office" w:date="2019-10-16T00:05:00Z"/>
          <w:rFonts w:ascii="Palatino Linotype" w:eastAsia="Times New Roman" w:hAnsi="Palatino Linotype" w:cs="Arial"/>
        </w:rPr>
      </w:pPr>
    </w:p>
    <w:p w14:paraId="2D45F7DB" w14:textId="77777777" w:rsidR="005D7BBD" w:rsidRPr="007A0E07" w:rsidRDefault="005D7BBD">
      <w:pPr>
        <w:rPr>
          <w:rFonts w:ascii="Palatino Linotype" w:eastAsia="Times New Roman" w:hAnsi="Palatino Linotype" w:cs="Arial"/>
          <w:b/>
        </w:rPr>
        <w:pPrChange w:id="224" w:author="Usuario de Microsoft Office" w:date="2019-10-16T00:05:00Z">
          <w:pPr>
            <w:ind w:firstLine="567"/>
          </w:pPr>
        </w:pPrChange>
      </w:pPr>
    </w:p>
    <w:p w14:paraId="704262B9" w14:textId="77777777" w:rsidR="005D7BBD" w:rsidRPr="007A0E07" w:rsidRDefault="005D7BBD" w:rsidP="005D7BBD">
      <w:pPr>
        <w:ind w:firstLine="567"/>
        <w:rPr>
          <w:rFonts w:ascii="Palatino Linotype" w:eastAsia="Times New Roman" w:hAnsi="Palatino Linotype" w:cs="Arial"/>
        </w:rPr>
      </w:pPr>
    </w:p>
    <w:p w14:paraId="3DD24F10" w14:textId="77777777" w:rsidR="005D7BBD" w:rsidRPr="007A0E07" w:rsidRDefault="005D7BBD" w:rsidP="005D7BBD">
      <w:pPr>
        <w:rPr>
          <w:rFonts w:ascii="Palatino Linotype" w:eastAsia="Times New Roman" w:hAnsi="Palatino Linotype" w:cs="Arial"/>
        </w:rPr>
      </w:pPr>
    </w:p>
    <w:p w14:paraId="482FFC64" w14:textId="77777777" w:rsidR="005D7BBD" w:rsidRPr="007A0E07" w:rsidRDefault="005D7BBD" w:rsidP="005D7BBD">
      <w:pPr>
        <w:jc w:val="center"/>
        <w:rPr>
          <w:rFonts w:ascii="Palatino Linotype" w:hAnsi="Palatino Linotype"/>
          <w:color w:val="000000" w:themeColor="text1"/>
          <w:sz w:val="32"/>
          <w:szCs w:val="32"/>
        </w:rPr>
      </w:pPr>
      <w:r w:rsidRPr="00FC3AE2">
        <w:rPr>
          <w:rFonts w:ascii="Palatino Linotype" w:hAnsi="Palatino Linotype"/>
          <w:noProof/>
          <w:color w:val="000000" w:themeColor="text1"/>
          <w:sz w:val="32"/>
          <w:szCs w:val="32"/>
          <w:lang w:val="es-ES_tradnl"/>
        </w:rPr>
        <w:drawing>
          <wp:inline distT="0" distB="0" distL="0" distR="0" wp14:anchorId="3510AEAB" wp14:editId="5C09B55B">
            <wp:extent cx="1461600" cy="1461600"/>
            <wp:effectExtent l="0" t="0" r="12065" b="12065"/>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NmrfoEoW_200x200.jpg"/>
                    <pic:cNvPicPr/>
                  </pic:nvPicPr>
                  <pic:blipFill>
                    <a:blip r:embed="rId14">
                      <a:extLst>
                        <a:ext uri="{28A0092B-C50C-407E-A947-70E740481C1C}">
                          <a14:useLocalDpi xmlns:a14="http://schemas.microsoft.com/office/drawing/2010/main" val="0"/>
                        </a:ext>
                      </a:extLst>
                    </a:blip>
                    <a:stretch>
                      <a:fillRect/>
                    </a:stretch>
                  </pic:blipFill>
                  <pic:spPr>
                    <a:xfrm>
                      <a:off x="0" y="0"/>
                      <a:ext cx="1461600" cy="1461600"/>
                    </a:xfrm>
                    <a:prstGeom prst="rect">
                      <a:avLst/>
                    </a:prstGeom>
                  </pic:spPr>
                </pic:pic>
              </a:graphicData>
            </a:graphic>
          </wp:inline>
        </w:drawing>
      </w:r>
    </w:p>
    <w:p w14:paraId="73F27186" w14:textId="77777777" w:rsidR="005D7BBD" w:rsidRPr="007A0E07" w:rsidRDefault="005D7BBD" w:rsidP="00396BD3">
      <w:pPr>
        <w:jc w:val="center"/>
        <w:outlineLvl w:val="0"/>
        <w:rPr>
          <w:rFonts w:ascii="Palatino Linotype" w:hAnsi="Palatino Linotype"/>
          <w:b/>
          <w:i/>
          <w:color w:val="000000" w:themeColor="text1"/>
          <w:sz w:val="32"/>
          <w:szCs w:val="32"/>
        </w:rPr>
      </w:pPr>
      <w:r w:rsidRPr="007A0E07">
        <w:rPr>
          <w:rFonts w:ascii="Palatino Linotype" w:hAnsi="Palatino Linotype"/>
          <w:b/>
          <w:i/>
          <w:color w:val="000000" w:themeColor="text1"/>
          <w:sz w:val="32"/>
          <w:szCs w:val="32"/>
        </w:rPr>
        <w:t>Lorena Arroyo</w:t>
      </w:r>
    </w:p>
    <w:p w14:paraId="36FA22C8" w14:textId="77777777" w:rsidR="005D7BBD" w:rsidRPr="007A0E07" w:rsidRDefault="005D7BBD" w:rsidP="005D7BBD">
      <w:pPr>
        <w:jc w:val="center"/>
        <w:rPr>
          <w:rFonts w:ascii="Palatino Linotype" w:hAnsi="Palatino Linotype"/>
          <w:i/>
          <w:color w:val="000000" w:themeColor="text1"/>
          <w:sz w:val="20"/>
          <w:szCs w:val="20"/>
        </w:rPr>
      </w:pPr>
      <w:r w:rsidRPr="007A0E07">
        <w:rPr>
          <w:rFonts w:ascii="Palatino Linotype" w:hAnsi="Palatino Linotype"/>
          <w:i/>
          <w:color w:val="000000" w:themeColor="text1"/>
          <w:sz w:val="20"/>
          <w:szCs w:val="20"/>
        </w:rPr>
        <w:t xml:space="preserve">Digital Journalist. Univision Noticias. </w:t>
      </w:r>
    </w:p>
    <w:p w14:paraId="35152B4C" w14:textId="77777777" w:rsidR="005D7BBD" w:rsidRPr="007A0E07" w:rsidRDefault="005D7BBD" w:rsidP="005D7BBD">
      <w:pPr>
        <w:jc w:val="center"/>
        <w:rPr>
          <w:rFonts w:ascii="Palatino Linotype" w:hAnsi="Palatino Linotype"/>
          <w:i/>
          <w:color w:val="000000" w:themeColor="text1"/>
          <w:sz w:val="20"/>
          <w:szCs w:val="20"/>
        </w:rPr>
      </w:pPr>
      <w:r w:rsidRPr="007A0E07">
        <w:rPr>
          <w:rFonts w:ascii="Palatino Linotype" w:hAnsi="Palatino Linotype"/>
          <w:i/>
          <w:color w:val="000000" w:themeColor="text1"/>
          <w:sz w:val="20"/>
          <w:szCs w:val="20"/>
        </w:rPr>
        <w:t>Former BBC News and EFE Noticias - @lav_arroyo</w:t>
      </w:r>
    </w:p>
    <w:p w14:paraId="082AD7E2" w14:textId="77777777" w:rsidR="005D7BBD" w:rsidRPr="007A0E07" w:rsidRDefault="005D7BBD" w:rsidP="005D7BBD">
      <w:pPr>
        <w:jc w:val="center"/>
        <w:rPr>
          <w:rFonts w:ascii="Palatino Linotype" w:hAnsi="Palatino Linotype"/>
          <w:i/>
          <w:color w:val="000000" w:themeColor="text1"/>
        </w:rPr>
      </w:pPr>
    </w:p>
    <w:p w14:paraId="6EA8A156" w14:textId="77777777" w:rsidR="005D7BBD" w:rsidRPr="007A0E07" w:rsidRDefault="005D7BBD" w:rsidP="005D7BBD">
      <w:pPr>
        <w:ind w:firstLine="567"/>
        <w:jc w:val="center"/>
        <w:rPr>
          <w:rFonts w:ascii="Palatino Linotype" w:eastAsia="Times New Roman" w:hAnsi="Palatino Linotype" w:cs="Arial"/>
          <w:b/>
          <w:i/>
          <w:sz w:val="32"/>
          <w:szCs w:val="32"/>
          <w:shd w:val="clear" w:color="auto" w:fill="FFFFFF"/>
        </w:rPr>
      </w:pPr>
      <w:r w:rsidRPr="007A0E07">
        <w:rPr>
          <w:rFonts w:ascii="Palatino Linotype" w:eastAsia="Times New Roman" w:hAnsi="Palatino Linotype" w:cs="Arial"/>
          <w:b/>
          <w:i/>
          <w:sz w:val="32"/>
          <w:szCs w:val="32"/>
          <w:shd w:val="clear" w:color="auto" w:fill="FFFFFF"/>
        </w:rPr>
        <w:t>“We have to encourage the critical thinking and offer digestible data to the audience”</w:t>
      </w:r>
    </w:p>
    <w:p w14:paraId="56424ED6" w14:textId="77777777" w:rsidR="005D7BBD" w:rsidRPr="007A0E07" w:rsidRDefault="005D7BBD" w:rsidP="005D7BBD">
      <w:pPr>
        <w:ind w:firstLine="567"/>
        <w:jc w:val="both"/>
        <w:rPr>
          <w:rFonts w:ascii="Palatino Linotype" w:hAnsi="Palatino Linotype"/>
          <w:b/>
          <w:color w:val="000000" w:themeColor="text1"/>
        </w:rPr>
      </w:pPr>
    </w:p>
    <w:p w14:paraId="48D7457A" w14:textId="77777777" w:rsidR="005D7BBD" w:rsidRPr="007A0E07" w:rsidRDefault="005D7BBD" w:rsidP="005D7BBD">
      <w:pPr>
        <w:ind w:firstLine="567"/>
        <w:rPr>
          <w:rFonts w:ascii="Palatino Linotype" w:hAnsi="Palatino Linotype"/>
          <w:color w:val="000000" w:themeColor="text1"/>
        </w:rPr>
      </w:pPr>
      <w:r w:rsidRPr="007A0E07">
        <w:rPr>
          <w:rFonts w:ascii="Palatino Linotype" w:hAnsi="Palatino Linotype"/>
          <w:color w:val="000000" w:themeColor="text1"/>
        </w:rPr>
        <w:t>The digital audience of Univis</w:t>
      </w:r>
      <w:r>
        <w:rPr>
          <w:rFonts w:ascii="Palatino Linotype" w:hAnsi="Palatino Linotype"/>
          <w:color w:val="000000" w:themeColor="text1"/>
        </w:rPr>
        <w:t>i</w:t>
      </w:r>
      <w:r w:rsidRPr="007A0E07">
        <w:rPr>
          <w:rFonts w:ascii="Palatino Linotype" w:hAnsi="Palatino Linotype"/>
          <w:color w:val="000000" w:themeColor="text1"/>
        </w:rPr>
        <w:t>on comes mostly through Facebook. We don´t publish anything without fact-che</w:t>
      </w:r>
      <w:r>
        <w:rPr>
          <w:rFonts w:ascii="Palatino Linotype" w:hAnsi="Palatino Linotype"/>
          <w:color w:val="000000" w:themeColor="text1"/>
        </w:rPr>
        <w:t>c</w:t>
      </w:r>
      <w:r w:rsidRPr="007A0E07">
        <w:rPr>
          <w:rFonts w:ascii="Palatino Linotype" w:hAnsi="Palatino Linotype"/>
          <w:color w:val="000000" w:themeColor="text1"/>
        </w:rPr>
        <w:t>king previous</w:t>
      </w:r>
      <w:r>
        <w:rPr>
          <w:rFonts w:ascii="Palatino Linotype" w:hAnsi="Palatino Linotype"/>
          <w:color w:val="000000" w:themeColor="text1"/>
        </w:rPr>
        <w:t>ly</w:t>
      </w:r>
      <w:r w:rsidRPr="007A0E07">
        <w:rPr>
          <w:rFonts w:ascii="Palatino Linotype" w:hAnsi="Palatino Linotype"/>
          <w:color w:val="000000" w:themeColor="text1"/>
        </w:rPr>
        <w:t xml:space="preserve"> and </w:t>
      </w:r>
      <w:r>
        <w:rPr>
          <w:rFonts w:ascii="Palatino Linotype" w:hAnsi="Palatino Linotype"/>
          <w:color w:val="000000" w:themeColor="text1"/>
        </w:rPr>
        <w:t xml:space="preserve">without consulting </w:t>
      </w:r>
      <w:r w:rsidRPr="007A0E07">
        <w:rPr>
          <w:rFonts w:ascii="Palatino Linotype" w:hAnsi="Palatino Linotype"/>
          <w:color w:val="000000" w:themeColor="text1"/>
        </w:rPr>
        <w:t>our own sources</w:t>
      </w:r>
      <w:r>
        <w:rPr>
          <w:rFonts w:ascii="Palatino Linotype" w:hAnsi="Palatino Linotype"/>
          <w:color w:val="000000" w:themeColor="text1"/>
        </w:rPr>
        <w:t>.</w:t>
      </w:r>
      <w:r w:rsidRPr="007A0E07">
        <w:rPr>
          <w:rFonts w:ascii="Palatino Linotype" w:hAnsi="Palatino Linotype"/>
          <w:color w:val="000000" w:themeColor="text1"/>
        </w:rPr>
        <w:t xml:space="preserve"> </w:t>
      </w:r>
      <w:r>
        <w:rPr>
          <w:rFonts w:ascii="Palatino Linotype" w:hAnsi="Palatino Linotype"/>
          <w:color w:val="000000" w:themeColor="text1"/>
        </w:rPr>
        <w:t>W</w:t>
      </w:r>
      <w:r w:rsidRPr="007A0E07">
        <w:rPr>
          <w:rFonts w:ascii="Palatino Linotype" w:hAnsi="Palatino Linotype"/>
          <w:color w:val="000000" w:themeColor="text1"/>
        </w:rPr>
        <w:t>e have a great responsibility because many times our audience only have information through Facebook and TV. For many of them [audience]</w:t>
      </w:r>
      <w:r>
        <w:rPr>
          <w:rFonts w:ascii="Palatino Linotype" w:hAnsi="Palatino Linotype"/>
          <w:color w:val="000000" w:themeColor="text1"/>
        </w:rPr>
        <w:t>,</w:t>
      </w:r>
      <w:r w:rsidRPr="007A0E07">
        <w:rPr>
          <w:rFonts w:ascii="Palatino Linotype" w:hAnsi="Palatino Linotype"/>
          <w:color w:val="000000" w:themeColor="text1"/>
        </w:rPr>
        <w:t xml:space="preserve"> to be informed is not a priority, and it is not </w:t>
      </w:r>
      <w:r>
        <w:rPr>
          <w:rFonts w:ascii="Palatino Linotype" w:hAnsi="Palatino Linotype"/>
          <w:color w:val="000000" w:themeColor="text1"/>
        </w:rPr>
        <w:t xml:space="preserve">a </w:t>
      </w:r>
      <w:r w:rsidRPr="007A0E07">
        <w:rPr>
          <w:rFonts w:ascii="Palatino Linotype" w:hAnsi="Palatino Linotype"/>
          <w:color w:val="000000" w:themeColor="text1"/>
        </w:rPr>
        <w:t xml:space="preserve">priority even when news is about political issues </w:t>
      </w:r>
      <w:r>
        <w:rPr>
          <w:rFonts w:ascii="Palatino Linotype" w:hAnsi="Palatino Linotype"/>
          <w:color w:val="000000" w:themeColor="text1"/>
        </w:rPr>
        <w:t xml:space="preserve">that are </w:t>
      </w:r>
      <w:r w:rsidRPr="007A0E07">
        <w:rPr>
          <w:rFonts w:ascii="Palatino Linotype" w:hAnsi="Palatino Linotype"/>
          <w:color w:val="000000" w:themeColor="text1"/>
        </w:rPr>
        <w:t xml:space="preserve">directly connected to them. </w:t>
      </w:r>
    </w:p>
    <w:p w14:paraId="05913C14" w14:textId="77777777" w:rsidR="005D7BBD" w:rsidRPr="007A0E07" w:rsidRDefault="005D7BBD" w:rsidP="005D7BBD">
      <w:pPr>
        <w:ind w:firstLine="567"/>
        <w:jc w:val="both"/>
        <w:rPr>
          <w:rFonts w:ascii="Palatino Linotype" w:hAnsi="Palatino Linotype"/>
          <w:color w:val="000000" w:themeColor="text1"/>
        </w:rPr>
      </w:pPr>
    </w:p>
    <w:p w14:paraId="2FBA8E2E" w14:textId="77777777" w:rsidR="005D7BBD" w:rsidRPr="007A0E07" w:rsidRDefault="005D7BBD" w:rsidP="005D7BBD">
      <w:pPr>
        <w:ind w:firstLine="567"/>
        <w:rPr>
          <w:rFonts w:ascii="Palatino Linotype" w:eastAsia="Times New Roman" w:hAnsi="Palatino Linotype" w:cs="Arial"/>
          <w:shd w:val="clear" w:color="auto" w:fill="FFFFFF"/>
        </w:rPr>
      </w:pPr>
      <w:r w:rsidRPr="007A0E07">
        <w:rPr>
          <w:rFonts w:ascii="Palatino Linotype" w:eastAsia="Times New Roman" w:hAnsi="Palatino Linotype" w:cs="Arial"/>
          <w:shd w:val="clear" w:color="auto" w:fill="FFFFFF"/>
        </w:rPr>
        <w:t xml:space="preserve">One of the biggest issues </w:t>
      </w:r>
      <w:r>
        <w:rPr>
          <w:rFonts w:ascii="Palatino Linotype" w:eastAsia="Times New Roman" w:hAnsi="Palatino Linotype" w:cs="Arial"/>
          <w:shd w:val="clear" w:color="auto" w:fill="FFFFFF"/>
        </w:rPr>
        <w:t>in</w:t>
      </w:r>
      <w:r w:rsidRPr="007A0E07">
        <w:rPr>
          <w:rFonts w:ascii="Palatino Linotype" w:eastAsia="Times New Roman" w:hAnsi="Palatino Linotype" w:cs="Arial"/>
          <w:shd w:val="clear" w:color="auto" w:fill="FFFFFF"/>
        </w:rPr>
        <w:t xml:space="preserve"> this country is that </w:t>
      </w:r>
      <w:r>
        <w:rPr>
          <w:rFonts w:ascii="Palatino Linotype" w:eastAsia="Times New Roman" w:hAnsi="Palatino Linotype" w:cs="Arial"/>
          <w:shd w:val="clear" w:color="auto" w:fill="FFFFFF"/>
        </w:rPr>
        <w:t xml:space="preserve">the </w:t>
      </w:r>
      <w:r w:rsidRPr="007A0E07">
        <w:rPr>
          <w:rFonts w:ascii="Palatino Linotype" w:eastAsia="Times New Roman" w:hAnsi="Palatino Linotype" w:cs="Arial"/>
          <w:shd w:val="clear" w:color="auto" w:fill="FFFFFF"/>
        </w:rPr>
        <w:t>White</w:t>
      </w:r>
      <w:r>
        <w:rPr>
          <w:rFonts w:ascii="Palatino Linotype" w:eastAsia="Times New Roman" w:hAnsi="Palatino Linotype" w:cs="Arial"/>
          <w:shd w:val="clear" w:color="auto" w:fill="FFFFFF"/>
        </w:rPr>
        <w:t xml:space="preserve"> </w:t>
      </w:r>
      <w:r w:rsidRPr="007A0E07">
        <w:rPr>
          <w:rFonts w:ascii="Palatino Linotype" w:eastAsia="Times New Roman" w:hAnsi="Palatino Linotype" w:cs="Arial"/>
          <w:shd w:val="clear" w:color="auto" w:fill="FFFFFF"/>
        </w:rPr>
        <w:t xml:space="preserve">House is one the main producers of fake news. </w:t>
      </w:r>
    </w:p>
    <w:p w14:paraId="22ED360E" w14:textId="77777777" w:rsidR="005D7BBD" w:rsidRPr="007A0E07" w:rsidRDefault="005D7BBD" w:rsidP="005D7BBD">
      <w:pPr>
        <w:ind w:firstLine="567"/>
        <w:rPr>
          <w:rFonts w:ascii="Palatino Linotype" w:eastAsia="Times New Roman" w:hAnsi="Palatino Linotype" w:cs="Arial"/>
          <w:shd w:val="clear" w:color="auto" w:fill="FFFFFF"/>
        </w:rPr>
      </w:pPr>
    </w:p>
    <w:p w14:paraId="013F8B89" w14:textId="77777777" w:rsidR="005D7BBD" w:rsidRPr="007A0E07" w:rsidRDefault="005D7BBD" w:rsidP="005D7BBD">
      <w:pPr>
        <w:ind w:firstLine="567"/>
        <w:rPr>
          <w:rFonts w:ascii="Palatino Linotype" w:eastAsia="Times New Roman" w:hAnsi="Palatino Linotype" w:cs="Arial"/>
        </w:rPr>
      </w:pPr>
      <w:r w:rsidRPr="007A0E07">
        <w:rPr>
          <w:rFonts w:ascii="Palatino Linotype" w:eastAsia="Times New Roman" w:hAnsi="Palatino Linotype" w:cs="Arial"/>
        </w:rPr>
        <w:t>In social networks we do more things than just linking to the article</w:t>
      </w:r>
      <w:r>
        <w:rPr>
          <w:rFonts w:ascii="Palatino Linotype" w:eastAsia="Times New Roman" w:hAnsi="Palatino Linotype" w:cs="Arial"/>
        </w:rPr>
        <w:t>.</w:t>
      </w:r>
      <w:r w:rsidRPr="007A0E07">
        <w:rPr>
          <w:rFonts w:ascii="Palatino Linotype" w:eastAsia="Times New Roman" w:hAnsi="Palatino Linotype" w:cs="Arial"/>
        </w:rPr>
        <w:t xml:space="preserve"> </w:t>
      </w:r>
      <w:r>
        <w:rPr>
          <w:rFonts w:ascii="Palatino Linotype" w:eastAsia="Times New Roman" w:hAnsi="Palatino Linotype" w:cs="Arial"/>
        </w:rPr>
        <w:t>W</w:t>
      </w:r>
      <w:r w:rsidRPr="007A0E07">
        <w:rPr>
          <w:rFonts w:ascii="Palatino Linotype" w:eastAsia="Times New Roman" w:hAnsi="Palatino Linotype" w:cs="Arial"/>
        </w:rPr>
        <w:t>e have to offer a very “digested information” for our audience</w:t>
      </w:r>
      <w:r>
        <w:rPr>
          <w:rFonts w:ascii="Palatino Linotype" w:eastAsia="Times New Roman" w:hAnsi="Palatino Linotype" w:cs="Arial"/>
        </w:rPr>
        <w:t>,</w:t>
      </w:r>
      <w:r w:rsidRPr="007A0E07">
        <w:rPr>
          <w:rFonts w:ascii="Palatino Linotype" w:eastAsia="Times New Roman" w:hAnsi="Palatino Linotype" w:cs="Arial"/>
        </w:rPr>
        <w:t xml:space="preserve"> </w:t>
      </w:r>
      <w:r>
        <w:rPr>
          <w:rFonts w:ascii="Palatino Linotype" w:eastAsia="Times New Roman" w:hAnsi="Palatino Linotype" w:cs="Arial"/>
        </w:rPr>
        <w:t>f</w:t>
      </w:r>
      <w:r w:rsidRPr="007A0E07">
        <w:rPr>
          <w:rFonts w:ascii="Palatino Linotype" w:eastAsia="Times New Roman" w:hAnsi="Palatino Linotype" w:cs="Arial"/>
        </w:rPr>
        <w:t>or instance news such as “Your rights when you are undocumented and Customs &amp; Border Protection comes home”.</w:t>
      </w:r>
    </w:p>
    <w:p w14:paraId="7DD8AF14" w14:textId="77777777" w:rsidR="005D7BBD" w:rsidRDefault="005D7BBD" w:rsidP="005D7BBD">
      <w:pPr>
        <w:ind w:firstLine="567"/>
        <w:rPr>
          <w:rFonts w:ascii="Palatino Linotype" w:eastAsia="Times New Roman" w:hAnsi="Palatino Linotype" w:cs="Arial"/>
        </w:rPr>
      </w:pPr>
    </w:p>
    <w:p w14:paraId="0B58F105" w14:textId="6E230AEE" w:rsidR="00B03F3E" w:rsidRPr="00B03F3E" w:rsidRDefault="00B03F3E" w:rsidP="005D7BBD">
      <w:pPr>
        <w:ind w:firstLine="567"/>
        <w:rPr>
          <w:rFonts w:ascii="Palatino Linotype" w:eastAsia="Times New Roman" w:hAnsi="Palatino Linotype" w:cs="Arial"/>
          <w:b/>
          <w:rPrChange w:id="225" w:author="Usuario de Microsoft Office" w:date="2019-10-16T00:05:00Z">
            <w:rPr>
              <w:rFonts w:ascii="Palatino Linotype" w:eastAsia="Times New Roman" w:hAnsi="Palatino Linotype" w:cs="Arial"/>
            </w:rPr>
          </w:rPrChange>
        </w:rPr>
      </w:pPr>
      <w:r w:rsidRPr="00B03F3E">
        <w:rPr>
          <w:rFonts w:ascii="Palatino Linotype" w:eastAsia="Times New Roman" w:hAnsi="Palatino Linotype" w:cs="Arial"/>
          <w:b/>
          <w:rPrChange w:id="226" w:author="Usuario de Microsoft Office" w:date="2019-10-16T00:05:00Z">
            <w:rPr>
              <w:rFonts w:ascii="Palatino Linotype" w:eastAsia="Times New Roman" w:hAnsi="Palatino Linotype" w:cs="Arial"/>
            </w:rPr>
          </w:rPrChange>
        </w:rPr>
        <w:t>PRIORITIES</w:t>
      </w:r>
    </w:p>
    <w:p w14:paraId="7CC187D3" w14:textId="77777777" w:rsidR="005D7BBD" w:rsidRPr="007A0E07" w:rsidRDefault="005D7BBD" w:rsidP="005D7BBD">
      <w:pPr>
        <w:ind w:firstLine="567"/>
        <w:rPr>
          <w:rFonts w:ascii="Palatino Linotype" w:eastAsia="Times New Roman" w:hAnsi="Palatino Linotype" w:cs="Arial"/>
        </w:rPr>
      </w:pPr>
      <w:r w:rsidRPr="007A0E07">
        <w:rPr>
          <w:rFonts w:ascii="Palatino Linotype" w:eastAsia="Times New Roman" w:hAnsi="Palatino Linotype" w:cs="Arial"/>
        </w:rPr>
        <w:t xml:space="preserve">Most of </w:t>
      </w:r>
      <w:r>
        <w:rPr>
          <w:rFonts w:ascii="Palatino Linotype" w:eastAsia="Times New Roman" w:hAnsi="Palatino Linotype" w:cs="Arial"/>
        </w:rPr>
        <w:t>times</w:t>
      </w:r>
      <w:r w:rsidRPr="007A0E07">
        <w:rPr>
          <w:rFonts w:ascii="Palatino Linotype" w:eastAsia="Times New Roman" w:hAnsi="Palatino Linotype" w:cs="Arial"/>
        </w:rPr>
        <w:t>, our audience</w:t>
      </w:r>
      <w:r>
        <w:rPr>
          <w:rFonts w:ascii="Palatino Linotype" w:eastAsia="Times New Roman" w:hAnsi="Palatino Linotype" w:cs="Arial"/>
        </w:rPr>
        <w:t xml:space="preserve">’s </w:t>
      </w:r>
      <w:r w:rsidRPr="007A0E07">
        <w:rPr>
          <w:rFonts w:ascii="Palatino Linotype" w:eastAsia="Times New Roman" w:hAnsi="Palatino Linotype" w:cs="Arial"/>
        </w:rPr>
        <w:t>priority is not to be informed</w:t>
      </w:r>
      <w:r>
        <w:rPr>
          <w:rFonts w:ascii="Palatino Linotype" w:eastAsia="Times New Roman" w:hAnsi="Palatino Linotype" w:cs="Arial"/>
        </w:rPr>
        <w:t>. Their priority</w:t>
      </w:r>
      <w:r w:rsidRPr="007A0E07">
        <w:rPr>
          <w:rFonts w:ascii="Palatino Linotype" w:eastAsia="Times New Roman" w:hAnsi="Palatino Linotype" w:cs="Arial"/>
        </w:rPr>
        <w:t xml:space="preserve"> </w:t>
      </w:r>
      <w:r>
        <w:rPr>
          <w:rFonts w:ascii="Palatino Linotype" w:eastAsia="Times New Roman" w:hAnsi="Palatino Linotype" w:cs="Arial"/>
        </w:rPr>
        <w:t>is</w:t>
      </w:r>
      <w:r w:rsidRPr="007A0E07">
        <w:rPr>
          <w:rFonts w:ascii="Palatino Linotype" w:eastAsia="Times New Roman" w:hAnsi="Palatino Linotype" w:cs="Arial"/>
        </w:rPr>
        <w:t xml:space="preserve"> sending money to their families and going every day to work or looking for a job</w:t>
      </w:r>
      <w:r>
        <w:rPr>
          <w:rFonts w:ascii="Palatino Linotype" w:eastAsia="Times New Roman" w:hAnsi="Palatino Linotype" w:cs="Arial"/>
        </w:rPr>
        <w:t>, instead</w:t>
      </w:r>
      <w:r w:rsidRPr="007A0E07">
        <w:rPr>
          <w:rFonts w:ascii="Palatino Linotype" w:eastAsia="Times New Roman" w:hAnsi="Palatino Linotype" w:cs="Arial"/>
        </w:rPr>
        <w:t xml:space="preserve">. In this context, our priority as journalists is to know </w:t>
      </w:r>
      <w:r>
        <w:rPr>
          <w:rFonts w:ascii="Palatino Linotype" w:eastAsia="Times New Roman" w:hAnsi="Palatino Linotype" w:cs="Arial"/>
        </w:rPr>
        <w:t xml:space="preserve">both </w:t>
      </w:r>
      <w:r w:rsidRPr="007A0E07">
        <w:rPr>
          <w:rFonts w:ascii="Palatino Linotype" w:eastAsia="Times New Roman" w:hAnsi="Palatino Linotype" w:cs="Arial"/>
        </w:rPr>
        <w:t>our audience and what could be helpful for them.</w:t>
      </w:r>
    </w:p>
    <w:p w14:paraId="2784B53F" w14:textId="77777777" w:rsidR="005D7BBD" w:rsidRPr="007A0E07" w:rsidRDefault="005D7BBD" w:rsidP="005D7BBD">
      <w:pPr>
        <w:ind w:firstLine="567"/>
        <w:rPr>
          <w:rFonts w:ascii="Palatino Linotype" w:eastAsia="Times New Roman" w:hAnsi="Palatino Linotype" w:cs="Arial"/>
        </w:rPr>
      </w:pPr>
    </w:p>
    <w:p w14:paraId="2929F4A6" w14:textId="77777777" w:rsidR="005D7BBD" w:rsidRPr="007A0E07" w:rsidRDefault="005D7BBD" w:rsidP="005D7BBD">
      <w:pPr>
        <w:ind w:firstLine="567"/>
        <w:rPr>
          <w:rFonts w:ascii="Palatino Linotype" w:eastAsia="Times New Roman" w:hAnsi="Palatino Linotype" w:cs="Arial"/>
        </w:rPr>
      </w:pPr>
      <w:r w:rsidRPr="007A0E07">
        <w:rPr>
          <w:rFonts w:ascii="Palatino Linotype" w:eastAsia="Times New Roman" w:hAnsi="Palatino Linotype" w:cs="Arial"/>
        </w:rPr>
        <w:t xml:space="preserve">Many times service journalism is confused with activism. But letting the people know their rights is not activism, it is journalism.   </w:t>
      </w:r>
    </w:p>
    <w:p w14:paraId="499B5813" w14:textId="77777777" w:rsidR="005D7BBD" w:rsidRPr="007A0E07" w:rsidRDefault="005D7BBD" w:rsidP="005D7BBD">
      <w:pPr>
        <w:ind w:firstLine="567"/>
        <w:rPr>
          <w:rFonts w:ascii="Palatino Linotype" w:eastAsia="Times New Roman" w:hAnsi="Palatino Linotype" w:cs="Arial"/>
        </w:rPr>
      </w:pPr>
    </w:p>
    <w:p w14:paraId="678EAD96" w14:textId="77777777" w:rsidR="005D7BBD" w:rsidRPr="007A0E07" w:rsidRDefault="005D7BBD" w:rsidP="005D7BBD">
      <w:pPr>
        <w:ind w:firstLine="567"/>
        <w:rPr>
          <w:rFonts w:ascii="Palatino Linotype" w:eastAsia="Times New Roman" w:hAnsi="Palatino Linotype" w:cs="Arial"/>
        </w:rPr>
      </w:pPr>
      <w:r w:rsidRPr="007A0E07">
        <w:rPr>
          <w:rFonts w:ascii="Palatino Linotype" w:eastAsia="Times New Roman" w:hAnsi="Palatino Linotype" w:cs="Arial"/>
        </w:rPr>
        <w:t>On one side</w:t>
      </w:r>
      <w:r>
        <w:rPr>
          <w:rFonts w:ascii="Palatino Linotype" w:eastAsia="Times New Roman" w:hAnsi="Palatino Linotype" w:cs="Arial"/>
        </w:rPr>
        <w:t>,</w:t>
      </w:r>
      <w:r w:rsidRPr="007A0E07">
        <w:rPr>
          <w:rFonts w:ascii="Palatino Linotype" w:eastAsia="Times New Roman" w:hAnsi="Palatino Linotype" w:cs="Arial"/>
        </w:rPr>
        <w:t xml:space="preserve"> </w:t>
      </w:r>
      <w:r>
        <w:rPr>
          <w:rFonts w:ascii="Palatino Linotype" w:eastAsia="Times New Roman" w:hAnsi="Palatino Linotype" w:cs="Arial"/>
        </w:rPr>
        <w:t xml:space="preserve">the </w:t>
      </w:r>
      <w:r w:rsidRPr="007A0E07">
        <w:rPr>
          <w:rFonts w:ascii="Palatino Linotype" w:eastAsia="Times New Roman" w:hAnsi="Palatino Linotype" w:cs="Arial"/>
        </w:rPr>
        <w:t>audience receive information through networks</w:t>
      </w:r>
      <w:r>
        <w:rPr>
          <w:rFonts w:ascii="Palatino Linotype" w:eastAsia="Times New Roman" w:hAnsi="Palatino Linotype" w:cs="Arial"/>
        </w:rPr>
        <w:t>,</w:t>
      </w:r>
      <w:r w:rsidRPr="007A0E07">
        <w:rPr>
          <w:rFonts w:ascii="Palatino Linotype" w:eastAsia="Times New Roman" w:hAnsi="Palatino Linotype" w:cs="Arial"/>
        </w:rPr>
        <w:t xml:space="preserve"> which are very familiar for them</w:t>
      </w:r>
      <w:r>
        <w:rPr>
          <w:rFonts w:ascii="Palatino Linotype" w:eastAsia="Times New Roman" w:hAnsi="Palatino Linotype" w:cs="Arial"/>
        </w:rPr>
        <w:t>.</w:t>
      </w:r>
      <w:r w:rsidRPr="007A0E07">
        <w:rPr>
          <w:rFonts w:ascii="Palatino Linotype" w:eastAsia="Times New Roman" w:hAnsi="Palatino Linotype" w:cs="Arial"/>
        </w:rPr>
        <w:t xml:space="preserve"> </w:t>
      </w:r>
      <w:r>
        <w:rPr>
          <w:rFonts w:ascii="Palatino Linotype" w:eastAsia="Times New Roman" w:hAnsi="Palatino Linotype" w:cs="Arial"/>
        </w:rPr>
        <w:t>O</w:t>
      </w:r>
      <w:r w:rsidRPr="007A0E07">
        <w:rPr>
          <w:rFonts w:ascii="Palatino Linotype" w:eastAsia="Times New Roman" w:hAnsi="Palatino Linotype" w:cs="Arial"/>
        </w:rPr>
        <w:t>n the other side, people now</w:t>
      </w:r>
      <w:r>
        <w:rPr>
          <w:rFonts w:ascii="Palatino Linotype" w:eastAsia="Times New Roman" w:hAnsi="Palatino Linotype" w:cs="Arial"/>
        </w:rPr>
        <w:t xml:space="preserve"> </w:t>
      </w:r>
      <w:r w:rsidRPr="007A0E07">
        <w:rPr>
          <w:rFonts w:ascii="Palatino Linotype" w:eastAsia="Times New Roman" w:hAnsi="Palatino Linotype" w:cs="Arial"/>
        </w:rPr>
        <w:t>believe the news they want to listen</w:t>
      </w:r>
      <w:r>
        <w:rPr>
          <w:rFonts w:ascii="Palatino Linotype" w:eastAsia="Times New Roman" w:hAnsi="Palatino Linotype" w:cs="Arial"/>
        </w:rPr>
        <w:t xml:space="preserve"> to</w:t>
      </w:r>
      <w:r w:rsidRPr="007A0E07">
        <w:rPr>
          <w:rFonts w:ascii="Palatino Linotype" w:eastAsia="Times New Roman" w:hAnsi="Palatino Linotype" w:cs="Arial"/>
        </w:rPr>
        <w:t xml:space="preserve">, the news that matches their thinking. It is dangerous because, </w:t>
      </w:r>
      <w:r w:rsidRPr="007A0E07">
        <w:rPr>
          <w:rFonts w:ascii="Palatino Linotype" w:eastAsia="Times New Roman" w:hAnsi="Palatino Linotype" w:cs="Arial"/>
        </w:rPr>
        <w:lastRenderedPageBreak/>
        <w:t>f</w:t>
      </w:r>
      <w:r>
        <w:rPr>
          <w:rFonts w:ascii="Palatino Linotype" w:eastAsia="Times New Roman" w:hAnsi="Palatino Linotype" w:cs="Arial"/>
        </w:rPr>
        <w:t>r</w:t>
      </w:r>
      <w:r w:rsidRPr="007A0E07">
        <w:rPr>
          <w:rFonts w:ascii="Palatino Linotype" w:eastAsia="Times New Roman" w:hAnsi="Palatino Linotype" w:cs="Arial"/>
        </w:rPr>
        <w:t xml:space="preserve">om this point of view, </w:t>
      </w:r>
      <w:r>
        <w:rPr>
          <w:rFonts w:ascii="Palatino Linotype" w:eastAsia="Times New Roman" w:hAnsi="Palatino Linotype" w:cs="Arial"/>
        </w:rPr>
        <w:t xml:space="preserve">the </w:t>
      </w:r>
      <w:r w:rsidRPr="007A0E07">
        <w:rPr>
          <w:rFonts w:ascii="Palatino Linotype" w:eastAsia="Times New Roman" w:hAnsi="Palatino Linotype" w:cs="Arial"/>
        </w:rPr>
        <w:t xml:space="preserve">media are just “a part of the game” telling the truth they want to tell. This is how some people still see us and how some governments create its message. </w:t>
      </w:r>
    </w:p>
    <w:p w14:paraId="67A647C7" w14:textId="77777777" w:rsidR="005D7BBD" w:rsidRDefault="005D7BBD" w:rsidP="005D7BBD">
      <w:pPr>
        <w:rPr>
          <w:rFonts w:ascii="Palatino Linotype" w:eastAsia="Times New Roman" w:hAnsi="Palatino Linotype" w:cs="Arial"/>
        </w:rPr>
      </w:pPr>
    </w:p>
    <w:p w14:paraId="51673C8E" w14:textId="008AE33D" w:rsidR="00B03F3E" w:rsidRPr="00B03F3E" w:rsidRDefault="00B03F3E" w:rsidP="005D7BBD">
      <w:pPr>
        <w:rPr>
          <w:rFonts w:ascii="Palatino Linotype" w:eastAsia="Times New Roman" w:hAnsi="Palatino Linotype" w:cs="Arial"/>
          <w:b/>
          <w:rPrChange w:id="227" w:author="Usuario de Microsoft Office" w:date="2019-10-16T00:05:00Z">
            <w:rPr>
              <w:rFonts w:ascii="Palatino Linotype" w:eastAsia="Times New Roman" w:hAnsi="Palatino Linotype" w:cs="Arial"/>
            </w:rPr>
          </w:rPrChange>
        </w:rPr>
      </w:pPr>
      <w:r w:rsidRPr="00B03F3E">
        <w:rPr>
          <w:rFonts w:ascii="Palatino Linotype" w:eastAsia="Times New Roman" w:hAnsi="Palatino Linotype" w:cs="Arial"/>
          <w:b/>
          <w:rPrChange w:id="228" w:author="Usuario de Microsoft Office" w:date="2019-10-16T00:05:00Z">
            <w:rPr>
              <w:rFonts w:ascii="Palatino Linotype" w:eastAsia="Times New Roman" w:hAnsi="Palatino Linotype" w:cs="Arial"/>
            </w:rPr>
          </w:rPrChange>
        </w:rPr>
        <w:t>CONVERSATION</w:t>
      </w:r>
    </w:p>
    <w:p w14:paraId="711C99E5" w14:textId="77777777" w:rsidR="005D7BBD" w:rsidRPr="007A0E07" w:rsidRDefault="005D7BBD" w:rsidP="005D7BBD">
      <w:pPr>
        <w:rPr>
          <w:rFonts w:ascii="Palatino Linotype" w:eastAsia="Times New Roman" w:hAnsi="Palatino Linotype" w:cs="Arial"/>
          <w:shd w:val="clear" w:color="auto" w:fill="FFFFFF"/>
        </w:rPr>
      </w:pPr>
      <w:r w:rsidRPr="007A0E07">
        <w:rPr>
          <w:rFonts w:ascii="Palatino Linotype" w:eastAsia="Times New Roman" w:hAnsi="Palatino Linotype" w:cs="Arial"/>
          <w:shd w:val="clear" w:color="auto" w:fill="FFFFFF"/>
        </w:rPr>
        <w:t xml:space="preserve">I don´t know the right way to do it with the audience, but I do know we [the journalists] should put </w:t>
      </w:r>
      <w:r>
        <w:rPr>
          <w:rFonts w:ascii="Palatino Linotype" w:eastAsia="Times New Roman" w:hAnsi="Palatino Linotype" w:cs="Arial"/>
          <w:shd w:val="clear" w:color="auto" w:fill="FFFFFF"/>
        </w:rPr>
        <w:t>ourselves</w:t>
      </w:r>
      <w:r w:rsidRPr="007A0E07">
        <w:rPr>
          <w:rFonts w:ascii="Palatino Linotype" w:eastAsia="Times New Roman" w:hAnsi="Palatino Linotype" w:cs="Arial"/>
          <w:shd w:val="clear" w:color="auto" w:fill="FFFFFF"/>
        </w:rPr>
        <w:t xml:space="preserve"> at their same level to maintain real conversations with them. </w:t>
      </w:r>
    </w:p>
    <w:p w14:paraId="7148E903" w14:textId="77777777" w:rsidR="005D7BBD" w:rsidRDefault="005D7BBD" w:rsidP="005D7BBD">
      <w:pPr>
        <w:rPr>
          <w:rFonts w:ascii="Palatino Linotype" w:eastAsia="Times New Roman" w:hAnsi="Palatino Linotype" w:cs="Arial"/>
          <w:shd w:val="clear" w:color="auto" w:fill="FFFFFF"/>
        </w:rPr>
      </w:pPr>
    </w:p>
    <w:p w14:paraId="3D1EDFC8" w14:textId="5188BD09" w:rsidR="00E42D81" w:rsidRPr="00E42D81" w:rsidRDefault="00E42D81" w:rsidP="005D7BBD">
      <w:pPr>
        <w:rPr>
          <w:rFonts w:ascii="Palatino Linotype" w:eastAsia="Times New Roman" w:hAnsi="Palatino Linotype" w:cs="Arial"/>
          <w:b/>
          <w:color w:val="FF0000"/>
          <w:rPrChange w:id="229" w:author="Usuario de Microsoft Office" w:date="2019-10-15T23:48:00Z">
            <w:rPr>
              <w:rFonts w:ascii="Palatino Linotype" w:eastAsia="Times New Roman" w:hAnsi="Palatino Linotype" w:cs="Arial"/>
              <w:shd w:val="clear" w:color="auto" w:fill="FFFFFF"/>
            </w:rPr>
          </w:rPrChange>
        </w:rPr>
      </w:pPr>
      <w:r w:rsidRPr="007A0E07">
        <w:rPr>
          <w:rFonts w:ascii="Palatino Linotype" w:eastAsia="Times New Roman" w:hAnsi="Palatino Linotype" w:cs="Arial"/>
          <w:b/>
          <w:color w:val="FF0000"/>
        </w:rPr>
        <w:t>[Note for designer: copy the following sentence to repeat it in the middle of the text –like featured sentence- with typography smaller than title of interview but bigger than normal text. ]</w:t>
      </w:r>
    </w:p>
    <w:p w14:paraId="0C2B3D2B" w14:textId="7E2F2064" w:rsidR="005D7BBD" w:rsidRPr="007A0E07" w:rsidRDefault="005D7BBD" w:rsidP="005D7BBD">
      <w:pPr>
        <w:rPr>
          <w:rFonts w:ascii="Palatino Linotype" w:eastAsia="Times New Roman" w:hAnsi="Palatino Linotype" w:cs="Arial"/>
          <w:shd w:val="clear" w:color="auto" w:fill="FFFFFF"/>
        </w:rPr>
      </w:pPr>
      <w:r w:rsidRPr="007A0E07">
        <w:rPr>
          <w:rFonts w:ascii="Palatino Linotype" w:eastAsia="Times New Roman" w:hAnsi="Palatino Linotype" w:cs="Arial"/>
          <w:shd w:val="clear" w:color="auto" w:fill="FFFFFF"/>
        </w:rPr>
        <w:t xml:space="preserve">I feel like so many times </w:t>
      </w:r>
      <w:r>
        <w:rPr>
          <w:rFonts w:ascii="Palatino Linotype" w:eastAsia="Times New Roman" w:hAnsi="Palatino Linotype" w:cs="Arial"/>
          <w:shd w:val="clear" w:color="auto" w:fill="FFFFFF"/>
        </w:rPr>
        <w:t xml:space="preserve">the </w:t>
      </w:r>
      <w:r w:rsidRPr="007A0E07">
        <w:rPr>
          <w:rFonts w:ascii="Palatino Linotype" w:eastAsia="Times New Roman" w:hAnsi="Palatino Linotype" w:cs="Arial"/>
          <w:shd w:val="clear" w:color="auto" w:fill="FFFFFF"/>
        </w:rPr>
        <w:t xml:space="preserve">media keep talking to the audience </w:t>
      </w:r>
      <w:r w:rsidR="000D2908" w:rsidRPr="000D2908">
        <w:rPr>
          <w:rFonts w:ascii="Palatino Linotype" w:eastAsia="Times New Roman" w:hAnsi="Palatino Linotype" w:cs="Arial"/>
          <w:shd w:val="clear" w:color="auto" w:fill="FFFFFF"/>
        </w:rPr>
        <w:t>from</w:t>
      </w:r>
      <w:r w:rsidRPr="000D2908">
        <w:rPr>
          <w:rFonts w:ascii="Palatino Linotype" w:eastAsia="Times New Roman" w:hAnsi="Palatino Linotype" w:cs="Arial"/>
          <w:shd w:val="clear" w:color="auto" w:fill="FFFFFF"/>
        </w:rPr>
        <w:t xml:space="preserve"> a too much high position</w:t>
      </w:r>
      <w:r w:rsidRPr="007A0E07">
        <w:rPr>
          <w:rFonts w:ascii="Palatino Linotype" w:eastAsia="Times New Roman" w:hAnsi="Palatino Linotype" w:cs="Arial"/>
          <w:shd w:val="clear" w:color="auto" w:fill="FFFFFF"/>
        </w:rPr>
        <w:t xml:space="preserve"> </w:t>
      </w:r>
    </w:p>
    <w:p w14:paraId="71D64E52" w14:textId="77777777" w:rsidR="005D7BBD" w:rsidRDefault="005D7BBD" w:rsidP="005D7BBD">
      <w:pPr>
        <w:rPr>
          <w:ins w:id="230" w:author="Usuario de Microsoft Office" w:date="2019-10-16T00:06:00Z"/>
          <w:rFonts w:ascii="Palatino Linotype" w:eastAsia="Times New Roman" w:hAnsi="Palatino Linotype" w:cs="Arial"/>
          <w:shd w:val="clear" w:color="auto" w:fill="FFFFFF"/>
        </w:rPr>
      </w:pPr>
    </w:p>
    <w:p w14:paraId="0D37213F" w14:textId="0A6965DE" w:rsidR="003077B8" w:rsidRPr="00C6473F" w:rsidRDefault="00C6473F" w:rsidP="005D7BBD">
      <w:pPr>
        <w:rPr>
          <w:rFonts w:ascii="Palatino Linotype" w:eastAsia="Times New Roman" w:hAnsi="Palatino Linotype" w:cs="Arial"/>
          <w:b/>
          <w:shd w:val="clear" w:color="auto" w:fill="FFFFFF"/>
          <w:rPrChange w:id="231" w:author="Usuario de Microsoft Office" w:date="2019-10-16T00:06:00Z">
            <w:rPr>
              <w:rFonts w:ascii="Palatino Linotype" w:eastAsia="Times New Roman" w:hAnsi="Palatino Linotype" w:cs="Arial"/>
              <w:shd w:val="clear" w:color="auto" w:fill="FFFFFF"/>
            </w:rPr>
          </w:rPrChange>
        </w:rPr>
      </w:pPr>
      <w:r w:rsidRPr="00C6473F">
        <w:rPr>
          <w:rFonts w:ascii="Palatino Linotype" w:eastAsia="Times New Roman" w:hAnsi="Palatino Linotype" w:cs="Arial"/>
          <w:b/>
          <w:shd w:val="clear" w:color="auto" w:fill="FFFFFF"/>
          <w:rPrChange w:id="232" w:author="Usuario de Microsoft Office" w:date="2019-10-16T00:06:00Z">
            <w:rPr>
              <w:rFonts w:ascii="Palatino Linotype" w:eastAsia="Times New Roman" w:hAnsi="Palatino Linotype" w:cs="Arial"/>
              <w:shd w:val="clear" w:color="auto" w:fill="FFFFFF"/>
            </w:rPr>
          </w:rPrChange>
        </w:rPr>
        <w:t>DIGESTIBLE DATA</w:t>
      </w:r>
    </w:p>
    <w:p w14:paraId="4587865E" w14:textId="77777777" w:rsidR="005D7BBD" w:rsidRPr="007A0E07" w:rsidRDefault="005D7BBD" w:rsidP="005D7BBD">
      <w:pPr>
        <w:rPr>
          <w:rFonts w:ascii="Palatino Linotype" w:eastAsia="Times New Roman" w:hAnsi="Palatino Linotype" w:cs="Arial"/>
        </w:rPr>
      </w:pPr>
      <w:r w:rsidRPr="007A0E07">
        <w:rPr>
          <w:rFonts w:ascii="Palatino Linotype" w:eastAsia="Times New Roman" w:hAnsi="Palatino Linotype" w:cs="Arial"/>
          <w:shd w:val="clear" w:color="auto" w:fill="FFFFFF"/>
        </w:rPr>
        <w:t xml:space="preserve">We have to encourage critical thinking and offer digestible data to the audience. </w:t>
      </w:r>
      <w:r w:rsidRPr="007A0E07">
        <w:rPr>
          <w:rFonts w:ascii="Palatino Linotype" w:eastAsia="Times New Roman" w:hAnsi="Palatino Linotype" w:cs="Arial"/>
        </w:rPr>
        <w:t xml:space="preserve">Now there is so much </w:t>
      </w:r>
      <w:r>
        <w:rPr>
          <w:rFonts w:ascii="Palatino Linotype" w:eastAsia="Times New Roman" w:hAnsi="Palatino Linotype" w:cs="Arial"/>
        </w:rPr>
        <w:t>ability</w:t>
      </w:r>
      <w:r w:rsidRPr="007A0E07">
        <w:rPr>
          <w:rFonts w:ascii="Palatino Linotype" w:eastAsia="Times New Roman" w:hAnsi="Palatino Linotype" w:cs="Arial"/>
        </w:rPr>
        <w:t xml:space="preserve"> to generate information that people are overwhelmed ... thinking today</w:t>
      </w:r>
      <w:r>
        <w:rPr>
          <w:rFonts w:ascii="Palatino Linotype" w:eastAsia="Times New Roman" w:hAnsi="Palatino Linotype" w:cs="Arial"/>
        </w:rPr>
        <w:t xml:space="preserve"> </w:t>
      </w:r>
      <w:r w:rsidRPr="007A0E07">
        <w:rPr>
          <w:rFonts w:ascii="Palatino Linotype" w:eastAsia="Times New Roman" w:hAnsi="Palatino Linotype" w:cs="Arial"/>
        </w:rPr>
        <w:t xml:space="preserve">about </w:t>
      </w:r>
      <w:r>
        <w:rPr>
          <w:rFonts w:ascii="Palatino Linotype" w:eastAsia="Times New Roman" w:hAnsi="Palatino Linotype" w:cs="Arial"/>
        </w:rPr>
        <w:t>one of</w:t>
      </w:r>
      <w:r w:rsidRPr="007A0E07">
        <w:rPr>
          <w:rFonts w:ascii="Palatino Linotype" w:eastAsia="Times New Roman" w:hAnsi="Palatino Linotype" w:cs="Arial"/>
        </w:rPr>
        <w:t xml:space="preserve"> Trump</w:t>
      </w:r>
      <w:r>
        <w:rPr>
          <w:rFonts w:ascii="Palatino Linotype" w:eastAsia="Times New Roman" w:hAnsi="Palatino Linotype" w:cs="Arial"/>
        </w:rPr>
        <w:t>’s</w:t>
      </w:r>
      <w:r w:rsidRPr="007A0E07">
        <w:rPr>
          <w:rFonts w:ascii="Palatino Linotype" w:eastAsia="Times New Roman" w:hAnsi="Palatino Linotype" w:cs="Arial"/>
        </w:rPr>
        <w:t xml:space="preserve"> message</w:t>
      </w:r>
      <w:r>
        <w:rPr>
          <w:rFonts w:ascii="Palatino Linotype" w:eastAsia="Times New Roman" w:hAnsi="Palatino Linotype" w:cs="Arial"/>
        </w:rPr>
        <w:t>’s</w:t>
      </w:r>
      <w:r w:rsidRPr="007A0E07">
        <w:rPr>
          <w:rFonts w:ascii="Palatino Linotype" w:eastAsia="Times New Roman" w:hAnsi="Palatino Linotype" w:cs="Arial"/>
        </w:rPr>
        <w:t xml:space="preserve"> from two months ago seems like a message </w:t>
      </w:r>
      <w:r>
        <w:rPr>
          <w:rFonts w:ascii="Palatino Linotype" w:eastAsia="Times New Roman" w:hAnsi="Palatino Linotype" w:cs="Arial"/>
        </w:rPr>
        <w:t>from</w:t>
      </w:r>
      <w:r w:rsidRPr="007A0E07">
        <w:rPr>
          <w:rFonts w:ascii="Palatino Linotype" w:eastAsia="Times New Roman" w:hAnsi="Palatino Linotype" w:cs="Arial"/>
        </w:rPr>
        <w:t xml:space="preserve"> five years ago, almost no one keeps track. There are so many voices that it is very difficult for the message to arrive, so our challenge is how to explain things better to people</w:t>
      </w:r>
      <w:r>
        <w:rPr>
          <w:rFonts w:ascii="Palatino Linotype" w:eastAsia="Times New Roman" w:hAnsi="Palatino Linotype" w:cs="Arial"/>
        </w:rPr>
        <w:t>.</w:t>
      </w:r>
    </w:p>
    <w:p w14:paraId="7B3A913F" w14:textId="77777777" w:rsidR="005D7BBD" w:rsidRPr="007A0E07" w:rsidRDefault="005D7BBD" w:rsidP="005D7BBD">
      <w:pPr>
        <w:rPr>
          <w:rFonts w:ascii="Palatino Linotype" w:eastAsia="Times New Roman" w:hAnsi="Palatino Linotype" w:cs="Arial"/>
        </w:rPr>
      </w:pPr>
    </w:p>
    <w:p w14:paraId="10E31A92" w14:textId="7781267E" w:rsidR="005D7BBD" w:rsidRPr="007A0E07" w:rsidRDefault="005D7BBD" w:rsidP="005D7BBD">
      <w:pPr>
        <w:rPr>
          <w:rFonts w:ascii="Palatino Linotype" w:eastAsia="Times New Roman" w:hAnsi="Palatino Linotype" w:cs="Arial"/>
        </w:rPr>
      </w:pPr>
      <w:r w:rsidRPr="007A0E07">
        <w:rPr>
          <w:rFonts w:ascii="Palatino Linotype" w:eastAsia="Times New Roman" w:hAnsi="Palatino Linotype" w:cs="Arial"/>
        </w:rPr>
        <w:t xml:space="preserve">On Facebook Live we have had talks </w:t>
      </w:r>
      <w:r>
        <w:rPr>
          <w:rFonts w:ascii="Palatino Linotype" w:eastAsia="Times New Roman" w:hAnsi="Palatino Linotype" w:cs="Arial"/>
        </w:rPr>
        <w:t xml:space="preserve">about topics such as </w:t>
      </w:r>
      <w:r w:rsidRPr="007A0E07">
        <w:rPr>
          <w:rFonts w:ascii="Palatino Linotype" w:eastAsia="Times New Roman" w:hAnsi="Palatino Linotype" w:cs="Arial"/>
        </w:rPr>
        <w:t xml:space="preserve">health or immigration and the audience like it very much. One day we </w:t>
      </w:r>
      <w:r>
        <w:rPr>
          <w:rFonts w:ascii="Palatino Linotype" w:eastAsia="Times New Roman" w:hAnsi="Palatino Linotype" w:cs="Arial"/>
        </w:rPr>
        <w:t>broadcast</w:t>
      </w:r>
      <w:r w:rsidRPr="007A0E07">
        <w:rPr>
          <w:rFonts w:ascii="Palatino Linotype" w:eastAsia="Times New Roman" w:hAnsi="Palatino Linotype" w:cs="Arial"/>
        </w:rPr>
        <w:t xml:space="preserve"> with an immigration lawyer </w:t>
      </w:r>
      <w:r>
        <w:rPr>
          <w:rFonts w:ascii="Palatino Linotype" w:eastAsia="Times New Roman" w:hAnsi="Palatino Linotype" w:cs="Arial"/>
        </w:rPr>
        <w:t>so that</w:t>
      </w:r>
      <w:r w:rsidRPr="007A0E07">
        <w:rPr>
          <w:rFonts w:ascii="Palatino Linotype" w:eastAsia="Times New Roman" w:hAnsi="Palatino Linotype" w:cs="Arial"/>
        </w:rPr>
        <w:t xml:space="preserve"> a migrant community </w:t>
      </w:r>
      <w:r>
        <w:rPr>
          <w:rFonts w:ascii="Palatino Linotype" w:eastAsia="Times New Roman" w:hAnsi="Palatino Linotype" w:cs="Arial"/>
        </w:rPr>
        <w:t>could</w:t>
      </w:r>
      <w:r w:rsidRPr="007A0E07">
        <w:rPr>
          <w:rFonts w:ascii="Palatino Linotype" w:eastAsia="Times New Roman" w:hAnsi="Palatino Linotype" w:cs="Arial"/>
        </w:rPr>
        <w:t xml:space="preserve"> ask their questions</w:t>
      </w:r>
      <w:r>
        <w:rPr>
          <w:rFonts w:ascii="Palatino Linotype" w:eastAsia="Times New Roman" w:hAnsi="Palatino Linotype" w:cs="Arial"/>
        </w:rPr>
        <w:t>.</w:t>
      </w:r>
      <w:r w:rsidRPr="007A0E07">
        <w:rPr>
          <w:rFonts w:ascii="Palatino Linotype" w:eastAsia="Times New Roman" w:hAnsi="Palatino Linotype" w:cs="Arial"/>
        </w:rPr>
        <w:t xml:space="preserve"> </w:t>
      </w:r>
      <w:r>
        <w:rPr>
          <w:rFonts w:ascii="Palatino Linotype" w:eastAsia="Times New Roman" w:hAnsi="Palatino Linotype" w:cs="Arial"/>
        </w:rPr>
        <w:t>T</w:t>
      </w:r>
      <w:r w:rsidRPr="007A0E07">
        <w:rPr>
          <w:rFonts w:ascii="Palatino Linotype" w:eastAsia="Times New Roman" w:hAnsi="Palatino Linotype" w:cs="Arial"/>
        </w:rPr>
        <w:t>he journalist took notes of the comments o</w:t>
      </w:r>
      <w:r>
        <w:rPr>
          <w:rFonts w:ascii="Palatino Linotype" w:eastAsia="Times New Roman" w:hAnsi="Palatino Linotype" w:cs="Arial"/>
        </w:rPr>
        <w:t>n</w:t>
      </w:r>
      <w:r w:rsidRPr="007A0E07">
        <w:rPr>
          <w:rFonts w:ascii="Palatino Linotype" w:eastAsia="Times New Roman" w:hAnsi="Palatino Linotype" w:cs="Arial"/>
        </w:rPr>
        <w:t xml:space="preserve"> Facebook and we </w:t>
      </w:r>
      <w:r w:rsidR="00EC327A">
        <w:rPr>
          <w:rFonts w:ascii="Palatino Linotype" w:eastAsia="Times New Roman" w:hAnsi="Palatino Linotype" w:cs="Arial"/>
        </w:rPr>
        <w:t>share</w:t>
      </w:r>
      <w:r w:rsidRPr="007A0E07">
        <w:rPr>
          <w:rFonts w:ascii="Palatino Linotype" w:eastAsia="Times New Roman" w:hAnsi="Palatino Linotype" w:cs="Arial"/>
        </w:rPr>
        <w:t xml:space="preserve"> the question ... that kind of systems can help you be closer to the audience </w:t>
      </w:r>
      <w:r>
        <w:rPr>
          <w:rFonts w:ascii="Palatino Linotype" w:eastAsia="Times New Roman" w:hAnsi="Palatino Linotype" w:cs="Arial"/>
        </w:rPr>
        <w:t>so that they can</w:t>
      </w:r>
      <w:r w:rsidRPr="007A0E07">
        <w:rPr>
          <w:rFonts w:ascii="Palatino Linotype" w:eastAsia="Times New Roman" w:hAnsi="Palatino Linotype" w:cs="Arial"/>
        </w:rPr>
        <w:t xml:space="preserve"> trust you. </w:t>
      </w:r>
    </w:p>
    <w:p w14:paraId="737F101A" w14:textId="77777777" w:rsidR="005D7BBD" w:rsidRPr="007A0E07" w:rsidRDefault="005D7BBD" w:rsidP="005D7BBD">
      <w:pPr>
        <w:ind w:firstLine="567"/>
        <w:rPr>
          <w:rFonts w:ascii="Palatino Linotype" w:eastAsia="Times New Roman" w:hAnsi="Palatino Linotype" w:cs="Arial"/>
          <w:b/>
        </w:rPr>
      </w:pPr>
    </w:p>
    <w:p w14:paraId="6C99B712" w14:textId="77777777" w:rsidR="005D7BBD" w:rsidRPr="007A0E07" w:rsidRDefault="005D7BBD" w:rsidP="005D7BBD">
      <w:pPr>
        <w:ind w:firstLine="567"/>
        <w:rPr>
          <w:rFonts w:ascii="Palatino Linotype" w:eastAsia="Times New Roman" w:hAnsi="Palatino Linotype" w:cs="Arial"/>
          <w:b/>
        </w:rPr>
      </w:pPr>
    </w:p>
    <w:p w14:paraId="601110AB" w14:textId="77777777" w:rsidR="005D7BBD" w:rsidRPr="007A0E07" w:rsidRDefault="005D7BBD" w:rsidP="005D7BBD">
      <w:pPr>
        <w:ind w:firstLine="567"/>
        <w:rPr>
          <w:rFonts w:ascii="Palatino Linotype" w:eastAsia="Times New Roman" w:hAnsi="Palatino Linotype" w:cs="Arial"/>
          <w:b/>
        </w:rPr>
      </w:pPr>
    </w:p>
    <w:p w14:paraId="09B955F4" w14:textId="77777777" w:rsidR="005D7BBD" w:rsidRPr="007A0E07" w:rsidRDefault="005D7BBD" w:rsidP="005D7BBD">
      <w:pPr>
        <w:ind w:firstLine="567"/>
        <w:rPr>
          <w:rFonts w:ascii="Palatino Linotype" w:eastAsia="Times New Roman" w:hAnsi="Palatino Linotype" w:cs="Arial"/>
          <w:b/>
        </w:rPr>
      </w:pPr>
      <w:r w:rsidRPr="007A0E07">
        <w:rPr>
          <w:rFonts w:ascii="Palatino Linotype" w:eastAsia="Times New Roman" w:hAnsi="Palatino Linotype" w:cs="Arial"/>
          <w:b/>
        </w:rPr>
        <w:t xml:space="preserve">  </w:t>
      </w:r>
    </w:p>
    <w:p w14:paraId="26231F59" w14:textId="77777777" w:rsidR="005D7BBD" w:rsidRPr="007A0E07" w:rsidRDefault="005D7BBD" w:rsidP="005D7BBD">
      <w:pPr>
        <w:ind w:firstLine="567"/>
        <w:rPr>
          <w:rFonts w:ascii="Palatino Linotype" w:eastAsia="Times New Roman" w:hAnsi="Palatino Linotype" w:cs="Arial"/>
          <w:b/>
        </w:rPr>
      </w:pPr>
    </w:p>
    <w:p w14:paraId="2C766B88" w14:textId="77777777" w:rsidR="005D7BBD" w:rsidRPr="007A0E07" w:rsidRDefault="005D7BBD" w:rsidP="005D7BBD">
      <w:pPr>
        <w:ind w:firstLine="567"/>
        <w:rPr>
          <w:rFonts w:ascii="Palatino Linotype" w:eastAsia="Times New Roman" w:hAnsi="Palatino Linotype" w:cs="Arial"/>
          <w:b/>
        </w:rPr>
      </w:pPr>
    </w:p>
    <w:p w14:paraId="5607FDD9" w14:textId="77777777" w:rsidR="005D7BBD" w:rsidRPr="007A0E07" w:rsidRDefault="005D7BBD" w:rsidP="005D7BBD">
      <w:pPr>
        <w:ind w:firstLine="567"/>
        <w:rPr>
          <w:rFonts w:ascii="Palatino Linotype" w:eastAsia="Times New Roman" w:hAnsi="Palatino Linotype" w:cs="Arial"/>
          <w:b/>
        </w:rPr>
      </w:pPr>
    </w:p>
    <w:p w14:paraId="0BA24594" w14:textId="77777777" w:rsidR="005D7BBD" w:rsidRPr="007A0E07" w:rsidRDefault="005D7BBD" w:rsidP="005D7BBD">
      <w:pPr>
        <w:ind w:firstLine="567"/>
        <w:rPr>
          <w:rFonts w:ascii="Palatino Linotype" w:eastAsia="Times New Roman" w:hAnsi="Palatino Linotype" w:cs="Arial"/>
          <w:b/>
        </w:rPr>
      </w:pPr>
    </w:p>
    <w:p w14:paraId="6B53E6C6" w14:textId="77777777" w:rsidR="005D7BBD" w:rsidRPr="007A0E07" w:rsidRDefault="005D7BBD" w:rsidP="005D7BBD">
      <w:pPr>
        <w:ind w:firstLine="567"/>
        <w:rPr>
          <w:rFonts w:ascii="Palatino Linotype" w:eastAsia="Times New Roman" w:hAnsi="Palatino Linotype" w:cs="Arial"/>
          <w:b/>
        </w:rPr>
      </w:pPr>
    </w:p>
    <w:p w14:paraId="0CC939FC" w14:textId="77777777" w:rsidR="005D7BBD" w:rsidRPr="007A0E07" w:rsidRDefault="005D7BBD" w:rsidP="005D7BBD">
      <w:pPr>
        <w:ind w:firstLine="567"/>
        <w:rPr>
          <w:rFonts w:ascii="Palatino Linotype" w:eastAsia="Times New Roman" w:hAnsi="Palatino Linotype" w:cs="Arial"/>
          <w:b/>
        </w:rPr>
      </w:pPr>
    </w:p>
    <w:p w14:paraId="1EC23C5C" w14:textId="77777777" w:rsidR="005D7BBD" w:rsidRPr="007A0E07" w:rsidRDefault="005D7BBD" w:rsidP="005D7BBD">
      <w:pPr>
        <w:ind w:firstLine="567"/>
        <w:rPr>
          <w:rFonts w:ascii="Palatino Linotype" w:eastAsia="Times New Roman" w:hAnsi="Palatino Linotype" w:cs="Arial"/>
          <w:b/>
        </w:rPr>
      </w:pPr>
    </w:p>
    <w:p w14:paraId="1C9257A9" w14:textId="77777777" w:rsidR="005D7BBD" w:rsidRPr="007A0E07" w:rsidRDefault="005D7BBD" w:rsidP="005D7BBD">
      <w:pPr>
        <w:ind w:firstLine="567"/>
        <w:rPr>
          <w:rFonts w:ascii="Palatino Linotype" w:eastAsia="Times New Roman" w:hAnsi="Palatino Linotype" w:cs="Arial"/>
          <w:b/>
        </w:rPr>
      </w:pPr>
    </w:p>
    <w:p w14:paraId="3539B7C0" w14:textId="77777777" w:rsidR="005D7BBD" w:rsidRPr="007A0E07" w:rsidRDefault="005D7BBD" w:rsidP="005D7BBD">
      <w:pPr>
        <w:ind w:firstLine="567"/>
        <w:rPr>
          <w:rFonts w:ascii="Palatino Linotype" w:eastAsia="Times New Roman" w:hAnsi="Palatino Linotype" w:cs="Arial"/>
          <w:b/>
        </w:rPr>
      </w:pPr>
    </w:p>
    <w:p w14:paraId="024B13ED" w14:textId="77777777" w:rsidR="005D7BBD" w:rsidRPr="007A0E07" w:rsidRDefault="005D7BBD" w:rsidP="005D7BBD">
      <w:pPr>
        <w:ind w:firstLine="567"/>
        <w:rPr>
          <w:rFonts w:ascii="Palatino Linotype" w:eastAsia="Times New Roman" w:hAnsi="Palatino Linotype" w:cs="Arial"/>
          <w:b/>
        </w:rPr>
      </w:pPr>
    </w:p>
    <w:p w14:paraId="1548100A" w14:textId="77777777" w:rsidR="005D7BBD" w:rsidRPr="007A0E07" w:rsidRDefault="005D7BBD" w:rsidP="005D7BBD">
      <w:pPr>
        <w:ind w:firstLine="567"/>
        <w:rPr>
          <w:rFonts w:ascii="Palatino Linotype" w:eastAsia="Times New Roman" w:hAnsi="Palatino Linotype" w:cs="Arial"/>
          <w:b/>
        </w:rPr>
      </w:pPr>
    </w:p>
    <w:p w14:paraId="089C182B" w14:textId="77777777" w:rsidR="005D7BBD" w:rsidRPr="007A0E07" w:rsidDel="00C6473F" w:rsidRDefault="005D7BBD" w:rsidP="005D7BBD">
      <w:pPr>
        <w:ind w:firstLine="567"/>
        <w:rPr>
          <w:del w:id="233" w:author="Usuario de Microsoft Office" w:date="2019-10-16T00:06:00Z"/>
          <w:rFonts w:ascii="Palatino Linotype" w:eastAsia="Times New Roman" w:hAnsi="Palatino Linotype" w:cs="Arial"/>
          <w:b/>
        </w:rPr>
      </w:pPr>
    </w:p>
    <w:p w14:paraId="6757ED81" w14:textId="77777777" w:rsidR="005D7BBD" w:rsidRPr="007A0E07" w:rsidDel="00C6473F" w:rsidRDefault="005D7BBD" w:rsidP="005D7BBD">
      <w:pPr>
        <w:ind w:firstLine="567"/>
        <w:rPr>
          <w:del w:id="234" w:author="Usuario de Microsoft Office" w:date="2019-10-16T00:06:00Z"/>
          <w:rFonts w:ascii="Palatino Linotype" w:eastAsia="Times New Roman" w:hAnsi="Palatino Linotype" w:cs="Arial"/>
          <w:b/>
        </w:rPr>
      </w:pPr>
    </w:p>
    <w:p w14:paraId="333F5D6F" w14:textId="77777777" w:rsidR="005D7BBD" w:rsidRPr="007A0E07" w:rsidRDefault="005D7BBD">
      <w:pPr>
        <w:rPr>
          <w:rFonts w:ascii="Palatino Linotype" w:eastAsia="Times New Roman" w:hAnsi="Palatino Linotype" w:cs="Arial"/>
          <w:b/>
        </w:rPr>
        <w:pPrChange w:id="235" w:author="Usuario de Microsoft Office" w:date="2019-10-16T00:06:00Z">
          <w:pPr>
            <w:ind w:firstLine="567"/>
          </w:pPr>
        </w:pPrChange>
      </w:pPr>
    </w:p>
    <w:p w14:paraId="20F0308F" w14:textId="77777777" w:rsidR="005D7BBD" w:rsidRPr="007A0E07" w:rsidRDefault="005D7BBD" w:rsidP="005D7BBD">
      <w:pPr>
        <w:jc w:val="center"/>
        <w:rPr>
          <w:rFonts w:ascii="Palatino Linotype" w:hAnsi="Palatino Linotype"/>
          <w:color w:val="000000" w:themeColor="text1"/>
          <w:sz w:val="32"/>
          <w:szCs w:val="32"/>
        </w:rPr>
      </w:pPr>
      <w:r w:rsidRPr="00FC3AE2">
        <w:rPr>
          <w:rFonts w:ascii="Palatino Linotype" w:hAnsi="Palatino Linotype"/>
          <w:noProof/>
          <w:color w:val="000000" w:themeColor="text1"/>
          <w:sz w:val="32"/>
          <w:szCs w:val="32"/>
          <w:lang w:val="es-ES_tradnl"/>
        </w:rPr>
        <w:drawing>
          <wp:inline distT="0" distB="0" distL="0" distR="0" wp14:anchorId="7B7F38B9" wp14:editId="5AB01B26">
            <wp:extent cx="1461600" cy="1461600"/>
            <wp:effectExtent l="0" t="0" r="12065" b="12065"/>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NmrfoEoW_200x200.jp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461600" cy="1461600"/>
                    </a:xfrm>
                    <a:prstGeom prst="rect">
                      <a:avLst/>
                    </a:prstGeom>
                  </pic:spPr>
                </pic:pic>
              </a:graphicData>
            </a:graphic>
          </wp:inline>
        </w:drawing>
      </w:r>
    </w:p>
    <w:p w14:paraId="3983B17F" w14:textId="77777777" w:rsidR="005D7BBD" w:rsidRPr="007A0E07" w:rsidRDefault="005D7BBD" w:rsidP="00396BD3">
      <w:pPr>
        <w:jc w:val="center"/>
        <w:outlineLvl w:val="0"/>
        <w:rPr>
          <w:rFonts w:ascii="Palatino Linotype" w:hAnsi="Palatino Linotype"/>
          <w:b/>
          <w:i/>
          <w:color w:val="000000" w:themeColor="text1"/>
          <w:sz w:val="32"/>
          <w:szCs w:val="32"/>
        </w:rPr>
      </w:pPr>
      <w:r w:rsidRPr="007A0E07">
        <w:rPr>
          <w:rFonts w:ascii="Palatino Linotype" w:hAnsi="Palatino Linotype"/>
          <w:b/>
          <w:i/>
          <w:color w:val="000000" w:themeColor="text1"/>
          <w:sz w:val="32"/>
          <w:szCs w:val="32"/>
        </w:rPr>
        <w:t>Joaquín Ortega</w:t>
      </w:r>
    </w:p>
    <w:p w14:paraId="0C3D1CEC" w14:textId="77777777" w:rsidR="005D7BBD" w:rsidRPr="007A0E07" w:rsidRDefault="005D7BBD" w:rsidP="005D7BBD">
      <w:pPr>
        <w:jc w:val="center"/>
        <w:rPr>
          <w:rFonts w:ascii="Palatino Linotype" w:hAnsi="Palatino Linotype"/>
          <w:i/>
          <w:color w:val="000000" w:themeColor="text1"/>
          <w:sz w:val="20"/>
          <w:szCs w:val="20"/>
        </w:rPr>
      </w:pPr>
      <w:r w:rsidRPr="007A0E07">
        <w:rPr>
          <w:rFonts w:ascii="Palatino Linotype" w:hAnsi="Palatino Linotype"/>
          <w:i/>
          <w:color w:val="000000" w:themeColor="text1"/>
          <w:sz w:val="20"/>
          <w:szCs w:val="20"/>
        </w:rPr>
        <w:t>Head of Content at Newtral - @Ortega_Tuiter</w:t>
      </w:r>
    </w:p>
    <w:p w14:paraId="1F8B3DA9" w14:textId="77777777" w:rsidR="005D7BBD" w:rsidRPr="007A0E07" w:rsidRDefault="005D7BBD" w:rsidP="005D7BBD">
      <w:pPr>
        <w:jc w:val="center"/>
        <w:rPr>
          <w:rFonts w:ascii="Palatino Linotype" w:hAnsi="Palatino Linotype"/>
          <w:i/>
          <w:color w:val="000000" w:themeColor="text1"/>
        </w:rPr>
      </w:pPr>
    </w:p>
    <w:p w14:paraId="3BC95183" w14:textId="77777777" w:rsidR="005D7BBD" w:rsidRPr="007A0E07" w:rsidRDefault="005D7BBD" w:rsidP="005D7BBD">
      <w:pPr>
        <w:ind w:firstLine="567"/>
        <w:jc w:val="center"/>
        <w:rPr>
          <w:rFonts w:ascii="Palatino Linotype" w:eastAsia="Times New Roman" w:hAnsi="Palatino Linotype" w:cs="Arial"/>
          <w:b/>
          <w:i/>
          <w:sz w:val="32"/>
          <w:szCs w:val="32"/>
          <w:shd w:val="clear" w:color="auto" w:fill="FFFFFF"/>
        </w:rPr>
      </w:pPr>
      <w:r w:rsidRPr="007A0E07">
        <w:rPr>
          <w:rFonts w:ascii="Palatino Linotype" w:eastAsia="Times New Roman" w:hAnsi="Palatino Linotype" w:cs="Arial"/>
          <w:b/>
          <w:i/>
          <w:sz w:val="32"/>
          <w:szCs w:val="32"/>
          <w:shd w:val="clear" w:color="auto" w:fill="FFFFFF"/>
        </w:rPr>
        <w:t>“WhatsApp is an early alerts system to detect some trends in social media we cannot reach in a first stage</w:t>
      </w:r>
      <w:r w:rsidRPr="007A0E07">
        <w:rPr>
          <w:rFonts w:ascii="Palatino Linotype" w:hAnsi="Palatino Linotype" w:cs="Arial"/>
          <w:b/>
          <w:i/>
          <w:sz w:val="32"/>
          <w:szCs w:val="32"/>
        </w:rPr>
        <w:t>”</w:t>
      </w:r>
    </w:p>
    <w:p w14:paraId="3548F59E" w14:textId="77777777" w:rsidR="005D7BBD" w:rsidRPr="007A0E07" w:rsidRDefault="005D7BBD" w:rsidP="005D7BBD">
      <w:pPr>
        <w:ind w:firstLine="567"/>
        <w:jc w:val="both"/>
        <w:rPr>
          <w:rFonts w:ascii="Palatino Linotype" w:hAnsi="Palatino Linotype"/>
          <w:b/>
          <w:color w:val="000000" w:themeColor="text1"/>
        </w:rPr>
      </w:pPr>
    </w:p>
    <w:p w14:paraId="4B037EDF" w14:textId="77777777" w:rsidR="005D7BBD" w:rsidRPr="007A0E07" w:rsidRDefault="005D7BBD" w:rsidP="00396BD3">
      <w:pPr>
        <w:outlineLvl w:val="0"/>
        <w:rPr>
          <w:rFonts w:ascii="Palatino Linotype" w:hAnsi="Palatino Linotype"/>
          <w:b/>
          <w:color w:val="000000" w:themeColor="text1"/>
        </w:rPr>
      </w:pPr>
      <w:r w:rsidRPr="007A0E07">
        <w:rPr>
          <w:rFonts w:ascii="Palatino Linotype" w:hAnsi="Palatino Linotype"/>
          <w:b/>
          <w:color w:val="000000" w:themeColor="text1"/>
        </w:rPr>
        <w:t xml:space="preserve">PUBLIC SERVICE </w:t>
      </w:r>
    </w:p>
    <w:p w14:paraId="60270DFF" w14:textId="77777777" w:rsidR="005D7BBD" w:rsidRPr="007A0E07" w:rsidRDefault="005D7BBD" w:rsidP="005D7BBD">
      <w:pPr>
        <w:rPr>
          <w:rFonts w:ascii="Palatino Linotype" w:eastAsia="Times New Roman" w:hAnsi="Palatino Linotype" w:cs="Arial"/>
          <w:color w:val="222222"/>
        </w:rPr>
      </w:pPr>
      <w:r w:rsidRPr="007A0E07">
        <w:rPr>
          <w:rFonts w:ascii="Palatino Linotype" w:eastAsia="Times New Roman" w:hAnsi="Palatino Linotype" w:cs="Arial"/>
          <w:color w:val="222222"/>
        </w:rPr>
        <w:t>Not many journalistic projects, used it as public service, have a response as positive, direct and fast by the citizens as WhatsApp. People send us what they think it could be fake</w:t>
      </w:r>
      <w:r>
        <w:rPr>
          <w:rFonts w:ascii="Palatino Linotype" w:eastAsia="Times New Roman" w:hAnsi="Palatino Linotype" w:cs="Arial"/>
          <w:color w:val="222222"/>
        </w:rPr>
        <w:t>,</w:t>
      </w:r>
      <w:r w:rsidRPr="007A0E07">
        <w:rPr>
          <w:rFonts w:ascii="Palatino Linotype" w:eastAsia="Times New Roman" w:hAnsi="Palatino Linotype" w:cs="Arial"/>
          <w:color w:val="222222"/>
        </w:rPr>
        <w:t xml:space="preserve"> and their quick response to say thank you is a very grateful experience for us.  </w:t>
      </w:r>
    </w:p>
    <w:p w14:paraId="5550D96F" w14:textId="77777777" w:rsidR="005D7BBD" w:rsidRPr="007A0E07" w:rsidRDefault="005D7BBD" w:rsidP="005D7BBD">
      <w:pPr>
        <w:rPr>
          <w:rFonts w:ascii="Palatino Linotype" w:eastAsia="Times New Roman" w:hAnsi="Palatino Linotype" w:cs="Arial"/>
          <w:color w:val="222222"/>
        </w:rPr>
      </w:pPr>
    </w:p>
    <w:p w14:paraId="19B26373" w14:textId="77777777" w:rsidR="005D7BBD" w:rsidRPr="007A0E07" w:rsidRDefault="005D7BBD" w:rsidP="005D7BBD">
      <w:pPr>
        <w:rPr>
          <w:rFonts w:ascii="Palatino Linotype" w:eastAsia="Times New Roman" w:hAnsi="Palatino Linotype" w:cs="Arial"/>
          <w:color w:val="222222"/>
        </w:rPr>
      </w:pPr>
      <w:r w:rsidRPr="007A0E07">
        <w:rPr>
          <w:rFonts w:ascii="Palatino Linotype" w:eastAsia="Times New Roman" w:hAnsi="Palatino Linotype" w:cs="Arial"/>
          <w:color w:val="222222"/>
        </w:rPr>
        <w:t>The topics where we have more questions from the audience are those related with migration and political information, mainly criti</w:t>
      </w:r>
      <w:r>
        <w:rPr>
          <w:rFonts w:ascii="Palatino Linotype" w:eastAsia="Times New Roman" w:hAnsi="Palatino Linotype" w:cs="Arial"/>
          <w:color w:val="222222"/>
        </w:rPr>
        <w:t>que</w:t>
      </w:r>
      <w:r w:rsidRPr="007A0E07">
        <w:rPr>
          <w:rFonts w:ascii="Palatino Linotype" w:eastAsia="Times New Roman" w:hAnsi="Palatino Linotype" w:cs="Arial"/>
          <w:color w:val="222222"/>
        </w:rPr>
        <w:t xml:space="preserve">s to political leaders. The </w:t>
      </w:r>
      <w:r>
        <w:rPr>
          <w:rFonts w:ascii="Palatino Linotype" w:eastAsia="Times New Roman" w:hAnsi="Palatino Linotype" w:cs="Arial"/>
          <w:color w:val="222222"/>
        </w:rPr>
        <w:t xml:space="preserve">amount of </w:t>
      </w:r>
      <w:r w:rsidRPr="007A0E07">
        <w:rPr>
          <w:rFonts w:ascii="Palatino Linotype" w:eastAsia="Times New Roman" w:hAnsi="Palatino Linotype" w:cs="Arial"/>
          <w:color w:val="222222"/>
        </w:rPr>
        <w:t xml:space="preserve">time we need to give response through WhatsApp </w:t>
      </w:r>
      <w:r>
        <w:rPr>
          <w:rFonts w:ascii="Palatino Linotype" w:eastAsia="Times New Roman" w:hAnsi="Palatino Linotype" w:cs="Arial"/>
          <w:color w:val="222222"/>
        </w:rPr>
        <w:t>varies</w:t>
      </w:r>
      <w:r w:rsidRPr="007A0E07">
        <w:rPr>
          <w:rFonts w:ascii="Palatino Linotype" w:eastAsia="Times New Roman" w:hAnsi="Palatino Linotype" w:cs="Arial"/>
          <w:color w:val="222222"/>
        </w:rPr>
        <w:t xml:space="preserve">, there are topics we can solve in just one day and other topics </w:t>
      </w:r>
      <w:r>
        <w:rPr>
          <w:rFonts w:ascii="Palatino Linotype" w:eastAsia="Times New Roman" w:hAnsi="Palatino Linotype" w:cs="Arial"/>
          <w:color w:val="222222"/>
        </w:rPr>
        <w:t xml:space="preserve">demand </w:t>
      </w:r>
      <w:r w:rsidRPr="007A0E07">
        <w:rPr>
          <w:rFonts w:ascii="Palatino Linotype" w:eastAsia="Times New Roman" w:hAnsi="Palatino Linotype" w:cs="Arial"/>
          <w:color w:val="222222"/>
        </w:rPr>
        <w:t xml:space="preserve">weeks in order to do fact-checking in a proper way. </w:t>
      </w:r>
    </w:p>
    <w:p w14:paraId="6B9DEA5F" w14:textId="77777777" w:rsidR="005D7BBD" w:rsidRDefault="005D7BBD" w:rsidP="005D7BBD">
      <w:pPr>
        <w:rPr>
          <w:rFonts w:ascii="Palatino Linotype" w:eastAsia="Times New Roman" w:hAnsi="Palatino Linotype" w:cs="Arial"/>
          <w:color w:val="222222"/>
        </w:rPr>
      </w:pPr>
    </w:p>
    <w:p w14:paraId="60DB06BD" w14:textId="1C5CF672" w:rsidR="00F478D2" w:rsidRPr="00F478D2" w:rsidRDefault="00F478D2" w:rsidP="005D7BBD">
      <w:pPr>
        <w:rPr>
          <w:rFonts w:ascii="Palatino Linotype" w:eastAsia="Times New Roman" w:hAnsi="Palatino Linotype" w:cs="Arial"/>
          <w:b/>
          <w:color w:val="FF0000"/>
          <w:rPrChange w:id="236" w:author="Usuario de Microsoft Office" w:date="2019-10-15T23:49:00Z">
            <w:rPr>
              <w:rFonts w:ascii="Palatino Linotype" w:eastAsia="Times New Roman" w:hAnsi="Palatino Linotype" w:cs="Arial"/>
              <w:color w:val="222222"/>
            </w:rPr>
          </w:rPrChange>
        </w:rPr>
      </w:pPr>
      <w:r w:rsidRPr="007A0E07">
        <w:rPr>
          <w:rFonts w:ascii="Palatino Linotype" w:eastAsia="Times New Roman" w:hAnsi="Palatino Linotype" w:cs="Arial"/>
          <w:b/>
          <w:color w:val="FF0000"/>
        </w:rPr>
        <w:t>[Note for designer: copy the following sentence to repeat it in the middle of the text –like featured sentence- with typography smaller than title of interview but bigger than normal text. ]</w:t>
      </w:r>
    </w:p>
    <w:p w14:paraId="286C12F9" w14:textId="3647F89D" w:rsidR="005D7BBD" w:rsidRPr="007A0E07" w:rsidRDefault="00864536" w:rsidP="005D7BBD">
      <w:pPr>
        <w:rPr>
          <w:rFonts w:ascii="Palatino Linotype" w:eastAsia="Times New Roman" w:hAnsi="Palatino Linotype" w:cs="Arial"/>
          <w:color w:val="222222"/>
        </w:rPr>
      </w:pPr>
      <w:r w:rsidRPr="007A0E07">
        <w:rPr>
          <w:rFonts w:ascii="Palatino Linotype" w:eastAsia="Times New Roman" w:hAnsi="Palatino Linotype" w:cs="Arial"/>
          <w:color w:val="222222"/>
        </w:rPr>
        <w:t xml:space="preserve"> </w:t>
      </w:r>
      <w:r w:rsidR="005D7BBD" w:rsidRPr="007A0E07">
        <w:rPr>
          <w:rFonts w:ascii="Palatino Linotype" w:eastAsia="Times New Roman" w:hAnsi="Palatino Linotype" w:cs="Arial"/>
          <w:color w:val="222222"/>
        </w:rPr>
        <w:t>[People in WhatsApp] talk to us in a very direct and informal way. The most common sentence is “</w:t>
      </w:r>
      <w:r w:rsidR="005D7BBD" w:rsidRPr="007A0E07">
        <w:rPr>
          <w:rFonts w:ascii="Palatino Linotype" w:eastAsia="Times New Roman" w:hAnsi="Palatino Linotype" w:cs="Arial"/>
          <w:i/>
          <w:color w:val="222222"/>
        </w:rPr>
        <w:t>It is that true?</w:t>
      </w:r>
      <w:r w:rsidR="005D7BBD" w:rsidRPr="007A0E07">
        <w:rPr>
          <w:rFonts w:ascii="Palatino Linotype" w:eastAsia="Times New Roman" w:hAnsi="Palatino Linotype" w:cs="Arial"/>
          <w:color w:val="222222"/>
        </w:rPr>
        <w:t xml:space="preserve">” And they usually attach a picture or link. </w:t>
      </w:r>
    </w:p>
    <w:p w14:paraId="55209DE4" w14:textId="77777777" w:rsidR="005D7BBD" w:rsidRPr="007A0E07" w:rsidRDefault="005D7BBD" w:rsidP="005D7BBD">
      <w:pPr>
        <w:rPr>
          <w:rFonts w:ascii="Palatino Linotype" w:eastAsia="Times New Roman" w:hAnsi="Palatino Linotype" w:cs="Arial"/>
          <w:color w:val="222222"/>
        </w:rPr>
      </w:pPr>
    </w:p>
    <w:p w14:paraId="5F561FF3" w14:textId="77777777" w:rsidR="005D7BBD" w:rsidRPr="007A0E07" w:rsidRDefault="005D7BBD" w:rsidP="005D7BBD">
      <w:pPr>
        <w:rPr>
          <w:rFonts w:ascii="Palatino Linotype" w:eastAsia="Times New Roman" w:hAnsi="Palatino Linotype" w:cs="Arial"/>
          <w:color w:val="222222"/>
        </w:rPr>
      </w:pPr>
      <w:r w:rsidRPr="007A0E07">
        <w:rPr>
          <w:rFonts w:ascii="Palatino Linotype" w:eastAsia="Times New Roman" w:hAnsi="Palatino Linotype" w:cs="Arial"/>
          <w:color w:val="222222"/>
        </w:rPr>
        <w:t xml:space="preserve">Our messages are written by a journalist and we try to offer the best personalized answer we can.  </w:t>
      </w:r>
    </w:p>
    <w:p w14:paraId="06148B3E" w14:textId="77777777" w:rsidR="005D7BBD" w:rsidRPr="007A0E07" w:rsidRDefault="005D7BBD" w:rsidP="005D7BBD">
      <w:pPr>
        <w:rPr>
          <w:rFonts w:ascii="Palatino Linotype" w:eastAsia="Times New Roman" w:hAnsi="Palatino Linotype" w:cs="Arial"/>
          <w:color w:val="222222"/>
        </w:rPr>
      </w:pPr>
    </w:p>
    <w:p w14:paraId="5D2E7475" w14:textId="77777777" w:rsidR="005D7BBD" w:rsidRPr="007A0E07" w:rsidRDefault="005D7BBD" w:rsidP="00396BD3">
      <w:pPr>
        <w:outlineLvl w:val="0"/>
        <w:rPr>
          <w:rFonts w:ascii="Palatino Linotype" w:eastAsia="Times New Roman" w:hAnsi="Palatino Linotype" w:cs="Arial"/>
          <w:b/>
          <w:color w:val="222222"/>
        </w:rPr>
      </w:pPr>
      <w:r w:rsidRPr="007A0E07">
        <w:rPr>
          <w:rFonts w:ascii="Palatino Linotype" w:eastAsia="Times New Roman" w:hAnsi="Palatino Linotype" w:cs="Arial"/>
          <w:b/>
          <w:color w:val="222222"/>
        </w:rPr>
        <w:t>NOT A SOCIAL NETWORK</w:t>
      </w:r>
    </w:p>
    <w:p w14:paraId="5A36896A" w14:textId="0CF4B141" w:rsidR="005D7BBD" w:rsidRPr="007A0E07" w:rsidRDefault="005D7BBD" w:rsidP="005D7BBD">
      <w:pPr>
        <w:rPr>
          <w:rFonts w:ascii="Palatino Linotype" w:eastAsia="Times New Roman" w:hAnsi="Palatino Linotype" w:cs="Arial"/>
          <w:color w:val="222222"/>
        </w:rPr>
      </w:pPr>
      <w:r w:rsidRPr="007A0E07">
        <w:rPr>
          <w:rFonts w:ascii="Palatino Linotype" w:eastAsia="Times New Roman" w:hAnsi="Palatino Linotype" w:cs="Arial"/>
          <w:color w:val="222222"/>
        </w:rPr>
        <w:t xml:space="preserve">There is a common mistake when WhatsApp is analyzed: it is not a social network such as Facebook or Twitter; it is </w:t>
      </w:r>
      <w:r>
        <w:rPr>
          <w:rFonts w:ascii="Palatino Linotype" w:eastAsia="Times New Roman" w:hAnsi="Palatino Linotype" w:cs="Arial"/>
          <w:color w:val="222222"/>
        </w:rPr>
        <w:t xml:space="preserve">a </w:t>
      </w:r>
      <w:r w:rsidRPr="007A0E07">
        <w:rPr>
          <w:rFonts w:ascii="Palatino Linotype" w:eastAsia="Times New Roman" w:hAnsi="Palatino Linotype" w:cs="Arial"/>
          <w:color w:val="222222"/>
        </w:rPr>
        <w:t xml:space="preserve">private messaging network. As </w:t>
      </w:r>
      <w:r>
        <w:rPr>
          <w:rFonts w:ascii="Palatino Linotype" w:eastAsia="Times New Roman" w:hAnsi="Palatino Linotype" w:cs="Arial"/>
          <w:color w:val="222222"/>
        </w:rPr>
        <w:t xml:space="preserve">a </w:t>
      </w:r>
      <w:r w:rsidRPr="007A0E07">
        <w:rPr>
          <w:rFonts w:ascii="Palatino Linotype" w:eastAsia="Times New Roman" w:hAnsi="Palatino Linotype" w:cs="Arial"/>
          <w:color w:val="222222"/>
        </w:rPr>
        <w:t>private network –as it happens with phone calls- the approach has to be different. We can only</w:t>
      </w:r>
      <w:r>
        <w:rPr>
          <w:rFonts w:ascii="Palatino Linotype" w:eastAsia="Times New Roman" w:hAnsi="Palatino Linotype" w:cs="Arial"/>
          <w:color w:val="222222"/>
        </w:rPr>
        <w:t xml:space="preserve"> </w:t>
      </w:r>
      <w:r w:rsidRPr="007A0E07">
        <w:rPr>
          <w:rFonts w:ascii="Palatino Linotype" w:eastAsia="Times New Roman" w:hAnsi="Palatino Linotype" w:cs="Arial"/>
          <w:color w:val="222222"/>
        </w:rPr>
        <w:t>ask users</w:t>
      </w:r>
      <w:r>
        <w:rPr>
          <w:rFonts w:ascii="Palatino Linotype" w:eastAsia="Times New Roman" w:hAnsi="Palatino Linotype" w:cs="Arial"/>
          <w:color w:val="222222"/>
        </w:rPr>
        <w:t xml:space="preserve"> to </w:t>
      </w:r>
      <w:r w:rsidRPr="007A0E07">
        <w:rPr>
          <w:rFonts w:ascii="Palatino Linotype" w:eastAsia="Times New Roman" w:hAnsi="Palatino Linotype" w:cs="Arial"/>
          <w:color w:val="222222"/>
        </w:rPr>
        <w:t>share our fact-checking among friends and family</w:t>
      </w:r>
      <w:r>
        <w:rPr>
          <w:rFonts w:ascii="Palatino Linotype" w:eastAsia="Times New Roman" w:hAnsi="Palatino Linotype" w:cs="Arial"/>
          <w:color w:val="222222"/>
        </w:rPr>
        <w:t>. We can</w:t>
      </w:r>
      <w:r w:rsidRPr="007A0E07">
        <w:rPr>
          <w:rFonts w:ascii="Palatino Linotype" w:eastAsia="Times New Roman" w:hAnsi="Palatino Linotype" w:cs="Arial"/>
          <w:color w:val="222222"/>
        </w:rPr>
        <w:t xml:space="preserve"> also ask them to </w:t>
      </w:r>
      <w:r w:rsidR="004F18CB">
        <w:rPr>
          <w:rFonts w:ascii="Palatino Linotype" w:eastAsia="Times New Roman" w:hAnsi="Palatino Linotype" w:cs="Arial"/>
          <w:color w:val="222222"/>
        </w:rPr>
        <w:t>have</w:t>
      </w:r>
      <w:r w:rsidRPr="007A0E07">
        <w:rPr>
          <w:rFonts w:ascii="Palatino Linotype" w:eastAsia="Times New Roman" w:hAnsi="Palatino Linotype" w:cs="Arial"/>
          <w:color w:val="222222"/>
        </w:rPr>
        <w:t xml:space="preserve"> the fake news and disinformation they receive. We cannot come into private conversations. </w:t>
      </w:r>
    </w:p>
    <w:p w14:paraId="79428A56" w14:textId="77777777" w:rsidR="005D7BBD" w:rsidRPr="007A0E07" w:rsidRDefault="005D7BBD" w:rsidP="005D7BBD">
      <w:pPr>
        <w:rPr>
          <w:rFonts w:ascii="Palatino Linotype" w:eastAsia="Times New Roman" w:hAnsi="Palatino Linotype" w:cs="Arial"/>
          <w:color w:val="222222"/>
        </w:rPr>
      </w:pPr>
    </w:p>
    <w:p w14:paraId="08C1F57D" w14:textId="77777777" w:rsidR="005D7BBD" w:rsidRPr="007A0E07" w:rsidRDefault="005D7BBD" w:rsidP="00396BD3">
      <w:pPr>
        <w:outlineLvl w:val="0"/>
        <w:rPr>
          <w:rFonts w:ascii="Palatino Linotype" w:eastAsia="Times New Roman" w:hAnsi="Palatino Linotype" w:cs="Arial"/>
          <w:b/>
          <w:color w:val="222222"/>
        </w:rPr>
      </w:pPr>
      <w:r w:rsidRPr="007A0E07">
        <w:rPr>
          <w:rFonts w:ascii="Palatino Linotype" w:eastAsia="Times New Roman" w:hAnsi="Palatino Linotype" w:cs="Arial"/>
          <w:b/>
          <w:color w:val="222222"/>
        </w:rPr>
        <w:t>NOT JUST FACT-CHEKING</w:t>
      </w:r>
    </w:p>
    <w:p w14:paraId="13F373C9" w14:textId="77777777" w:rsidR="005D7BBD" w:rsidRPr="007A0E07" w:rsidRDefault="005D7BBD" w:rsidP="005D7BBD">
      <w:pPr>
        <w:rPr>
          <w:rFonts w:ascii="Palatino Linotype" w:eastAsia="Times New Roman" w:hAnsi="Palatino Linotype" w:cs="Arial"/>
          <w:color w:val="222222"/>
        </w:rPr>
      </w:pPr>
      <w:r>
        <w:rPr>
          <w:rFonts w:ascii="Palatino Linotype" w:eastAsia="Times New Roman" w:hAnsi="Palatino Linotype" w:cs="Arial"/>
          <w:color w:val="222222"/>
        </w:rPr>
        <w:t>Not only are w</w:t>
      </w:r>
      <w:r w:rsidRPr="007A0E07">
        <w:rPr>
          <w:rFonts w:ascii="Palatino Linotype" w:eastAsia="Times New Roman" w:hAnsi="Palatino Linotype" w:cs="Arial"/>
          <w:color w:val="222222"/>
        </w:rPr>
        <w:t>e using WhatsApp for fact-che</w:t>
      </w:r>
      <w:r>
        <w:rPr>
          <w:rFonts w:ascii="Palatino Linotype" w:eastAsia="Times New Roman" w:hAnsi="Palatino Linotype" w:cs="Arial"/>
          <w:color w:val="222222"/>
        </w:rPr>
        <w:t>c</w:t>
      </w:r>
      <w:r w:rsidRPr="007A0E07">
        <w:rPr>
          <w:rFonts w:ascii="Palatino Linotype" w:eastAsia="Times New Roman" w:hAnsi="Palatino Linotype" w:cs="Arial"/>
          <w:color w:val="222222"/>
        </w:rPr>
        <w:t xml:space="preserve">king, people also send many questions about hot topics, transparency issues or how the government is using taxes. Everyone in </w:t>
      </w:r>
      <w:r>
        <w:rPr>
          <w:rFonts w:ascii="Palatino Linotype" w:eastAsia="Times New Roman" w:hAnsi="Palatino Linotype" w:cs="Arial"/>
          <w:color w:val="222222"/>
        </w:rPr>
        <w:t xml:space="preserve">the </w:t>
      </w:r>
      <w:r w:rsidRPr="007A0E07">
        <w:rPr>
          <w:rFonts w:ascii="Palatino Linotype" w:eastAsia="Times New Roman" w:hAnsi="Palatino Linotype" w:cs="Arial"/>
          <w:color w:val="222222"/>
        </w:rPr>
        <w:t xml:space="preserve">newsroom is involved in some way, but we have two people </w:t>
      </w:r>
      <w:r>
        <w:rPr>
          <w:rFonts w:ascii="Palatino Linotype" w:eastAsia="Times New Roman" w:hAnsi="Palatino Linotype" w:cs="Arial"/>
          <w:color w:val="222222"/>
        </w:rPr>
        <w:t>which are constantly</w:t>
      </w:r>
      <w:r w:rsidRPr="007A0E07">
        <w:rPr>
          <w:rFonts w:ascii="Palatino Linotype" w:eastAsia="Times New Roman" w:hAnsi="Palatino Linotype" w:cs="Arial"/>
          <w:color w:val="222222"/>
        </w:rPr>
        <w:t xml:space="preserve"> manag</w:t>
      </w:r>
      <w:r>
        <w:rPr>
          <w:rFonts w:ascii="Palatino Linotype" w:eastAsia="Times New Roman" w:hAnsi="Palatino Linotype" w:cs="Arial"/>
          <w:color w:val="222222"/>
        </w:rPr>
        <w:t>ing</w:t>
      </w:r>
      <w:r w:rsidRPr="007A0E07">
        <w:rPr>
          <w:rFonts w:ascii="Palatino Linotype" w:eastAsia="Times New Roman" w:hAnsi="Palatino Linotype" w:cs="Arial"/>
          <w:color w:val="222222"/>
        </w:rPr>
        <w:t xml:space="preserve"> t</w:t>
      </w:r>
      <w:r>
        <w:rPr>
          <w:rFonts w:ascii="Palatino Linotype" w:eastAsia="Times New Roman" w:hAnsi="Palatino Linotype" w:cs="Arial"/>
          <w:color w:val="222222"/>
        </w:rPr>
        <w:t>he</w:t>
      </w:r>
      <w:r w:rsidRPr="007A0E07">
        <w:rPr>
          <w:rFonts w:ascii="Palatino Linotype" w:eastAsia="Times New Roman" w:hAnsi="Palatino Linotype" w:cs="Arial"/>
          <w:color w:val="222222"/>
        </w:rPr>
        <w:t xml:space="preserve"> communication flows of WhatsApp messages and answers.    </w:t>
      </w:r>
    </w:p>
    <w:p w14:paraId="7DADA269" w14:textId="77777777" w:rsidR="005D7BBD" w:rsidRPr="007A0E07" w:rsidRDefault="005D7BBD" w:rsidP="005D7BBD">
      <w:pPr>
        <w:rPr>
          <w:rFonts w:ascii="Palatino Linotype" w:eastAsia="Times New Roman" w:hAnsi="Palatino Linotype" w:cs="Arial"/>
          <w:color w:val="222222"/>
        </w:rPr>
      </w:pPr>
    </w:p>
    <w:p w14:paraId="093C7F6C" w14:textId="77777777" w:rsidR="005D7BBD" w:rsidRPr="007A0E07" w:rsidRDefault="005D7BBD" w:rsidP="005D7BBD">
      <w:pPr>
        <w:rPr>
          <w:rFonts w:ascii="Palatino Linotype" w:eastAsia="Times New Roman" w:hAnsi="Palatino Linotype" w:cs="Arial"/>
          <w:color w:val="222222"/>
        </w:rPr>
      </w:pPr>
      <w:r w:rsidRPr="007A0E07">
        <w:rPr>
          <w:rFonts w:ascii="Palatino Linotype" w:eastAsia="Times New Roman" w:hAnsi="Palatino Linotype" w:cs="Arial"/>
          <w:color w:val="222222"/>
        </w:rPr>
        <w:t xml:space="preserve">Usually, when something becomes viral on Twitter or Facebook there is a parallel flow of virality through WhatsApp. So in some way it is a kind of early alerts system to detect some trends in social media we cannot reach in a first stage. </w:t>
      </w:r>
    </w:p>
    <w:p w14:paraId="70F10DA6" w14:textId="77777777" w:rsidR="005D7BBD" w:rsidRPr="007A0E07" w:rsidRDefault="005D7BBD" w:rsidP="005D7BBD">
      <w:pPr>
        <w:rPr>
          <w:rFonts w:ascii="Palatino Linotype" w:eastAsia="Times New Roman" w:hAnsi="Palatino Linotype" w:cs="Arial"/>
          <w:color w:val="222222"/>
        </w:rPr>
      </w:pPr>
    </w:p>
    <w:p w14:paraId="6AA59B14" w14:textId="77777777" w:rsidR="005D7BBD" w:rsidRPr="007A0E07" w:rsidRDefault="005D7BBD" w:rsidP="005D7BBD">
      <w:pPr>
        <w:rPr>
          <w:rFonts w:ascii="Palatino Linotype" w:eastAsia="Times New Roman" w:hAnsi="Palatino Linotype" w:cs="Arial"/>
          <w:color w:val="222222"/>
        </w:rPr>
      </w:pPr>
      <w:r w:rsidRPr="007A0E07">
        <w:rPr>
          <w:rFonts w:ascii="Palatino Linotype" w:eastAsia="Times New Roman" w:hAnsi="Palatino Linotype" w:cs="Arial"/>
          <w:color w:val="222222"/>
        </w:rPr>
        <w:t>It would be very interesting to know more accura</w:t>
      </w:r>
      <w:r>
        <w:rPr>
          <w:rFonts w:ascii="Palatino Linotype" w:eastAsia="Times New Roman" w:hAnsi="Palatino Linotype" w:cs="Arial"/>
          <w:color w:val="222222"/>
        </w:rPr>
        <w:t>tely</w:t>
      </w:r>
      <w:r w:rsidRPr="007A0E07">
        <w:rPr>
          <w:rFonts w:ascii="Palatino Linotype" w:eastAsia="Times New Roman" w:hAnsi="Palatino Linotype" w:cs="Arial"/>
          <w:color w:val="222222"/>
        </w:rPr>
        <w:t xml:space="preserve"> how m</w:t>
      </w:r>
      <w:r>
        <w:rPr>
          <w:rFonts w:ascii="Palatino Linotype" w:eastAsia="Times New Roman" w:hAnsi="Palatino Linotype" w:cs="Arial"/>
          <w:color w:val="222222"/>
        </w:rPr>
        <w:t>any</w:t>
      </w:r>
      <w:r w:rsidRPr="007A0E07">
        <w:rPr>
          <w:rFonts w:ascii="Palatino Linotype" w:eastAsia="Times New Roman" w:hAnsi="Palatino Linotype" w:cs="Arial"/>
          <w:color w:val="222222"/>
        </w:rPr>
        <w:t xml:space="preserve"> people </w:t>
      </w:r>
      <w:r>
        <w:rPr>
          <w:rFonts w:ascii="Palatino Linotype" w:eastAsia="Times New Roman" w:hAnsi="Palatino Linotype" w:cs="Arial"/>
          <w:color w:val="222222"/>
        </w:rPr>
        <w:t>are</w:t>
      </w:r>
      <w:r w:rsidRPr="007A0E07">
        <w:rPr>
          <w:rFonts w:ascii="Palatino Linotype" w:eastAsia="Times New Roman" w:hAnsi="Palatino Linotype" w:cs="Arial"/>
          <w:color w:val="222222"/>
        </w:rPr>
        <w:t xml:space="preserve"> really fulfilling their informative needs with private channels, and how many </w:t>
      </w:r>
      <w:r>
        <w:rPr>
          <w:rFonts w:ascii="Palatino Linotype" w:eastAsia="Times New Roman" w:hAnsi="Palatino Linotype" w:cs="Arial"/>
          <w:color w:val="222222"/>
        </w:rPr>
        <w:t xml:space="preserve">of them </w:t>
      </w:r>
      <w:r w:rsidRPr="007A0E07">
        <w:rPr>
          <w:rFonts w:ascii="Palatino Linotype" w:eastAsia="Times New Roman" w:hAnsi="Palatino Linotype" w:cs="Arial"/>
          <w:color w:val="222222"/>
        </w:rPr>
        <w:t xml:space="preserve">need more traditional media or use trusted sources in a proactive way. </w:t>
      </w:r>
    </w:p>
    <w:p w14:paraId="6E3B3F2E" w14:textId="77777777" w:rsidR="005D7BBD" w:rsidRPr="007A0E07" w:rsidRDefault="005D7BBD" w:rsidP="005D7BBD">
      <w:pPr>
        <w:rPr>
          <w:rFonts w:ascii="Palatino Linotype" w:eastAsia="Times New Roman" w:hAnsi="Palatino Linotype" w:cs="Arial"/>
          <w:color w:val="222222"/>
        </w:rPr>
      </w:pPr>
    </w:p>
    <w:p w14:paraId="71F3BDA5" w14:textId="77777777" w:rsidR="005D7BBD" w:rsidRPr="007A0E07" w:rsidRDefault="005D7BBD" w:rsidP="00396BD3">
      <w:pPr>
        <w:outlineLvl w:val="0"/>
        <w:rPr>
          <w:rFonts w:ascii="Palatino Linotype" w:eastAsia="Times New Roman" w:hAnsi="Palatino Linotype" w:cs="Arial"/>
          <w:b/>
          <w:color w:val="222222"/>
        </w:rPr>
      </w:pPr>
      <w:r w:rsidRPr="007A0E07">
        <w:rPr>
          <w:rFonts w:ascii="Palatino Linotype" w:eastAsia="Times New Roman" w:hAnsi="Palatino Linotype" w:cs="Arial"/>
          <w:b/>
          <w:color w:val="222222"/>
        </w:rPr>
        <w:t>BEST PRACTICES</w:t>
      </w:r>
    </w:p>
    <w:p w14:paraId="2EBF5F8C" w14:textId="6FCD367A" w:rsidR="005D7BBD" w:rsidRPr="007A0E07" w:rsidRDefault="005D7BBD" w:rsidP="005D7BBD">
      <w:pPr>
        <w:rPr>
          <w:rFonts w:ascii="Palatino Linotype" w:eastAsia="Times New Roman" w:hAnsi="Palatino Linotype" w:cs="Arial"/>
          <w:color w:val="222222"/>
        </w:rPr>
      </w:pPr>
      <w:r w:rsidRPr="007A0E07">
        <w:rPr>
          <w:rFonts w:ascii="Palatino Linotype" w:eastAsia="Times New Roman" w:hAnsi="Palatino Linotype" w:cs="Arial"/>
          <w:color w:val="222222"/>
        </w:rPr>
        <w:t xml:space="preserve">In South Africa, colleagues from Africa Check are working really well. They launched a sort of voice-based newsletter. It is especially designed to be </w:t>
      </w:r>
      <w:r w:rsidR="00E67AB1">
        <w:rPr>
          <w:rFonts w:ascii="Palatino Linotype" w:eastAsia="Times New Roman" w:hAnsi="Palatino Linotype" w:cs="Arial"/>
          <w:color w:val="222222"/>
        </w:rPr>
        <w:t>shared</w:t>
      </w:r>
      <w:r w:rsidRPr="007A0E07">
        <w:rPr>
          <w:rFonts w:ascii="Palatino Linotype" w:eastAsia="Times New Roman" w:hAnsi="Palatino Linotype" w:cs="Arial"/>
          <w:color w:val="222222"/>
        </w:rPr>
        <w:t xml:space="preserve"> as a WhatsApp audio, in this piece of content they verify fake news received by this platform. </w:t>
      </w:r>
    </w:p>
    <w:p w14:paraId="7EC15A64" w14:textId="77777777" w:rsidR="005D7BBD" w:rsidRPr="007A0E07" w:rsidRDefault="005D7BBD" w:rsidP="005D7BBD">
      <w:pPr>
        <w:rPr>
          <w:rFonts w:ascii="Palatino Linotype" w:eastAsia="Times New Roman" w:hAnsi="Palatino Linotype" w:cs="Arial"/>
          <w:color w:val="222222"/>
        </w:rPr>
      </w:pPr>
    </w:p>
    <w:p w14:paraId="5AB5BB0B" w14:textId="77777777" w:rsidR="005D7BBD" w:rsidRPr="007A0E07" w:rsidRDefault="005D7BBD" w:rsidP="005D7BBD">
      <w:pPr>
        <w:rPr>
          <w:rFonts w:ascii="Palatino Linotype" w:eastAsia="Times New Roman" w:hAnsi="Palatino Linotype" w:cs="Arial"/>
          <w:color w:val="222222"/>
        </w:rPr>
      </w:pPr>
    </w:p>
    <w:p w14:paraId="08D573A2" w14:textId="77777777" w:rsidR="005D7BBD" w:rsidRPr="007A0E07" w:rsidRDefault="005D7BBD" w:rsidP="005D7BBD">
      <w:pPr>
        <w:rPr>
          <w:rFonts w:ascii="Palatino Linotype" w:eastAsia="Times New Roman" w:hAnsi="Palatino Linotype" w:cs="Arial"/>
          <w:color w:val="222222"/>
        </w:rPr>
      </w:pPr>
    </w:p>
    <w:p w14:paraId="7FC1D122" w14:textId="77777777" w:rsidR="005D7BBD" w:rsidRPr="007A0E07" w:rsidRDefault="005D7BBD" w:rsidP="005D7BBD">
      <w:pPr>
        <w:rPr>
          <w:rFonts w:ascii="Palatino Linotype" w:eastAsia="Times New Roman" w:hAnsi="Palatino Linotype" w:cs="Arial"/>
          <w:color w:val="222222"/>
        </w:rPr>
      </w:pPr>
    </w:p>
    <w:p w14:paraId="498109E6" w14:textId="77777777" w:rsidR="005D7BBD" w:rsidRPr="007A0E07" w:rsidRDefault="005D7BBD" w:rsidP="005D7BBD">
      <w:pPr>
        <w:rPr>
          <w:rFonts w:ascii="Palatino Linotype" w:eastAsia="Times New Roman" w:hAnsi="Palatino Linotype" w:cs="Arial"/>
          <w:color w:val="222222"/>
        </w:rPr>
      </w:pPr>
    </w:p>
    <w:p w14:paraId="7665A2D4" w14:textId="77777777" w:rsidR="005D7BBD" w:rsidRPr="007A0E07" w:rsidRDefault="005D7BBD" w:rsidP="005D7BBD">
      <w:pPr>
        <w:rPr>
          <w:rFonts w:ascii="Palatino Linotype" w:eastAsia="Times New Roman" w:hAnsi="Palatino Linotype" w:cs="Arial"/>
          <w:color w:val="222222"/>
        </w:rPr>
      </w:pPr>
    </w:p>
    <w:p w14:paraId="34249CE5" w14:textId="77777777" w:rsidR="005D7BBD" w:rsidRPr="007A0E07" w:rsidRDefault="005D7BBD" w:rsidP="005D7BBD">
      <w:pPr>
        <w:rPr>
          <w:rFonts w:ascii="Palatino Linotype" w:eastAsia="Times New Roman" w:hAnsi="Palatino Linotype" w:cs="Arial"/>
          <w:color w:val="222222"/>
        </w:rPr>
      </w:pPr>
    </w:p>
    <w:p w14:paraId="7BA3DD05" w14:textId="77777777" w:rsidR="005D7BBD" w:rsidRPr="007A0E07" w:rsidRDefault="005D7BBD" w:rsidP="005D7BBD">
      <w:pPr>
        <w:rPr>
          <w:rFonts w:ascii="Palatino Linotype" w:eastAsia="Times New Roman" w:hAnsi="Palatino Linotype" w:cs="Arial"/>
          <w:color w:val="222222"/>
        </w:rPr>
      </w:pPr>
    </w:p>
    <w:p w14:paraId="5863153B" w14:textId="77777777" w:rsidR="005D7BBD" w:rsidRPr="007A0E07" w:rsidRDefault="005D7BBD" w:rsidP="005D7BBD">
      <w:pPr>
        <w:rPr>
          <w:rFonts w:ascii="Palatino Linotype" w:eastAsia="Times New Roman" w:hAnsi="Palatino Linotype" w:cs="Arial"/>
          <w:color w:val="222222"/>
        </w:rPr>
      </w:pPr>
    </w:p>
    <w:p w14:paraId="6C32618E" w14:textId="77777777" w:rsidR="005D7BBD" w:rsidRPr="007A0E07" w:rsidRDefault="005D7BBD" w:rsidP="005D7BBD">
      <w:pPr>
        <w:rPr>
          <w:rFonts w:ascii="Palatino Linotype" w:eastAsia="Times New Roman" w:hAnsi="Palatino Linotype" w:cs="Arial"/>
          <w:color w:val="222222"/>
        </w:rPr>
      </w:pPr>
    </w:p>
    <w:p w14:paraId="63D57EB8" w14:textId="77777777" w:rsidR="005D7BBD" w:rsidRPr="007A0E07" w:rsidRDefault="005D7BBD" w:rsidP="005D7BBD">
      <w:pPr>
        <w:rPr>
          <w:rFonts w:ascii="Palatino Linotype" w:eastAsia="Times New Roman" w:hAnsi="Palatino Linotype" w:cs="Arial"/>
          <w:color w:val="222222"/>
        </w:rPr>
      </w:pPr>
    </w:p>
    <w:p w14:paraId="106B35AF" w14:textId="77777777" w:rsidR="005D7BBD" w:rsidRPr="007A0E07" w:rsidRDefault="005D7BBD" w:rsidP="005D7BBD">
      <w:pPr>
        <w:rPr>
          <w:rFonts w:ascii="Palatino Linotype" w:eastAsia="Times New Roman" w:hAnsi="Palatino Linotype" w:cs="Arial"/>
          <w:color w:val="222222"/>
        </w:rPr>
      </w:pPr>
    </w:p>
    <w:p w14:paraId="7BF73012" w14:textId="77777777" w:rsidR="005D7BBD" w:rsidRPr="007A0E07" w:rsidRDefault="005D7BBD" w:rsidP="005D7BBD">
      <w:pPr>
        <w:rPr>
          <w:rFonts w:ascii="Palatino Linotype" w:eastAsia="Times New Roman" w:hAnsi="Palatino Linotype" w:cs="Arial"/>
          <w:color w:val="222222"/>
        </w:rPr>
      </w:pPr>
    </w:p>
    <w:p w14:paraId="54FC16E7" w14:textId="77777777" w:rsidR="005D7BBD" w:rsidRPr="007A0E07" w:rsidRDefault="005D7BBD" w:rsidP="005D7BBD">
      <w:pPr>
        <w:rPr>
          <w:rFonts w:ascii="Palatino Linotype" w:eastAsia="Times New Roman" w:hAnsi="Palatino Linotype" w:cs="Arial"/>
          <w:color w:val="222222"/>
        </w:rPr>
      </w:pPr>
    </w:p>
    <w:p w14:paraId="66077934" w14:textId="77777777" w:rsidR="005D7BBD" w:rsidRPr="007A0E07" w:rsidRDefault="005D7BBD" w:rsidP="005D7BBD">
      <w:pPr>
        <w:rPr>
          <w:rFonts w:ascii="Palatino Linotype" w:eastAsia="Times New Roman" w:hAnsi="Palatino Linotype" w:cs="Arial"/>
          <w:color w:val="222222"/>
        </w:rPr>
      </w:pPr>
    </w:p>
    <w:p w14:paraId="47C19F33" w14:textId="77777777" w:rsidR="005D7BBD" w:rsidRPr="007A0E07" w:rsidRDefault="005D7BBD" w:rsidP="005D7BBD">
      <w:pPr>
        <w:rPr>
          <w:rFonts w:ascii="Palatino Linotype" w:eastAsia="Times New Roman" w:hAnsi="Palatino Linotype" w:cs="Arial"/>
          <w:color w:val="222222"/>
        </w:rPr>
      </w:pPr>
    </w:p>
    <w:p w14:paraId="6A05432A" w14:textId="77777777" w:rsidR="005D7BBD" w:rsidRPr="007A0E07" w:rsidRDefault="005D7BBD" w:rsidP="005D7BBD">
      <w:pPr>
        <w:rPr>
          <w:rFonts w:ascii="Palatino Linotype" w:eastAsia="Times New Roman" w:hAnsi="Palatino Linotype" w:cs="Arial"/>
          <w:color w:val="222222"/>
        </w:rPr>
      </w:pPr>
    </w:p>
    <w:p w14:paraId="66EE81B7" w14:textId="77777777" w:rsidR="005D7BBD" w:rsidRPr="007A0E07" w:rsidRDefault="005D7BBD" w:rsidP="005D7BBD">
      <w:pPr>
        <w:rPr>
          <w:rFonts w:ascii="Palatino Linotype" w:eastAsia="Times New Roman" w:hAnsi="Palatino Linotype" w:cs="Arial"/>
          <w:color w:val="222222"/>
        </w:rPr>
      </w:pPr>
    </w:p>
    <w:p w14:paraId="66F3330D" w14:textId="77777777" w:rsidR="005D7BBD" w:rsidRPr="007A0E07" w:rsidRDefault="005D7BBD" w:rsidP="005D7BBD">
      <w:pPr>
        <w:rPr>
          <w:rFonts w:ascii="Palatino Linotype" w:eastAsia="Times New Roman" w:hAnsi="Palatino Linotype" w:cs="Arial"/>
          <w:color w:val="222222"/>
        </w:rPr>
      </w:pPr>
    </w:p>
    <w:p w14:paraId="1AFA774E" w14:textId="77777777" w:rsidR="005D7BBD" w:rsidRPr="007A0E07" w:rsidRDefault="005D7BBD" w:rsidP="005D7BBD">
      <w:pPr>
        <w:rPr>
          <w:rFonts w:ascii="Palatino Linotype" w:eastAsia="Times New Roman" w:hAnsi="Palatino Linotype" w:cs="Arial"/>
          <w:color w:val="222222"/>
        </w:rPr>
      </w:pPr>
    </w:p>
    <w:p w14:paraId="15BFAF4C" w14:textId="77777777" w:rsidR="005D7BBD" w:rsidRPr="007A0E07" w:rsidRDefault="005D7BBD" w:rsidP="005D7BBD">
      <w:pPr>
        <w:rPr>
          <w:rFonts w:ascii="Palatino Linotype" w:eastAsia="Times New Roman" w:hAnsi="Palatino Linotype" w:cs="Arial"/>
          <w:color w:val="222222"/>
        </w:rPr>
      </w:pPr>
    </w:p>
    <w:p w14:paraId="75B4C6C8" w14:textId="77777777" w:rsidR="005D7BBD" w:rsidRPr="007A0E07" w:rsidRDefault="005D7BBD" w:rsidP="005D7BBD">
      <w:pPr>
        <w:jc w:val="center"/>
        <w:rPr>
          <w:rFonts w:ascii="Palatino Linotype" w:hAnsi="Palatino Linotype"/>
          <w:color w:val="000000" w:themeColor="text1"/>
          <w:sz w:val="32"/>
          <w:szCs w:val="32"/>
        </w:rPr>
      </w:pPr>
      <w:r w:rsidRPr="00FC3AE2">
        <w:rPr>
          <w:rFonts w:ascii="Palatino Linotype" w:hAnsi="Palatino Linotype"/>
          <w:noProof/>
          <w:color w:val="000000" w:themeColor="text1"/>
          <w:sz w:val="32"/>
          <w:szCs w:val="32"/>
          <w:lang w:val="es-ES_tradnl"/>
        </w:rPr>
        <w:lastRenderedPageBreak/>
        <w:drawing>
          <wp:inline distT="0" distB="0" distL="0" distR="0" wp14:anchorId="310E6A15" wp14:editId="110862FA">
            <wp:extent cx="1461600" cy="1461600"/>
            <wp:effectExtent l="0" t="0" r="12065" b="12065"/>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NmrfoEoW_200x200.jp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461600" cy="1461600"/>
                    </a:xfrm>
                    <a:prstGeom prst="rect">
                      <a:avLst/>
                    </a:prstGeom>
                  </pic:spPr>
                </pic:pic>
              </a:graphicData>
            </a:graphic>
          </wp:inline>
        </w:drawing>
      </w:r>
    </w:p>
    <w:p w14:paraId="333ACE22" w14:textId="77777777" w:rsidR="005D7BBD" w:rsidRPr="007A0E07" w:rsidRDefault="005D7BBD" w:rsidP="00396BD3">
      <w:pPr>
        <w:jc w:val="center"/>
        <w:outlineLvl w:val="0"/>
        <w:rPr>
          <w:rFonts w:ascii="Palatino Linotype" w:hAnsi="Palatino Linotype"/>
          <w:b/>
          <w:i/>
          <w:color w:val="000000" w:themeColor="text1"/>
          <w:sz w:val="32"/>
          <w:szCs w:val="32"/>
        </w:rPr>
      </w:pPr>
      <w:r w:rsidRPr="007A0E07">
        <w:rPr>
          <w:rFonts w:ascii="Palatino Linotype" w:hAnsi="Palatino Linotype"/>
          <w:b/>
          <w:i/>
          <w:color w:val="000000" w:themeColor="text1"/>
          <w:sz w:val="32"/>
          <w:szCs w:val="32"/>
        </w:rPr>
        <w:t>Mario Vera</w:t>
      </w:r>
    </w:p>
    <w:p w14:paraId="7202C258" w14:textId="77777777" w:rsidR="005D7BBD" w:rsidRPr="007A0E07" w:rsidRDefault="005D7BBD" w:rsidP="005D7BBD">
      <w:pPr>
        <w:jc w:val="center"/>
        <w:rPr>
          <w:rFonts w:ascii="Palatino Linotype" w:hAnsi="Palatino Linotype"/>
          <w:i/>
          <w:color w:val="000000" w:themeColor="text1"/>
          <w:sz w:val="20"/>
          <w:szCs w:val="20"/>
        </w:rPr>
      </w:pPr>
      <w:r w:rsidRPr="007A0E07">
        <w:rPr>
          <w:rFonts w:ascii="Palatino Linotype" w:hAnsi="Palatino Linotype"/>
          <w:i/>
          <w:color w:val="000000" w:themeColor="text1"/>
          <w:sz w:val="20"/>
          <w:szCs w:val="20"/>
        </w:rPr>
        <w:t>Journalist – Project Consultant at Maldita - @marioverasi</w:t>
      </w:r>
    </w:p>
    <w:p w14:paraId="6EE69B8F" w14:textId="77777777" w:rsidR="005D7BBD" w:rsidRPr="007A0E07" w:rsidRDefault="005D7BBD" w:rsidP="005D7BBD">
      <w:pPr>
        <w:jc w:val="center"/>
        <w:rPr>
          <w:rFonts w:ascii="Palatino Linotype" w:hAnsi="Palatino Linotype"/>
          <w:i/>
          <w:color w:val="000000" w:themeColor="text1"/>
        </w:rPr>
      </w:pPr>
    </w:p>
    <w:p w14:paraId="1FEAA4E1" w14:textId="77777777" w:rsidR="005D7BBD" w:rsidRPr="007A0E07" w:rsidRDefault="005D7BBD" w:rsidP="005D7BBD">
      <w:pPr>
        <w:jc w:val="center"/>
        <w:rPr>
          <w:rFonts w:ascii="Palatino Linotype" w:eastAsia="Times New Roman" w:hAnsi="Palatino Linotype" w:cs="Arial"/>
          <w:b/>
          <w:i/>
          <w:sz w:val="32"/>
          <w:szCs w:val="32"/>
          <w:shd w:val="clear" w:color="auto" w:fill="FFFFFF"/>
        </w:rPr>
      </w:pPr>
      <w:r w:rsidRPr="007A0E07">
        <w:rPr>
          <w:rFonts w:ascii="Palatino Linotype" w:eastAsia="Times New Roman" w:hAnsi="Palatino Linotype" w:cs="Arial"/>
          <w:b/>
          <w:i/>
          <w:sz w:val="32"/>
          <w:szCs w:val="32"/>
          <w:shd w:val="clear" w:color="auto" w:fill="FFFFFF"/>
        </w:rPr>
        <w:t>“We receive about 250-300 daily messages through WhatsApp, even more with big breaking news</w:t>
      </w:r>
      <w:r w:rsidRPr="007A0E07">
        <w:rPr>
          <w:rFonts w:ascii="Palatino Linotype" w:hAnsi="Palatino Linotype" w:cs="Arial"/>
          <w:b/>
          <w:i/>
          <w:sz w:val="32"/>
          <w:szCs w:val="32"/>
        </w:rPr>
        <w:t>”</w:t>
      </w:r>
    </w:p>
    <w:p w14:paraId="07C3FCD2" w14:textId="77777777" w:rsidR="005D7BBD" w:rsidRPr="007A0E07" w:rsidRDefault="005D7BBD" w:rsidP="005D7BBD">
      <w:pPr>
        <w:ind w:firstLine="567"/>
        <w:jc w:val="both"/>
        <w:rPr>
          <w:rFonts w:ascii="Palatino Linotype" w:hAnsi="Palatino Linotype"/>
          <w:b/>
          <w:color w:val="000000" w:themeColor="text1"/>
        </w:rPr>
      </w:pPr>
    </w:p>
    <w:p w14:paraId="04C6B6CB" w14:textId="77777777" w:rsidR="005D7BBD" w:rsidRPr="007A0E07" w:rsidRDefault="005D7BBD" w:rsidP="005D7BBD">
      <w:pPr>
        <w:ind w:firstLine="567"/>
        <w:jc w:val="both"/>
        <w:rPr>
          <w:rFonts w:ascii="Palatino Linotype" w:hAnsi="Palatino Linotype"/>
          <w:b/>
          <w:color w:val="000000" w:themeColor="text1"/>
        </w:rPr>
      </w:pPr>
    </w:p>
    <w:p w14:paraId="565F4D8E" w14:textId="77777777" w:rsidR="005D7BBD" w:rsidRPr="007A0E07" w:rsidRDefault="005D7BBD" w:rsidP="005D7BBD">
      <w:pPr>
        <w:rPr>
          <w:rFonts w:ascii="Palatino Linotype" w:eastAsia="Times New Roman" w:hAnsi="Palatino Linotype" w:cs="Arial"/>
          <w:color w:val="222222"/>
        </w:rPr>
      </w:pPr>
      <w:r w:rsidRPr="007A0E07">
        <w:rPr>
          <w:rFonts w:ascii="Palatino Linotype" w:eastAsia="Times New Roman" w:hAnsi="Palatino Linotype" w:cs="Arial"/>
          <w:color w:val="222222"/>
        </w:rPr>
        <w:t xml:space="preserve">WhatsApp has become a key communication tool between Maldita and the audience. A proof of this is the amount of support messages we receive </w:t>
      </w:r>
      <w:r>
        <w:rPr>
          <w:rFonts w:ascii="Palatino Linotype" w:eastAsia="Times New Roman" w:hAnsi="Palatino Linotype" w:cs="Arial"/>
          <w:color w:val="222222"/>
        </w:rPr>
        <w:t>so that we</w:t>
      </w:r>
      <w:r w:rsidRPr="007A0E07">
        <w:rPr>
          <w:rFonts w:ascii="Palatino Linotype" w:eastAsia="Times New Roman" w:hAnsi="Palatino Linotype" w:cs="Arial"/>
          <w:color w:val="222222"/>
        </w:rPr>
        <w:t xml:space="preserve"> keep doing this fact-checking task through WhatsApp. The balance so far is very positive. In Maldita we want to have a narrow relationship with our audience and WhatsApp is one of the reasons </w:t>
      </w:r>
      <w:r>
        <w:rPr>
          <w:rFonts w:ascii="Palatino Linotype" w:eastAsia="Times New Roman" w:hAnsi="Palatino Linotype" w:cs="Arial"/>
          <w:color w:val="222222"/>
        </w:rPr>
        <w:t>to</w:t>
      </w:r>
      <w:r w:rsidRPr="007A0E07">
        <w:rPr>
          <w:rFonts w:ascii="Palatino Linotype" w:eastAsia="Times New Roman" w:hAnsi="Palatino Linotype" w:cs="Arial"/>
          <w:color w:val="222222"/>
        </w:rPr>
        <w:t xml:space="preserve"> get it in a</w:t>
      </w:r>
      <w:r>
        <w:rPr>
          <w:rFonts w:ascii="Palatino Linotype" w:eastAsia="Times New Roman" w:hAnsi="Palatino Linotype" w:cs="Arial"/>
          <w:color w:val="222222"/>
        </w:rPr>
        <w:t>n</w:t>
      </w:r>
      <w:r w:rsidRPr="007A0E07">
        <w:rPr>
          <w:rFonts w:ascii="Palatino Linotype" w:eastAsia="Times New Roman" w:hAnsi="Palatino Linotype" w:cs="Arial"/>
          <w:color w:val="222222"/>
        </w:rPr>
        <w:t xml:space="preserve"> easier way.   </w:t>
      </w:r>
    </w:p>
    <w:p w14:paraId="212F2930" w14:textId="77777777" w:rsidR="005D7BBD" w:rsidRPr="007A0E07" w:rsidRDefault="005D7BBD" w:rsidP="005D7BBD">
      <w:pPr>
        <w:rPr>
          <w:rFonts w:ascii="Palatino Linotype" w:eastAsia="Times New Roman" w:hAnsi="Palatino Linotype" w:cs="Arial"/>
          <w:color w:val="500050"/>
        </w:rPr>
      </w:pPr>
    </w:p>
    <w:p w14:paraId="294BDFCB" w14:textId="77777777" w:rsidR="005D7BBD" w:rsidRPr="007A0E07" w:rsidRDefault="005D7BBD" w:rsidP="005D7BBD">
      <w:pPr>
        <w:rPr>
          <w:rFonts w:ascii="Palatino Linotype" w:eastAsia="Times New Roman" w:hAnsi="Palatino Linotype" w:cs="Arial"/>
          <w:color w:val="222222"/>
        </w:rPr>
      </w:pPr>
      <w:r>
        <w:rPr>
          <w:rFonts w:ascii="Palatino Linotype" w:eastAsia="Times New Roman" w:hAnsi="Palatino Linotype" w:cs="Arial"/>
          <w:color w:val="222222"/>
        </w:rPr>
        <w:t>For</w:t>
      </w:r>
      <w:r w:rsidRPr="007A0E07">
        <w:rPr>
          <w:rFonts w:ascii="Palatino Linotype" w:eastAsia="Times New Roman" w:hAnsi="Palatino Linotype" w:cs="Arial"/>
          <w:color w:val="222222"/>
        </w:rPr>
        <w:t xml:space="preserve"> a few months ago we have </w:t>
      </w:r>
      <w:r>
        <w:rPr>
          <w:rFonts w:ascii="Palatino Linotype" w:eastAsia="Times New Roman" w:hAnsi="Palatino Linotype" w:cs="Arial"/>
          <w:color w:val="222222"/>
        </w:rPr>
        <w:t xml:space="preserve">had </w:t>
      </w:r>
      <w:r w:rsidRPr="007A0E07">
        <w:rPr>
          <w:rFonts w:ascii="Palatino Linotype" w:eastAsia="Times New Roman" w:hAnsi="Palatino Linotype" w:cs="Arial"/>
          <w:color w:val="222222"/>
        </w:rPr>
        <w:t xml:space="preserve">ambassadors with “Super-powers”, who have a deep understanding in specific fields and help us with our work. For instance, they can help translating </w:t>
      </w:r>
      <w:r>
        <w:rPr>
          <w:rFonts w:ascii="Palatino Linotype" w:eastAsia="Times New Roman" w:hAnsi="Palatino Linotype" w:cs="Arial"/>
          <w:color w:val="222222"/>
        </w:rPr>
        <w:t>from</w:t>
      </w:r>
      <w:r w:rsidRPr="007A0E07">
        <w:rPr>
          <w:rFonts w:ascii="Palatino Linotype" w:eastAsia="Times New Roman" w:hAnsi="Palatino Linotype" w:cs="Arial"/>
          <w:color w:val="222222"/>
        </w:rPr>
        <w:t xml:space="preserve"> Russian or explaining a tricky topic. This help</w:t>
      </w:r>
      <w:r>
        <w:rPr>
          <w:rFonts w:ascii="Palatino Linotype" w:eastAsia="Times New Roman" w:hAnsi="Palatino Linotype" w:cs="Arial"/>
          <w:color w:val="222222"/>
        </w:rPr>
        <w:t>s</w:t>
      </w:r>
      <w:r w:rsidRPr="007A0E07">
        <w:rPr>
          <w:rFonts w:ascii="Palatino Linotype" w:eastAsia="Times New Roman" w:hAnsi="Palatino Linotype" w:cs="Arial"/>
          <w:color w:val="222222"/>
        </w:rPr>
        <w:t xml:space="preserve"> us on a daily basis to be faster and more effective. </w:t>
      </w:r>
    </w:p>
    <w:p w14:paraId="5ED541EA" w14:textId="77777777" w:rsidR="005D7BBD" w:rsidRPr="007A0E07" w:rsidRDefault="005D7BBD" w:rsidP="005D7BBD">
      <w:pPr>
        <w:rPr>
          <w:rFonts w:ascii="Palatino Linotype" w:eastAsia="Times New Roman" w:hAnsi="Palatino Linotype" w:cs="Arial"/>
          <w:color w:val="222222"/>
        </w:rPr>
      </w:pPr>
    </w:p>
    <w:p w14:paraId="364E9FAD" w14:textId="77777777" w:rsidR="005D7BBD" w:rsidRPr="007A0E07" w:rsidRDefault="005D7BBD" w:rsidP="005D7BBD">
      <w:pPr>
        <w:rPr>
          <w:rFonts w:ascii="Palatino Linotype" w:eastAsia="Times New Roman" w:hAnsi="Palatino Linotype" w:cs="Arial"/>
          <w:color w:val="222222"/>
        </w:rPr>
      </w:pPr>
      <w:r w:rsidRPr="007A0E07">
        <w:rPr>
          <w:rFonts w:ascii="Palatino Linotype" w:eastAsia="Times New Roman" w:hAnsi="Palatino Linotype" w:cs="Arial"/>
          <w:color w:val="222222"/>
        </w:rPr>
        <w:t xml:space="preserve">We receive about 250-300 messages </w:t>
      </w:r>
      <w:r>
        <w:rPr>
          <w:rFonts w:ascii="Palatino Linotype" w:eastAsia="Times New Roman" w:hAnsi="Palatino Linotype" w:cs="Arial"/>
          <w:color w:val="222222"/>
        </w:rPr>
        <w:t xml:space="preserve">a day </w:t>
      </w:r>
      <w:r w:rsidRPr="007A0E07">
        <w:rPr>
          <w:rFonts w:ascii="Palatino Linotype" w:eastAsia="Times New Roman" w:hAnsi="Palatino Linotype" w:cs="Arial"/>
          <w:color w:val="222222"/>
        </w:rPr>
        <w:t xml:space="preserve">from our audience through WhatsApp, even more </w:t>
      </w:r>
      <w:r>
        <w:rPr>
          <w:rFonts w:ascii="Palatino Linotype" w:eastAsia="Times New Roman" w:hAnsi="Palatino Linotype" w:cs="Arial"/>
          <w:color w:val="222222"/>
        </w:rPr>
        <w:t xml:space="preserve">when </w:t>
      </w:r>
      <w:r w:rsidRPr="007A0E07">
        <w:rPr>
          <w:rFonts w:ascii="Palatino Linotype" w:eastAsia="Times New Roman" w:hAnsi="Palatino Linotype" w:cs="Arial"/>
          <w:color w:val="222222"/>
        </w:rPr>
        <w:t>big breaking news</w:t>
      </w:r>
      <w:r>
        <w:rPr>
          <w:rFonts w:ascii="Palatino Linotype" w:eastAsia="Times New Roman" w:hAnsi="Palatino Linotype" w:cs="Arial"/>
          <w:color w:val="222222"/>
        </w:rPr>
        <w:t xml:space="preserve"> happen</w:t>
      </w:r>
      <w:r w:rsidRPr="007A0E07">
        <w:rPr>
          <w:rFonts w:ascii="Palatino Linotype" w:eastAsia="Times New Roman" w:hAnsi="Palatino Linotype" w:cs="Arial"/>
          <w:color w:val="222222"/>
        </w:rPr>
        <w:t xml:space="preserve">. Most of these messages are questions about fake news, disinformation with data or something that looks like a fraud. </w:t>
      </w:r>
    </w:p>
    <w:p w14:paraId="01507862" w14:textId="77777777" w:rsidR="005D7BBD" w:rsidRDefault="005D7BBD" w:rsidP="005D7BBD">
      <w:pPr>
        <w:rPr>
          <w:rFonts w:ascii="Palatino Linotype" w:eastAsia="Times New Roman" w:hAnsi="Palatino Linotype" w:cs="Arial"/>
          <w:color w:val="222222"/>
        </w:rPr>
      </w:pPr>
    </w:p>
    <w:p w14:paraId="08773C4C" w14:textId="5B3ED646" w:rsidR="00786F67" w:rsidRPr="00786F67" w:rsidRDefault="00786F67" w:rsidP="005D7BBD">
      <w:pPr>
        <w:rPr>
          <w:rFonts w:ascii="Palatino Linotype" w:eastAsia="Times New Roman" w:hAnsi="Palatino Linotype" w:cs="Arial"/>
          <w:b/>
          <w:color w:val="FF0000"/>
          <w:rPrChange w:id="237" w:author="Usuario de Microsoft Office" w:date="2019-10-15T23:49:00Z">
            <w:rPr>
              <w:rFonts w:ascii="Palatino Linotype" w:eastAsia="Times New Roman" w:hAnsi="Palatino Linotype" w:cs="Arial"/>
              <w:color w:val="222222"/>
            </w:rPr>
          </w:rPrChange>
        </w:rPr>
      </w:pPr>
      <w:r w:rsidRPr="007A0E07">
        <w:rPr>
          <w:rFonts w:ascii="Palatino Linotype" w:eastAsia="Times New Roman" w:hAnsi="Palatino Linotype" w:cs="Arial"/>
          <w:b/>
          <w:color w:val="FF0000"/>
        </w:rPr>
        <w:t>[Note for designer: copy the following sentence to repeat it in the middle of the text –like featured sentence- with typography smaller than title of interview but bigger than normal text. ]</w:t>
      </w:r>
    </w:p>
    <w:p w14:paraId="7C7E0B51" w14:textId="77777777" w:rsidR="005D7BBD" w:rsidRPr="007A0E07" w:rsidRDefault="005D7BBD" w:rsidP="005D7BBD">
      <w:pPr>
        <w:rPr>
          <w:rFonts w:ascii="Palatino Linotype" w:eastAsia="Times New Roman" w:hAnsi="Palatino Linotype" w:cs="Arial"/>
          <w:color w:val="222222"/>
        </w:rPr>
      </w:pPr>
      <w:r w:rsidRPr="007A0E07">
        <w:rPr>
          <w:rFonts w:ascii="Palatino Linotype" w:eastAsia="Times New Roman" w:hAnsi="Palatino Linotype" w:cs="Arial"/>
          <w:color w:val="222222"/>
        </w:rPr>
        <w:t xml:space="preserve">Knowing the frequency of questions about </w:t>
      </w:r>
      <w:r>
        <w:rPr>
          <w:rFonts w:ascii="Palatino Linotype" w:eastAsia="Times New Roman" w:hAnsi="Palatino Linotype" w:cs="Arial"/>
          <w:color w:val="222222"/>
        </w:rPr>
        <w:t>the</w:t>
      </w:r>
      <w:r w:rsidRPr="007A0E07">
        <w:rPr>
          <w:rFonts w:ascii="Palatino Linotype" w:eastAsia="Times New Roman" w:hAnsi="Palatino Linotype" w:cs="Arial"/>
          <w:color w:val="222222"/>
        </w:rPr>
        <w:t xml:space="preserve"> same topic help</w:t>
      </w:r>
      <w:r>
        <w:rPr>
          <w:rFonts w:ascii="Palatino Linotype" w:eastAsia="Times New Roman" w:hAnsi="Palatino Linotype" w:cs="Arial"/>
          <w:color w:val="222222"/>
        </w:rPr>
        <w:t>s</w:t>
      </w:r>
      <w:r w:rsidRPr="007A0E07">
        <w:rPr>
          <w:rFonts w:ascii="Palatino Linotype" w:eastAsia="Times New Roman" w:hAnsi="Palatino Linotype" w:cs="Arial"/>
          <w:color w:val="222222"/>
        </w:rPr>
        <w:t xml:space="preserve"> us know what kind of content </w:t>
      </w:r>
      <w:r>
        <w:rPr>
          <w:rFonts w:ascii="Palatino Linotype" w:eastAsia="Times New Roman" w:hAnsi="Palatino Linotype" w:cs="Arial"/>
          <w:color w:val="222222"/>
        </w:rPr>
        <w:t>is</w:t>
      </w:r>
      <w:r w:rsidRPr="007A0E07">
        <w:rPr>
          <w:rFonts w:ascii="Palatino Linotype" w:eastAsia="Times New Roman" w:hAnsi="Palatino Linotype" w:cs="Arial"/>
          <w:color w:val="222222"/>
        </w:rPr>
        <w:t xml:space="preserve"> g</w:t>
      </w:r>
      <w:r>
        <w:rPr>
          <w:rFonts w:ascii="Palatino Linotype" w:eastAsia="Times New Roman" w:hAnsi="Palatino Linotype" w:cs="Arial"/>
          <w:color w:val="222222"/>
        </w:rPr>
        <w:t>o</w:t>
      </w:r>
      <w:r w:rsidRPr="007A0E07">
        <w:rPr>
          <w:rFonts w:ascii="Palatino Linotype" w:eastAsia="Times New Roman" w:hAnsi="Palatino Linotype" w:cs="Arial"/>
          <w:color w:val="222222"/>
        </w:rPr>
        <w:t>ing viral.</w:t>
      </w:r>
      <w:r w:rsidRPr="007A0E07">
        <w:rPr>
          <w:rFonts w:ascii="Palatino Linotype" w:eastAsia="Times New Roman" w:hAnsi="Palatino Linotype" w:cs="Arial"/>
          <w:color w:val="222222"/>
        </w:rPr>
        <w:br/>
      </w:r>
    </w:p>
    <w:p w14:paraId="0A8518B4" w14:textId="77777777" w:rsidR="005D7BBD" w:rsidRPr="007A0E07" w:rsidRDefault="005D7BBD" w:rsidP="005D7BBD">
      <w:pPr>
        <w:rPr>
          <w:rFonts w:ascii="Palatino Linotype" w:eastAsia="Times New Roman" w:hAnsi="Palatino Linotype" w:cs="Arial"/>
          <w:color w:val="222222"/>
        </w:rPr>
      </w:pPr>
      <w:r w:rsidRPr="007A0E07">
        <w:rPr>
          <w:rFonts w:ascii="Palatino Linotype" w:eastAsia="Times New Roman" w:hAnsi="Palatino Linotype" w:cs="Arial"/>
          <w:color w:val="222222"/>
        </w:rPr>
        <w:t>If we receive a day one hundred requests o</w:t>
      </w:r>
      <w:r>
        <w:rPr>
          <w:rFonts w:ascii="Palatino Linotype" w:eastAsia="Times New Roman" w:hAnsi="Palatino Linotype" w:cs="Arial"/>
          <w:color w:val="222222"/>
        </w:rPr>
        <w:t>n</w:t>
      </w:r>
      <w:r w:rsidRPr="007A0E07">
        <w:rPr>
          <w:rFonts w:ascii="Palatino Linotype" w:eastAsia="Times New Roman" w:hAnsi="Palatino Linotype" w:cs="Arial"/>
          <w:color w:val="222222"/>
        </w:rPr>
        <w:t xml:space="preserve"> WhatsApp on the same topic, we try to focus on that issue to offer </w:t>
      </w:r>
      <w:r>
        <w:rPr>
          <w:rFonts w:ascii="Palatino Linotype" w:eastAsia="Times New Roman" w:hAnsi="Palatino Linotype" w:cs="Arial"/>
          <w:color w:val="222222"/>
        </w:rPr>
        <w:t xml:space="preserve">an </w:t>
      </w:r>
      <w:r w:rsidRPr="007A0E07">
        <w:rPr>
          <w:rFonts w:ascii="Palatino Linotype" w:eastAsia="Times New Roman" w:hAnsi="Palatino Linotype" w:cs="Arial"/>
          <w:color w:val="222222"/>
        </w:rPr>
        <w:t>answer to our audience as so</w:t>
      </w:r>
      <w:r>
        <w:rPr>
          <w:rFonts w:ascii="Palatino Linotype" w:eastAsia="Times New Roman" w:hAnsi="Palatino Linotype" w:cs="Arial"/>
          <w:color w:val="222222"/>
        </w:rPr>
        <w:t>o</w:t>
      </w:r>
      <w:r w:rsidRPr="007A0E07">
        <w:rPr>
          <w:rFonts w:ascii="Palatino Linotype" w:eastAsia="Times New Roman" w:hAnsi="Palatino Linotype" w:cs="Arial"/>
          <w:color w:val="222222"/>
        </w:rPr>
        <w:t xml:space="preserve">n as possible. In these situations, media should have organizational </w:t>
      </w:r>
      <w:r>
        <w:rPr>
          <w:rFonts w:ascii="Palatino Linotype" w:eastAsia="Times New Roman" w:hAnsi="Palatino Linotype" w:cs="Arial"/>
          <w:color w:val="222222"/>
        </w:rPr>
        <w:t>skills</w:t>
      </w:r>
      <w:r w:rsidRPr="007A0E07">
        <w:rPr>
          <w:rFonts w:ascii="Palatino Linotype" w:eastAsia="Times New Roman" w:hAnsi="Palatino Linotype" w:cs="Arial"/>
          <w:color w:val="222222"/>
        </w:rPr>
        <w:t xml:space="preserve">, an informational calendar forecast and journalists </w:t>
      </w:r>
      <w:r>
        <w:rPr>
          <w:rFonts w:ascii="Palatino Linotype" w:eastAsia="Times New Roman" w:hAnsi="Palatino Linotype" w:cs="Arial"/>
          <w:color w:val="222222"/>
        </w:rPr>
        <w:t xml:space="preserve">who are </w:t>
      </w:r>
      <w:r w:rsidRPr="007A0E07">
        <w:rPr>
          <w:rFonts w:ascii="Palatino Linotype" w:eastAsia="Times New Roman" w:hAnsi="Palatino Linotype" w:cs="Arial"/>
          <w:color w:val="222222"/>
        </w:rPr>
        <w:t xml:space="preserve">able to fight against misinformation. </w:t>
      </w:r>
    </w:p>
    <w:p w14:paraId="2F116D69" w14:textId="77777777" w:rsidR="005D7BBD" w:rsidRPr="007A0E07" w:rsidRDefault="005D7BBD" w:rsidP="005D7BBD">
      <w:pPr>
        <w:rPr>
          <w:rFonts w:ascii="Palatino Linotype" w:eastAsia="Times New Roman" w:hAnsi="Palatino Linotype" w:cs="Arial"/>
          <w:color w:val="500050"/>
        </w:rPr>
      </w:pPr>
      <w:r w:rsidRPr="007A0E07">
        <w:rPr>
          <w:rFonts w:ascii="Palatino Linotype" w:eastAsia="Times New Roman" w:hAnsi="Palatino Linotype" w:cs="Arial"/>
          <w:color w:val="500050"/>
        </w:rPr>
        <w:br/>
      </w:r>
      <w:r w:rsidRPr="007A0E07">
        <w:rPr>
          <w:rFonts w:ascii="Palatino Linotype" w:eastAsia="Times New Roman" w:hAnsi="Palatino Linotype" w:cs="Arial"/>
          <w:b/>
          <w:color w:val="000000" w:themeColor="text1"/>
        </w:rPr>
        <w:t>HUMAN RESOURCES</w:t>
      </w:r>
    </w:p>
    <w:p w14:paraId="4A9F1B94" w14:textId="77777777" w:rsidR="005D7BBD" w:rsidRPr="007A0E07" w:rsidRDefault="005D7BBD" w:rsidP="005D7BBD">
      <w:pPr>
        <w:rPr>
          <w:rFonts w:ascii="Palatino Linotype" w:eastAsia="Times New Roman" w:hAnsi="Palatino Linotype" w:cs="Arial"/>
          <w:b/>
          <w:color w:val="000000" w:themeColor="text1"/>
        </w:rPr>
      </w:pPr>
      <w:r w:rsidRPr="007A0E07">
        <w:rPr>
          <w:rFonts w:ascii="Palatino Linotype" w:eastAsia="Times New Roman" w:hAnsi="Palatino Linotype" w:cs="Arial"/>
          <w:color w:val="000000" w:themeColor="text1"/>
        </w:rPr>
        <w:lastRenderedPageBreak/>
        <w:t>Maldita</w:t>
      </w:r>
      <w:r>
        <w:rPr>
          <w:rFonts w:ascii="Palatino Linotype" w:eastAsia="Times New Roman" w:hAnsi="Palatino Linotype" w:cs="Arial"/>
          <w:color w:val="000000" w:themeColor="text1"/>
        </w:rPr>
        <w:t xml:space="preserve">’s </w:t>
      </w:r>
      <w:r w:rsidRPr="007A0E07">
        <w:rPr>
          <w:rFonts w:ascii="Palatino Linotype" w:eastAsia="Times New Roman" w:hAnsi="Palatino Linotype" w:cs="Arial"/>
          <w:color w:val="000000" w:themeColor="text1"/>
        </w:rPr>
        <w:t xml:space="preserve">Newsroom has a specialist </w:t>
      </w:r>
      <w:r>
        <w:rPr>
          <w:rFonts w:ascii="Palatino Linotype" w:eastAsia="Times New Roman" w:hAnsi="Palatino Linotype" w:cs="Arial"/>
          <w:color w:val="000000" w:themeColor="text1"/>
        </w:rPr>
        <w:t xml:space="preserve">who </w:t>
      </w:r>
      <w:r w:rsidRPr="007A0E07">
        <w:rPr>
          <w:rFonts w:ascii="Palatino Linotype" w:eastAsia="Times New Roman" w:hAnsi="Palatino Linotype" w:cs="Arial"/>
          <w:color w:val="000000" w:themeColor="text1"/>
        </w:rPr>
        <w:t>focus</w:t>
      </w:r>
      <w:r>
        <w:rPr>
          <w:rFonts w:ascii="Palatino Linotype" w:eastAsia="Times New Roman" w:hAnsi="Palatino Linotype" w:cs="Arial"/>
          <w:color w:val="000000" w:themeColor="text1"/>
        </w:rPr>
        <w:t xml:space="preserve">es </w:t>
      </w:r>
      <w:r w:rsidRPr="007A0E07">
        <w:rPr>
          <w:rFonts w:ascii="Palatino Linotype" w:eastAsia="Times New Roman" w:hAnsi="Palatino Linotype" w:cs="Arial"/>
          <w:color w:val="000000" w:themeColor="text1"/>
        </w:rPr>
        <w:t>on solv</w:t>
      </w:r>
      <w:r>
        <w:rPr>
          <w:rFonts w:ascii="Palatino Linotype" w:eastAsia="Times New Roman" w:hAnsi="Palatino Linotype" w:cs="Arial"/>
          <w:color w:val="000000" w:themeColor="text1"/>
        </w:rPr>
        <w:t>ing</w:t>
      </w:r>
      <w:r w:rsidRPr="007A0E07">
        <w:rPr>
          <w:rFonts w:ascii="Palatino Linotype" w:eastAsia="Times New Roman" w:hAnsi="Palatino Linotype" w:cs="Arial"/>
          <w:color w:val="000000" w:themeColor="text1"/>
        </w:rPr>
        <w:t xml:space="preserve"> the community</w:t>
      </w:r>
      <w:r>
        <w:rPr>
          <w:rFonts w:ascii="Palatino Linotype" w:eastAsia="Times New Roman" w:hAnsi="Palatino Linotype" w:cs="Arial"/>
          <w:color w:val="000000" w:themeColor="text1"/>
        </w:rPr>
        <w:t>’s</w:t>
      </w:r>
      <w:r w:rsidRPr="007A0E07">
        <w:rPr>
          <w:rFonts w:ascii="Palatino Linotype" w:eastAsia="Times New Roman" w:hAnsi="Palatino Linotype" w:cs="Arial"/>
          <w:color w:val="000000" w:themeColor="text1"/>
        </w:rPr>
        <w:t xml:space="preserve"> questions and doubts. </w:t>
      </w:r>
      <w:r w:rsidRPr="007A0E07">
        <w:rPr>
          <w:rFonts w:ascii="Palatino Linotype" w:eastAsia="Times New Roman" w:hAnsi="Palatino Linotype" w:cs="Arial"/>
          <w:color w:val="500050"/>
        </w:rPr>
        <w:br/>
      </w:r>
      <w:r w:rsidRPr="007A0E07">
        <w:rPr>
          <w:rFonts w:ascii="Palatino Linotype" w:eastAsia="Times New Roman" w:hAnsi="Palatino Linotype" w:cs="Arial"/>
          <w:color w:val="500050"/>
        </w:rPr>
        <w:br/>
      </w:r>
      <w:r w:rsidRPr="007A0E07">
        <w:rPr>
          <w:rFonts w:ascii="Palatino Linotype" w:eastAsia="Times New Roman" w:hAnsi="Palatino Linotype" w:cs="Arial"/>
          <w:b/>
          <w:color w:val="000000" w:themeColor="text1"/>
        </w:rPr>
        <w:t>ROUTINES</w:t>
      </w:r>
    </w:p>
    <w:p w14:paraId="54F1CCB7" w14:textId="48495DAB" w:rsidR="005D7BBD" w:rsidRPr="007A0E07" w:rsidRDefault="005D7BBD" w:rsidP="005D7BBD">
      <w:pPr>
        <w:rPr>
          <w:rFonts w:ascii="Palatino Linotype" w:eastAsia="Times New Roman" w:hAnsi="Palatino Linotype" w:cs="Arial"/>
          <w:color w:val="000000" w:themeColor="text1"/>
        </w:rPr>
      </w:pPr>
      <w:r w:rsidRPr="007A0E07">
        <w:rPr>
          <w:rFonts w:ascii="Palatino Linotype" w:eastAsia="Times New Roman" w:hAnsi="Palatino Linotype" w:cs="Arial"/>
          <w:color w:val="000000" w:themeColor="text1"/>
        </w:rPr>
        <w:t xml:space="preserve">We know </w:t>
      </w:r>
      <w:r>
        <w:rPr>
          <w:rFonts w:ascii="Palatino Linotype" w:eastAsia="Times New Roman" w:hAnsi="Palatino Linotype" w:cs="Arial"/>
          <w:color w:val="000000" w:themeColor="text1"/>
        </w:rPr>
        <w:t xml:space="preserve">the </w:t>
      </w:r>
      <w:r w:rsidRPr="007A0E07">
        <w:rPr>
          <w:rFonts w:ascii="Palatino Linotype" w:eastAsia="Times New Roman" w:hAnsi="Palatino Linotype" w:cs="Arial"/>
          <w:color w:val="000000" w:themeColor="text1"/>
        </w:rPr>
        <w:t xml:space="preserve">average consumption time in platforms like WhatsApp is higher than in social networks </w:t>
      </w:r>
      <w:r>
        <w:rPr>
          <w:rFonts w:ascii="Palatino Linotype" w:eastAsia="Times New Roman" w:hAnsi="Palatino Linotype" w:cs="Arial"/>
          <w:color w:val="000000" w:themeColor="text1"/>
        </w:rPr>
        <w:t xml:space="preserve">such as </w:t>
      </w:r>
      <w:r w:rsidRPr="007A0E07">
        <w:rPr>
          <w:rFonts w:ascii="Palatino Linotype" w:eastAsia="Times New Roman" w:hAnsi="Palatino Linotype" w:cs="Arial"/>
          <w:color w:val="000000" w:themeColor="text1"/>
        </w:rPr>
        <w:t xml:space="preserve">Twitter or Facebook. We also know that </w:t>
      </w:r>
      <w:r>
        <w:rPr>
          <w:rFonts w:ascii="Palatino Linotype" w:eastAsia="Times New Roman" w:hAnsi="Palatino Linotype" w:cs="Arial"/>
          <w:color w:val="000000" w:themeColor="text1"/>
        </w:rPr>
        <w:t xml:space="preserve">the </w:t>
      </w:r>
      <w:r w:rsidRPr="007A0E07">
        <w:rPr>
          <w:rFonts w:ascii="Palatino Linotype" w:eastAsia="Times New Roman" w:hAnsi="Palatino Linotype" w:cs="Arial"/>
          <w:color w:val="000000" w:themeColor="text1"/>
        </w:rPr>
        <w:t>audience</w:t>
      </w:r>
      <w:r>
        <w:rPr>
          <w:rFonts w:ascii="Palatino Linotype" w:eastAsia="Times New Roman" w:hAnsi="Palatino Linotype" w:cs="Arial"/>
          <w:color w:val="000000" w:themeColor="text1"/>
        </w:rPr>
        <w:t>’s</w:t>
      </w:r>
      <w:r w:rsidRPr="007A0E07" w:rsidDel="00C847A0">
        <w:rPr>
          <w:rFonts w:ascii="Palatino Linotype" w:eastAsia="Times New Roman" w:hAnsi="Palatino Linotype" w:cs="Arial"/>
          <w:color w:val="000000" w:themeColor="text1"/>
        </w:rPr>
        <w:t xml:space="preserve"> </w:t>
      </w:r>
      <w:r w:rsidR="00880119">
        <w:rPr>
          <w:rFonts w:ascii="Palatino Linotype" w:eastAsia="Times New Roman" w:hAnsi="Palatino Linotype" w:cs="Arial"/>
          <w:color w:val="000000" w:themeColor="text1"/>
        </w:rPr>
        <w:t>behavior</w:t>
      </w:r>
      <w:r w:rsidRPr="007A0E07">
        <w:rPr>
          <w:rFonts w:ascii="Palatino Linotype" w:eastAsia="Times New Roman" w:hAnsi="Palatino Linotype" w:cs="Arial"/>
          <w:color w:val="000000" w:themeColor="text1"/>
        </w:rPr>
        <w:t xml:space="preserve"> in messaging channels is different, </w:t>
      </w:r>
      <w:r>
        <w:rPr>
          <w:rFonts w:ascii="Palatino Linotype" w:eastAsia="Times New Roman" w:hAnsi="Palatino Linotype" w:cs="Arial"/>
          <w:color w:val="000000" w:themeColor="text1"/>
        </w:rPr>
        <w:t>being</w:t>
      </w:r>
      <w:r w:rsidRPr="007A0E07">
        <w:rPr>
          <w:rFonts w:ascii="Palatino Linotype" w:eastAsia="Times New Roman" w:hAnsi="Palatino Linotype" w:cs="Arial"/>
          <w:color w:val="000000" w:themeColor="text1"/>
        </w:rPr>
        <w:t xml:space="preserve"> close</w:t>
      </w:r>
      <w:r>
        <w:rPr>
          <w:rFonts w:ascii="Palatino Linotype" w:eastAsia="Times New Roman" w:hAnsi="Palatino Linotype" w:cs="Arial"/>
          <w:color w:val="000000" w:themeColor="text1"/>
        </w:rPr>
        <w:t>r</w:t>
      </w:r>
      <w:r w:rsidRPr="007A0E07">
        <w:rPr>
          <w:rFonts w:ascii="Palatino Linotype" w:eastAsia="Times New Roman" w:hAnsi="Palatino Linotype" w:cs="Arial"/>
          <w:color w:val="000000" w:themeColor="text1"/>
        </w:rPr>
        <w:t xml:space="preserve"> and </w:t>
      </w:r>
      <w:r>
        <w:rPr>
          <w:rFonts w:ascii="Palatino Linotype" w:eastAsia="Times New Roman" w:hAnsi="Palatino Linotype" w:cs="Arial"/>
          <w:color w:val="000000" w:themeColor="text1"/>
        </w:rPr>
        <w:t xml:space="preserve">more </w:t>
      </w:r>
      <w:r w:rsidRPr="007A0E07">
        <w:rPr>
          <w:rFonts w:ascii="Palatino Linotype" w:eastAsia="Times New Roman" w:hAnsi="Palatino Linotype" w:cs="Arial"/>
          <w:color w:val="000000" w:themeColor="text1"/>
        </w:rPr>
        <w:t>informal with the rest o</w:t>
      </w:r>
      <w:r>
        <w:rPr>
          <w:rFonts w:ascii="Palatino Linotype" w:eastAsia="Times New Roman" w:hAnsi="Palatino Linotype" w:cs="Arial"/>
          <w:color w:val="000000" w:themeColor="text1"/>
        </w:rPr>
        <w:t>f</w:t>
      </w:r>
      <w:r w:rsidRPr="007A0E07">
        <w:rPr>
          <w:rFonts w:ascii="Palatino Linotype" w:eastAsia="Times New Roman" w:hAnsi="Palatino Linotype" w:cs="Arial"/>
          <w:color w:val="000000" w:themeColor="text1"/>
        </w:rPr>
        <w:t xml:space="preserve"> users. The problem </w:t>
      </w:r>
      <w:r>
        <w:rPr>
          <w:rFonts w:ascii="Palatino Linotype" w:eastAsia="Times New Roman" w:hAnsi="Palatino Linotype" w:cs="Arial"/>
          <w:color w:val="000000" w:themeColor="text1"/>
        </w:rPr>
        <w:t xml:space="preserve">with </w:t>
      </w:r>
      <w:r w:rsidRPr="007A0E07">
        <w:rPr>
          <w:rFonts w:ascii="Palatino Linotype" w:eastAsia="Times New Roman" w:hAnsi="Palatino Linotype" w:cs="Arial"/>
          <w:color w:val="000000" w:themeColor="text1"/>
        </w:rPr>
        <w:t xml:space="preserve">these channels </w:t>
      </w:r>
      <w:r>
        <w:rPr>
          <w:rFonts w:ascii="Palatino Linotype" w:eastAsia="Times New Roman" w:hAnsi="Palatino Linotype" w:cs="Arial"/>
          <w:color w:val="000000" w:themeColor="text1"/>
        </w:rPr>
        <w:t xml:space="preserve">is they </w:t>
      </w:r>
      <w:r w:rsidRPr="007A0E07">
        <w:rPr>
          <w:rFonts w:ascii="Palatino Linotype" w:eastAsia="Times New Roman" w:hAnsi="Palatino Linotype" w:cs="Arial"/>
          <w:color w:val="000000" w:themeColor="text1"/>
        </w:rPr>
        <w:t xml:space="preserve">are still hermetic for </w:t>
      </w:r>
      <w:r>
        <w:rPr>
          <w:rFonts w:ascii="Palatino Linotype" w:eastAsia="Times New Roman" w:hAnsi="Palatino Linotype" w:cs="Arial"/>
          <w:color w:val="000000" w:themeColor="text1"/>
        </w:rPr>
        <w:t xml:space="preserve">the </w:t>
      </w:r>
      <w:r w:rsidRPr="007A0E07">
        <w:rPr>
          <w:rFonts w:ascii="Palatino Linotype" w:eastAsia="Times New Roman" w:hAnsi="Palatino Linotype" w:cs="Arial"/>
          <w:color w:val="000000" w:themeColor="text1"/>
        </w:rPr>
        <w:t>media in terms of how information is shared by the people. We</w:t>
      </w:r>
      <w:r>
        <w:rPr>
          <w:rFonts w:ascii="Palatino Linotype" w:eastAsia="Times New Roman" w:hAnsi="Palatino Linotype" w:cs="Arial"/>
          <w:color w:val="000000" w:themeColor="text1"/>
        </w:rPr>
        <w:t xml:space="preserve"> </w:t>
      </w:r>
      <w:r w:rsidRPr="007A0E07">
        <w:rPr>
          <w:rFonts w:ascii="Palatino Linotype" w:eastAsia="Times New Roman" w:hAnsi="Palatino Linotype" w:cs="Arial"/>
          <w:color w:val="000000" w:themeColor="text1"/>
        </w:rPr>
        <w:t>do not have basic info</w:t>
      </w:r>
      <w:r>
        <w:rPr>
          <w:rFonts w:ascii="Palatino Linotype" w:eastAsia="Times New Roman" w:hAnsi="Palatino Linotype" w:cs="Arial"/>
          <w:color w:val="000000" w:themeColor="text1"/>
        </w:rPr>
        <w:t>rmation</w:t>
      </w:r>
      <w:r w:rsidRPr="007A0E07">
        <w:rPr>
          <w:rFonts w:ascii="Palatino Linotype" w:eastAsia="Times New Roman" w:hAnsi="Palatino Linotype" w:cs="Arial"/>
          <w:color w:val="000000" w:themeColor="text1"/>
        </w:rPr>
        <w:t xml:space="preserve"> like the most shared topics or the most shared contents. What we know is the relation we have with our community of readers and the content they send us.  We must keep working in that way</w:t>
      </w:r>
      <w:r>
        <w:rPr>
          <w:rFonts w:ascii="Palatino Linotype" w:eastAsia="Times New Roman" w:hAnsi="Palatino Linotype" w:cs="Arial"/>
          <w:color w:val="000000" w:themeColor="text1"/>
        </w:rPr>
        <w:t>.</w:t>
      </w:r>
      <w:r w:rsidRPr="007A0E07">
        <w:rPr>
          <w:rFonts w:ascii="Palatino Linotype" w:eastAsia="Times New Roman" w:hAnsi="Palatino Linotype" w:cs="Arial"/>
          <w:color w:val="000000" w:themeColor="text1"/>
        </w:rPr>
        <w:t xml:space="preserve"> </w:t>
      </w:r>
      <w:r>
        <w:rPr>
          <w:rFonts w:ascii="Palatino Linotype" w:eastAsia="Times New Roman" w:hAnsi="Palatino Linotype" w:cs="Arial"/>
          <w:color w:val="000000" w:themeColor="text1"/>
        </w:rPr>
        <w:t>In addition, we also have to keep</w:t>
      </w:r>
      <w:r w:rsidRPr="007A0E07">
        <w:rPr>
          <w:rFonts w:ascii="Palatino Linotype" w:eastAsia="Times New Roman" w:hAnsi="Palatino Linotype" w:cs="Arial"/>
          <w:color w:val="000000" w:themeColor="text1"/>
        </w:rPr>
        <w:t xml:space="preserve"> </w:t>
      </w:r>
      <w:r>
        <w:rPr>
          <w:rFonts w:ascii="Palatino Linotype" w:eastAsia="Times New Roman" w:hAnsi="Palatino Linotype" w:cs="Arial"/>
          <w:color w:val="000000" w:themeColor="text1"/>
        </w:rPr>
        <w:t>demand</w:t>
      </w:r>
      <w:r w:rsidRPr="007A0E07">
        <w:rPr>
          <w:rFonts w:ascii="Palatino Linotype" w:eastAsia="Times New Roman" w:hAnsi="Palatino Linotype" w:cs="Arial"/>
          <w:color w:val="000000" w:themeColor="text1"/>
        </w:rPr>
        <w:t xml:space="preserve">ing more collaboration between </w:t>
      </w:r>
      <w:r>
        <w:rPr>
          <w:rFonts w:ascii="Palatino Linotype" w:eastAsia="Times New Roman" w:hAnsi="Palatino Linotype" w:cs="Arial"/>
          <w:color w:val="000000" w:themeColor="text1"/>
        </w:rPr>
        <w:t xml:space="preserve">the </w:t>
      </w:r>
      <w:r w:rsidRPr="007A0E07">
        <w:rPr>
          <w:rFonts w:ascii="Palatino Linotype" w:eastAsia="Times New Roman" w:hAnsi="Palatino Linotype" w:cs="Arial"/>
          <w:color w:val="000000" w:themeColor="text1"/>
        </w:rPr>
        <w:t xml:space="preserve">media and messaging channels. </w:t>
      </w:r>
    </w:p>
    <w:p w14:paraId="08759F16" w14:textId="77777777" w:rsidR="00C6473F" w:rsidRDefault="005D7BBD" w:rsidP="005D7BBD">
      <w:pPr>
        <w:rPr>
          <w:ins w:id="238" w:author="Usuario de Microsoft Office" w:date="2019-10-16T00:07:00Z"/>
          <w:rFonts w:ascii="Palatino Linotype" w:eastAsia="Times New Roman" w:hAnsi="Palatino Linotype" w:cs="Arial"/>
          <w:color w:val="500050"/>
        </w:rPr>
      </w:pPr>
      <w:r w:rsidRPr="007A0E07">
        <w:rPr>
          <w:rFonts w:ascii="Palatino Linotype" w:eastAsia="Times New Roman" w:hAnsi="Palatino Linotype" w:cs="Arial"/>
          <w:color w:val="500050"/>
        </w:rPr>
        <w:br/>
      </w:r>
      <w:r w:rsidRPr="007A0E07">
        <w:rPr>
          <w:rFonts w:ascii="Palatino Linotype" w:eastAsia="Times New Roman" w:hAnsi="Palatino Linotype" w:cs="Arial"/>
          <w:color w:val="000000" w:themeColor="text1"/>
        </w:rPr>
        <w:t>As media, we have tools to identify the distribution channels used by our readers when they share content from our website through any kind of device</w:t>
      </w:r>
      <w:r>
        <w:rPr>
          <w:rFonts w:ascii="Palatino Linotype" w:eastAsia="Times New Roman" w:hAnsi="Palatino Linotype" w:cs="Arial"/>
          <w:color w:val="000000" w:themeColor="text1"/>
        </w:rPr>
        <w:t>.</w:t>
      </w:r>
      <w:r w:rsidRPr="007A0E07">
        <w:rPr>
          <w:rFonts w:ascii="Palatino Linotype" w:eastAsia="Times New Roman" w:hAnsi="Palatino Linotype" w:cs="Arial"/>
          <w:color w:val="000000" w:themeColor="text1"/>
        </w:rPr>
        <w:t xml:space="preserve"> </w:t>
      </w:r>
      <w:r>
        <w:rPr>
          <w:rFonts w:ascii="Palatino Linotype" w:eastAsia="Times New Roman" w:hAnsi="Palatino Linotype" w:cs="Arial"/>
          <w:color w:val="000000" w:themeColor="text1"/>
        </w:rPr>
        <w:t>W</w:t>
      </w:r>
      <w:r w:rsidRPr="007A0E07">
        <w:rPr>
          <w:rFonts w:ascii="Palatino Linotype" w:eastAsia="Times New Roman" w:hAnsi="Palatino Linotype" w:cs="Arial"/>
          <w:color w:val="000000" w:themeColor="text1"/>
        </w:rPr>
        <w:t>e also know the incoming clicks from any kind of c</w:t>
      </w:r>
      <w:r>
        <w:rPr>
          <w:rFonts w:ascii="Palatino Linotype" w:eastAsia="Times New Roman" w:hAnsi="Palatino Linotype" w:cs="Arial"/>
          <w:color w:val="000000" w:themeColor="text1"/>
        </w:rPr>
        <w:t>h</w:t>
      </w:r>
      <w:r w:rsidRPr="007A0E07">
        <w:rPr>
          <w:rFonts w:ascii="Palatino Linotype" w:eastAsia="Times New Roman" w:hAnsi="Palatino Linotype" w:cs="Arial"/>
          <w:color w:val="000000" w:themeColor="text1"/>
        </w:rPr>
        <w:t>annel</w:t>
      </w:r>
      <w:r>
        <w:rPr>
          <w:rFonts w:ascii="Palatino Linotype" w:eastAsia="Times New Roman" w:hAnsi="Palatino Linotype" w:cs="Arial"/>
          <w:color w:val="000000" w:themeColor="text1"/>
        </w:rPr>
        <w:t>.</w:t>
      </w:r>
      <w:r w:rsidRPr="007A0E07">
        <w:rPr>
          <w:rFonts w:ascii="Palatino Linotype" w:eastAsia="Times New Roman" w:hAnsi="Palatino Linotype" w:cs="Arial"/>
          <w:color w:val="000000" w:themeColor="text1"/>
        </w:rPr>
        <w:t xml:space="preserve"> </w:t>
      </w:r>
      <w:r>
        <w:rPr>
          <w:rFonts w:ascii="Palatino Linotype" w:eastAsia="Times New Roman" w:hAnsi="Palatino Linotype" w:cs="Arial"/>
          <w:color w:val="000000" w:themeColor="text1"/>
        </w:rPr>
        <w:t xml:space="preserve">However, </w:t>
      </w:r>
      <w:r w:rsidRPr="007A0E07">
        <w:rPr>
          <w:rFonts w:ascii="Palatino Linotype" w:eastAsia="Times New Roman" w:hAnsi="Palatino Linotype" w:cs="Arial"/>
          <w:color w:val="000000" w:themeColor="text1"/>
        </w:rPr>
        <w:t xml:space="preserve">we do not know how the process is inside </w:t>
      </w:r>
      <w:r>
        <w:rPr>
          <w:rFonts w:ascii="Palatino Linotype" w:eastAsia="Times New Roman" w:hAnsi="Palatino Linotype" w:cs="Arial"/>
          <w:color w:val="000000" w:themeColor="text1"/>
        </w:rPr>
        <w:t xml:space="preserve">of </w:t>
      </w:r>
      <w:r w:rsidRPr="007A0E07">
        <w:rPr>
          <w:rFonts w:ascii="Palatino Linotype" w:eastAsia="Times New Roman" w:hAnsi="Palatino Linotype" w:cs="Arial"/>
          <w:color w:val="000000" w:themeColor="text1"/>
        </w:rPr>
        <w:t xml:space="preserve">that channel. That information would be very interesting. </w:t>
      </w:r>
      <w:r w:rsidRPr="007A0E07">
        <w:rPr>
          <w:rFonts w:ascii="Palatino Linotype" w:eastAsia="Times New Roman" w:hAnsi="Palatino Linotype" w:cs="Arial"/>
          <w:color w:val="222222"/>
        </w:rPr>
        <w:br/>
      </w:r>
    </w:p>
    <w:p w14:paraId="5B475B0D" w14:textId="6E1789A6" w:rsidR="005D7BBD" w:rsidRPr="007A0E07" w:rsidRDefault="00C6473F" w:rsidP="005D7BBD">
      <w:pPr>
        <w:rPr>
          <w:rFonts w:ascii="Palatino Linotype" w:eastAsia="Times New Roman" w:hAnsi="Palatino Linotype" w:cs="Arial"/>
          <w:color w:val="222222"/>
        </w:rPr>
      </w:pPr>
      <w:r w:rsidRPr="00C6473F">
        <w:rPr>
          <w:rFonts w:ascii="Palatino Linotype" w:eastAsia="Times New Roman" w:hAnsi="Palatino Linotype" w:cs="Arial"/>
          <w:b/>
        </w:rPr>
        <w:t>DAILY ENGAGEMENT</w:t>
      </w:r>
      <w:r w:rsidR="005D7BBD" w:rsidRPr="007A0E07">
        <w:rPr>
          <w:rFonts w:ascii="Palatino Linotype" w:eastAsia="Times New Roman" w:hAnsi="Palatino Linotype" w:cs="Arial"/>
          <w:color w:val="500050"/>
        </w:rPr>
        <w:br/>
      </w:r>
      <w:r w:rsidR="005D7BBD">
        <w:rPr>
          <w:rFonts w:ascii="Palatino Linotype" w:eastAsia="Times New Roman" w:hAnsi="Palatino Linotype" w:cs="Arial"/>
          <w:color w:val="000000" w:themeColor="text1"/>
        </w:rPr>
        <w:t>C</w:t>
      </w:r>
      <w:r w:rsidR="005D7BBD" w:rsidRPr="007A0E07">
        <w:rPr>
          <w:rFonts w:ascii="Palatino Linotype" w:eastAsia="Times New Roman" w:hAnsi="Palatino Linotype" w:cs="Arial"/>
          <w:color w:val="000000" w:themeColor="text1"/>
        </w:rPr>
        <w:t xml:space="preserve">onstant communication with </w:t>
      </w:r>
      <w:r w:rsidR="005D7BBD">
        <w:rPr>
          <w:rFonts w:ascii="Palatino Linotype" w:eastAsia="Times New Roman" w:hAnsi="Palatino Linotype" w:cs="Arial"/>
          <w:color w:val="000000" w:themeColor="text1"/>
        </w:rPr>
        <w:t xml:space="preserve">the </w:t>
      </w:r>
      <w:r w:rsidR="005D7BBD" w:rsidRPr="007A0E07">
        <w:rPr>
          <w:rFonts w:ascii="Palatino Linotype" w:eastAsia="Times New Roman" w:hAnsi="Palatino Linotype" w:cs="Arial"/>
          <w:color w:val="000000" w:themeColor="text1"/>
        </w:rPr>
        <w:t xml:space="preserve">audience through channels like WhatsApp implies daily engagement with the readers with many resources and efforts focused on that task. </w:t>
      </w:r>
    </w:p>
    <w:p w14:paraId="5B7CE201" w14:textId="77777777" w:rsidR="005D7BBD" w:rsidRPr="007A0E07" w:rsidRDefault="005D7BBD" w:rsidP="005D7BBD">
      <w:pPr>
        <w:rPr>
          <w:rFonts w:ascii="Palatino Linotype" w:eastAsia="Times New Roman" w:hAnsi="Palatino Linotype" w:cs="Arial"/>
          <w:color w:val="222222"/>
        </w:rPr>
      </w:pPr>
    </w:p>
    <w:p w14:paraId="60F729DC" w14:textId="77777777" w:rsidR="005D7BBD" w:rsidRPr="007A0E07" w:rsidRDefault="005D7BBD" w:rsidP="005D7BBD">
      <w:pPr>
        <w:rPr>
          <w:rFonts w:ascii="Arial" w:eastAsia="Times New Roman" w:hAnsi="Arial" w:cs="Arial"/>
          <w:color w:val="222222"/>
        </w:rPr>
      </w:pPr>
    </w:p>
    <w:p w14:paraId="050DD38A" w14:textId="77777777" w:rsidR="005D7BBD" w:rsidRPr="007A0E07" w:rsidRDefault="005D7BBD" w:rsidP="005D7BBD">
      <w:pPr>
        <w:rPr>
          <w:rFonts w:ascii="Arial" w:eastAsia="Times New Roman" w:hAnsi="Arial" w:cs="Arial"/>
          <w:color w:val="222222"/>
        </w:rPr>
      </w:pPr>
    </w:p>
    <w:p w14:paraId="7E78F6D9" w14:textId="77777777" w:rsidR="005D7BBD" w:rsidRPr="007A0E07" w:rsidRDefault="005D7BBD" w:rsidP="005D7BBD">
      <w:pPr>
        <w:rPr>
          <w:rFonts w:ascii="Arial" w:eastAsia="Times New Roman" w:hAnsi="Arial" w:cs="Arial"/>
          <w:color w:val="222222"/>
        </w:rPr>
      </w:pPr>
    </w:p>
    <w:p w14:paraId="01A2D900" w14:textId="77777777" w:rsidR="005D7BBD" w:rsidRPr="007A0E07" w:rsidRDefault="005D7BBD" w:rsidP="005D7BBD">
      <w:pPr>
        <w:rPr>
          <w:rFonts w:ascii="Arial" w:eastAsia="Times New Roman" w:hAnsi="Arial" w:cs="Arial"/>
          <w:color w:val="222222"/>
        </w:rPr>
      </w:pPr>
    </w:p>
    <w:p w14:paraId="5F6B7358" w14:textId="77777777" w:rsidR="005D7BBD" w:rsidRPr="007A0E07" w:rsidRDefault="005D7BBD" w:rsidP="005D7BBD">
      <w:pPr>
        <w:rPr>
          <w:rFonts w:ascii="Arial" w:eastAsia="Times New Roman" w:hAnsi="Arial" w:cs="Arial"/>
          <w:color w:val="222222"/>
        </w:rPr>
      </w:pPr>
    </w:p>
    <w:p w14:paraId="3834E677" w14:textId="77777777" w:rsidR="005D7BBD" w:rsidRPr="007A0E07" w:rsidRDefault="005D7BBD" w:rsidP="005D7BBD">
      <w:pPr>
        <w:rPr>
          <w:rFonts w:ascii="Arial" w:eastAsia="Times New Roman" w:hAnsi="Arial" w:cs="Arial"/>
          <w:color w:val="222222"/>
        </w:rPr>
      </w:pPr>
    </w:p>
    <w:p w14:paraId="607A2CF5" w14:textId="77777777" w:rsidR="005D7BBD" w:rsidRPr="007A0E07" w:rsidRDefault="005D7BBD" w:rsidP="005D7BBD">
      <w:pPr>
        <w:rPr>
          <w:rFonts w:ascii="Arial" w:eastAsia="Times New Roman" w:hAnsi="Arial" w:cs="Arial"/>
          <w:color w:val="222222"/>
        </w:rPr>
      </w:pPr>
    </w:p>
    <w:p w14:paraId="4A1BA904" w14:textId="77777777" w:rsidR="005D7BBD" w:rsidRPr="007A0E07" w:rsidRDefault="005D7BBD" w:rsidP="005D7BBD">
      <w:pPr>
        <w:rPr>
          <w:rFonts w:ascii="Arial" w:eastAsia="Times New Roman" w:hAnsi="Arial" w:cs="Arial"/>
          <w:color w:val="222222"/>
        </w:rPr>
      </w:pPr>
    </w:p>
    <w:p w14:paraId="222FDB84" w14:textId="77777777" w:rsidR="005D7BBD" w:rsidRPr="007A0E07" w:rsidRDefault="005D7BBD" w:rsidP="005D7BBD">
      <w:pPr>
        <w:rPr>
          <w:rFonts w:ascii="Arial" w:eastAsia="Times New Roman" w:hAnsi="Arial" w:cs="Arial"/>
          <w:color w:val="222222"/>
        </w:rPr>
      </w:pPr>
    </w:p>
    <w:p w14:paraId="2105215C" w14:textId="77777777" w:rsidR="005D7BBD" w:rsidRPr="007A0E07" w:rsidRDefault="005D7BBD" w:rsidP="005D7BBD">
      <w:pPr>
        <w:rPr>
          <w:rFonts w:ascii="Arial" w:eastAsia="Times New Roman" w:hAnsi="Arial" w:cs="Arial"/>
          <w:color w:val="222222"/>
        </w:rPr>
      </w:pPr>
    </w:p>
    <w:p w14:paraId="5CDD880F" w14:textId="77777777" w:rsidR="005D7BBD" w:rsidRPr="007A0E07" w:rsidRDefault="005D7BBD" w:rsidP="005D7BBD">
      <w:pPr>
        <w:rPr>
          <w:rFonts w:ascii="Arial" w:eastAsia="Times New Roman" w:hAnsi="Arial" w:cs="Arial"/>
          <w:color w:val="222222"/>
        </w:rPr>
      </w:pPr>
    </w:p>
    <w:p w14:paraId="39B985C9" w14:textId="77777777" w:rsidR="005D7BBD" w:rsidRPr="007A0E07" w:rsidRDefault="005D7BBD" w:rsidP="005D7BBD">
      <w:pPr>
        <w:rPr>
          <w:rFonts w:ascii="Arial" w:eastAsia="Times New Roman" w:hAnsi="Arial" w:cs="Arial"/>
          <w:color w:val="222222"/>
        </w:rPr>
      </w:pPr>
    </w:p>
    <w:p w14:paraId="1D4E3DCC" w14:textId="77777777" w:rsidR="005D7BBD" w:rsidRPr="007A0E07" w:rsidRDefault="005D7BBD" w:rsidP="005D7BBD">
      <w:pPr>
        <w:rPr>
          <w:rFonts w:ascii="Arial" w:eastAsia="Times New Roman" w:hAnsi="Arial" w:cs="Arial"/>
          <w:color w:val="222222"/>
        </w:rPr>
      </w:pPr>
    </w:p>
    <w:p w14:paraId="5DA5836A" w14:textId="77777777" w:rsidR="005D7BBD" w:rsidRPr="007A0E07" w:rsidRDefault="005D7BBD" w:rsidP="005D7BBD">
      <w:pPr>
        <w:rPr>
          <w:rFonts w:ascii="Arial" w:eastAsia="Times New Roman" w:hAnsi="Arial" w:cs="Arial"/>
          <w:color w:val="222222"/>
        </w:rPr>
      </w:pPr>
    </w:p>
    <w:p w14:paraId="31AF5E36" w14:textId="77777777" w:rsidR="005D7BBD" w:rsidRPr="007A0E07" w:rsidRDefault="005D7BBD" w:rsidP="005D7BBD">
      <w:pPr>
        <w:rPr>
          <w:rFonts w:ascii="Arial" w:eastAsia="Times New Roman" w:hAnsi="Arial" w:cs="Arial"/>
          <w:color w:val="222222"/>
        </w:rPr>
      </w:pPr>
    </w:p>
    <w:p w14:paraId="2FBE1C41" w14:textId="77777777" w:rsidR="005D7BBD" w:rsidRPr="007A0E07" w:rsidRDefault="005D7BBD" w:rsidP="005D7BBD">
      <w:pPr>
        <w:rPr>
          <w:rFonts w:ascii="Arial" w:eastAsia="Times New Roman" w:hAnsi="Arial" w:cs="Arial"/>
          <w:color w:val="222222"/>
        </w:rPr>
      </w:pPr>
    </w:p>
    <w:p w14:paraId="2B4EACE7" w14:textId="77777777" w:rsidR="005D7BBD" w:rsidRPr="007A0E07" w:rsidRDefault="005D7BBD" w:rsidP="005D7BBD">
      <w:pPr>
        <w:rPr>
          <w:rFonts w:ascii="Arial" w:eastAsia="Times New Roman" w:hAnsi="Arial" w:cs="Arial"/>
          <w:color w:val="222222"/>
        </w:rPr>
      </w:pPr>
    </w:p>
    <w:p w14:paraId="044BD1BE" w14:textId="77777777" w:rsidR="005D7BBD" w:rsidRPr="007A0E07" w:rsidRDefault="005D7BBD" w:rsidP="005D7BBD">
      <w:pPr>
        <w:rPr>
          <w:rFonts w:ascii="Arial" w:eastAsia="Times New Roman" w:hAnsi="Arial" w:cs="Arial"/>
          <w:color w:val="222222"/>
        </w:rPr>
      </w:pPr>
    </w:p>
    <w:p w14:paraId="6BBA25DC" w14:textId="77777777" w:rsidR="005D7BBD" w:rsidRPr="007A0E07" w:rsidRDefault="005D7BBD" w:rsidP="005D7BBD">
      <w:pPr>
        <w:rPr>
          <w:rFonts w:ascii="Arial" w:eastAsia="Times New Roman" w:hAnsi="Arial" w:cs="Arial"/>
          <w:color w:val="222222"/>
        </w:rPr>
      </w:pPr>
    </w:p>
    <w:p w14:paraId="5F4B5FD5" w14:textId="77777777" w:rsidR="005D7BBD" w:rsidRDefault="005D7BBD" w:rsidP="005D7BBD">
      <w:pPr>
        <w:rPr>
          <w:rFonts w:ascii="Palatino Linotype" w:eastAsia="Times New Roman" w:hAnsi="Palatino Linotype" w:cs="Arial"/>
          <w:color w:val="222222"/>
        </w:rPr>
      </w:pPr>
    </w:p>
    <w:p w14:paraId="02196133" w14:textId="77777777" w:rsidR="00864536" w:rsidDel="00C6473F" w:rsidRDefault="00864536" w:rsidP="005D7BBD">
      <w:pPr>
        <w:rPr>
          <w:del w:id="239" w:author="Usuario de Microsoft Office" w:date="2019-10-16T00:08:00Z"/>
          <w:rFonts w:ascii="Palatino Linotype" w:eastAsia="Times New Roman" w:hAnsi="Palatino Linotype" w:cs="Arial"/>
          <w:color w:val="222222"/>
        </w:rPr>
      </w:pPr>
    </w:p>
    <w:p w14:paraId="22B2A3EA" w14:textId="77777777" w:rsidR="00864536" w:rsidDel="00C6473F" w:rsidRDefault="00864536" w:rsidP="005D7BBD">
      <w:pPr>
        <w:rPr>
          <w:del w:id="240" w:author="Usuario de Microsoft Office" w:date="2019-10-16T00:08:00Z"/>
          <w:rFonts w:ascii="Palatino Linotype" w:eastAsia="Times New Roman" w:hAnsi="Palatino Linotype" w:cs="Arial"/>
          <w:color w:val="222222"/>
        </w:rPr>
      </w:pPr>
    </w:p>
    <w:p w14:paraId="3A471F4D" w14:textId="77777777" w:rsidR="00864536" w:rsidRPr="007A0E07" w:rsidRDefault="00864536" w:rsidP="005D7BBD">
      <w:pPr>
        <w:rPr>
          <w:rFonts w:ascii="Palatino Linotype" w:eastAsia="Times New Roman" w:hAnsi="Palatino Linotype" w:cs="Arial"/>
          <w:color w:val="222222"/>
        </w:rPr>
      </w:pPr>
    </w:p>
    <w:p w14:paraId="69A85268" w14:textId="77777777" w:rsidR="005D7BBD" w:rsidRPr="007A0E07" w:rsidRDefault="005D7BBD" w:rsidP="005D7BBD">
      <w:pPr>
        <w:rPr>
          <w:rFonts w:ascii="Palatino Linotype" w:hAnsi="Palatino Linotype"/>
          <w:b/>
        </w:rPr>
      </w:pPr>
      <w:r w:rsidRPr="007A0E07">
        <w:rPr>
          <w:rFonts w:ascii="Palatino Linotype" w:hAnsi="Palatino Linotype"/>
          <w:b/>
        </w:rPr>
        <w:t>3. The Best Practices</w:t>
      </w:r>
    </w:p>
    <w:p w14:paraId="796E4C6D" w14:textId="77777777" w:rsidR="005D7BBD" w:rsidRPr="007A0E07" w:rsidRDefault="005D7BBD" w:rsidP="005D7BBD">
      <w:pPr>
        <w:rPr>
          <w:rFonts w:ascii="Palatino Linotype" w:hAnsi="Palatino Linotype"/>
          <w:b/>
        </w:rPr>
      </w:pPr>
    </w:p>
    <w:p w14:paraId="1776D9FA" w14:textId="77777777" w:rsidR="005D7BBD" w:rsidRPr="007A0E07" w:rsidRDefault="005D7BBD" w:rsidP="005D7BBD">
      <w:pPr>
        <w:rPr>
          <w:rFonts w:ascii="Palatino Linotype" w:hAnsi="Palatino Linotype"/>
        </w:rPr>
      </w:pPr>
      <w:r w:rsidRPr="007A0E07">
        <w:rPr>
          <w:rFonts w:ascii="Palatino Linotype" w:hAnsi="Palatino Linotype"/>
        </w:rPr>
        <w:t xml:space="preserve">In this section </w:t>
      </w:r>
      <w:r>
        <w:rPr>
          <w:rFonts w:ascii="Palatino Linotype" w:hAnsi="Palatino Linotype"/>
        </w:rPr>
        <w:t>we selected the 12 best media practices</w:t>
      </w:r>
      <w:r w:rsidRPr="007A0E07">
        <w:rPr>
          <w:rFonts w:ascii="Palatino Linotype" w:hAnsi="Palatino Linotype"/>
        </w:rPr>
        <w:t xml:space="preserve"> from </w:t>
      </w:r>
      <w:r w:rsidRPr="00864536">
        <w:rPr>
          <w:rFonts w:ascii="Palatino Linotype" w:hAnsi="Palatino Linotype"/>
        </w:rPr>
        <w:t xml:space="preserve">6 </w:t>
      </w:r>
      <w:r w:rsidRPr="007A0E07">
        <w:rPr>
          <w:rFonts w:ascii="Palatino Linotype" w:hAnsi="Palatino Linotype"/>
        </w:rPr>
        <w:t>countries</w:t>
      </w:r>
      <w:r>
        <w:rPr>
          <w:rFonts w:ascii="Palatino Linotype" w:hAnsi="Palatino Linotype"/>
        </w:rPr>
        <w:t>. They developed</w:t>
      </w:r>
      <w:r w:rsidRPr="007A0E07">
        <w:rPr>
          <w:rFonts w:ascii="Palatino Linotype" w:hAnsi="Palatino Linotype"/>
        </w:rPr>
        <w:t xml:space="preserve"> private messaging networks –or ephemeral channels</w:t>
      </w:r>
      <w:r>
        <w:rPr>
          <w:rFonts w:ascii="Palatino Linotype" w:hAnsi="Palatino Linotype"/>
        </w:rPr>
        <w:t>.</w:t>
      </w:r>
      <w:r w:rsidRPr="007A0E07">
        <w:rPr>
          <w:rFonts w:ascii="Palatino Linotype" w:hAnsi="Palatino Linotype"/>
        </w:rPr>
        <w:t xml:space="preserve"> </w:t>
      </w:r>
      <w:r>
        <w:rPr>
          <w:rFonts w:ascii="Palatino Linotype" w:hAnsi="Palatino Linotype"/>
        </w:rPr>
        <w:t xml:space="preserve">They are </w:t>
      </w:r>
      <w:r w:rsidRPr="007A0E07">
        <w:rPr>
          <w:rFonts w:ascii="Palatino Linotype" w:hAnsi="Palatino Linotype"/>
        </w:rPr>
        <w:t xml:space="preserve">related to </w:t>
      </w:r>
      <w:r>
        <w:rPr>
          <w:rFonts w:ascii="Palatino Linotype" w:hAnsi="Palatino Linotype"/>
        </w:rPr>
        <w:t xml:space="preserve">the </w:t>
      </w:r>
      <w:r w:rsidRPr="007A0E07">
        <w:rPr>
          <w:rFonts w:ascii="Palatino Linotype" w:hAnsi="Palatino Linotype"/>
        </w:rPr>
        <w:t>improve</w:t>
      </w:r>
      <w:r>
        <w:rPr>
          <w:rFonts w:ascii="Palatino Linotype" w:hAnsi="Palatino Linotype"/>
        </w:rPr>
        <w:t>ment</w:t>
      </w:r>
      <w:r w:rsidRPr="007A0E07">
        <w:rPr>
          <w:rFonts w:ascii="Palatino Linotype" w:hAnsi="Palatino Linotype"/>
        </w:rPr>
        <w:t xml:space="preserve"> </w:t>
      </w:r>
      <w:r>
        <w:rPr>
          <w:rFonts w:ascii="Palatino Linotype" w:hAnsi="Palatino Linotype"/>
        </w:rPr>
        <w:t xml:space="preserve">of </w:t>
      </w:r>
      <w:r w:rsidRPr="007A0E07">
        <w:rPr>
          <w:rFonts w:ascii="Palatino Linotype" w:hAnsi="Palatino Linotype"/>
        </w:rPr>
        <w:t>media literacy of audience with online private environments.</w:t>
      </w:r>
    </w:p>
    <w:p w14:paraId="45950058" w14:textId="77777777" w:rsidR="005D7BBD" w:rsidRPr="007A0E07" w:rsidRDefault="005D7BBD" w:rsidP="005D7BBD">
      <w:pPr>
        <w:rPr>
          <w:rFonts w:ascii="Palatino Linotype" w:hAnsi="Palatino Linotype"/>
          <w:b/>
        </w:rPr>
      </w:pPr>
    </w:p>
    <w:p w14:paraId="003B167A" w14:textId="77777777" w:rsidR="005D7BBD" w:rsidRPr="007A0E07" w:rsidRDefault="005D7BBD" w:rsidP="00396BD3">
      <w:pPr>
        <w:outlineLvl w:val="0"/>
        <w:rPr>
          <w:rFonts w:ascii="Palatino Linotype" w:hAnsi="Palatino Linotype"/>
          <w:b/>
          <w:i/>
        </w:rPr>
      </w:pPr>
      <w:r w:rsidRPr="007A0E07">
        <w:rPr>
          <w:rFonts w:ascii="Palatino Linotype" w:hAnsi="Palatino Linotype"/>
          <w:b/>
          <w:i/>
        </w:rPr>
        <w:t>MEXICO</w:t>
      </w:r>
    </w:p>
    <w:p w14:paraId="75D9E603" w14:textId="77777777" w:rsidR="005D7BBD" w:rsidRPr="007A0E07" w:rsidRDefault="005D7BBD" w:rsidP="005D7BBD">
      <w:pPr>
        <w:rPr>
          <w:rFonts w:eastAsia="Times New Roman"/>
        </w:rPr>
      </w:pPr>
      <w:r w:rsidRPr="007A0E07">
        <w:rPr>
          <w:rFonts w:ascii="Palatino Linotype" w:hAnsi="Palatino Linotype"/>
          <w:b/>
          <w:i/>
        </w:rPr>
        <w:t xml:space="preserve">1. Verificado </w:t>
      </w:r>
      <w:r w:rsidRPr="007A0E07">
        <w:rPr>
          <w:rFonts w:ascii="Palatino Linotype" w:hAnsi="Palatino Linotype"/>
        </w:rPr>
        <w:t>was</w:t>
      </w:r>
      <w:r w:rsidRPr="007A0E07">
        <w:rPr>
          <w:rFonts w:ascii="Palatino Linotype" w:hAnsi="Palatino Linotype"/>
          <w:b/>
          <w:i/>
        </w:rPr>
        <w:t xml:space="preserve"> </w:t>
      </w:r>
      <w:r w:rsidRPr="007A0E07">
        <w:rPr>
          <w:rFonts w:ascii="Palatino Linotype" w:hAnsi="Palatino Linotype"/>
        </w:rPr>
        <w:t xml:space="preserve">a project launched to combat misinformation during </w:t>
      </w:r>
      <w:r>
        <w:rPr>
          <w:rFonts w:ascii="Palatino Linotype" w:hAnsi="Palatino Linotype"/>
        </w:rPr>
        <w:t xml:space="preserve">the </w:t>
      </w:r>
      <w:r w:rsidRPr="007A0E07">
        <w:rPr>
          <w:rFonts w:ascii="Palatino Linotype" w:hAnsi="Palatino Linotype"/>
        </w:rPr>
        <w:t>2018 Mexican presidential elections. Verificado did political fact-che</w:t>
      </w:r>
      <w:r>
        <w:rPr>
          <w:rFonts w:ascii="Palatino Linotype" w:hAnsi="Palatino Linotype"/>
        </w:rPr>
        <w:t>c</w:t>
      </w:r>
      <w:r w:rsidRPr="007A0E07">
        <w:rPr>
          <w:rFonts w:ascii="Palatino Linotype" w:hAnsi="Palatino Linotype"/>
        </w:rPr>
        <w:t xml:space="preserve">king with thousands of WhatsApp messages sent by the audience. More information is available at: </w:t>
      </w:r>
      <w:hyperlink r:id="rId17" w:history="1">
        <w:r w:rsidRPr="007A0E07">
          <w:rPr>
            <w:rStyle w:val="Hipervnculo"/>
            <w:rFonts w:ascii="Palatino Linotype" w:eastAsia="Times New Roman" w:hAnsi="Palatino Linotype"/>
          </w:rPr>
          <w:t>https://verificado.com.mx</w:t>
        </w:r>
      </w:hyperlink>
      <w:r w:rsidRPr="007A0E07">
        <w:rPr>
          <w:rFonts w:eastAsia="Times New Roman"/>
        </w:rPr>
        <w:t xml:space="preserve"> </w:t>
      </w:r>
    </w:p>
    <w:p w14:paraId="4359FAED" w14:textId="77777777" w:rsidR="005D7BBD" w:rsidRPr="007A0E07" w:rsidRDefault="005D7BBD" w:rsidP="005D7BBD">
      <w:pPr>
        <w:rPr>
          <w:rFonts w:ascii="Palatino Linotype" w:hAnsi="Palatino Linotype"/>
          <w:b/>
          <w:i/>
        </w:rPr>
      </w:pPr>
    </w:p>
    <w:p w14:paraId="6DFC254B" w14:textId="77777777" w:rsidR="005D7BBD" w:rsidRPr="007A0E07" w:rsidRDefault="005D7BBD" w:rsidP="00396BD3">
      <w:pPr>
        <w:outlineLvl w:val="0"/>
        <w:rPr>
          <w:rFonts w:ascii="Palatino Linotype" w:hAnsi="Palatino Linotype"/>
          <w:b/>
          <w:i/>
        </w:rPr>
      </w:pPr>
      <w:r w:rsidRPr="007A0E07">
        <w:rPr>
          <w:rFonts w:ascii="Palatino Linotype" w:hAnsi="Palatino Linotype"/>
          <w:b/>
          <w:i/>
        </w:rPr>
        <w:t>SPAIN</w:t>
      </w:r>
    </w:p>
    <w:p w14:paraId="7D2FAE38" w14:textId="77777777" w:rsidR="005D7BBD" w:rsidRPr="007A0E07" w:rsidRDefault="005D7BBD" w:rsidP="005D7BBD">
      <w:pPr>
        <w:rPr>
          <w:rFonts w:eastAsia="Times New Roman"/>
        </w:rPr>
      </w:pPr>
      <w:r w:rsidRPr="007A0E07">
        <w:rPr>
          <w:rFonts w:ascii="Palatino Linotype" w:hAnsi="Palatino Linotype"/>
          <w:b/>
          <w:i/>
        </w:rPr>
        <w:t>2. Maldita</w:t>
      </w:r>
      <w:r w:rsidRPr="007A0E07">
        <w:rPr>
          <w:rFonts w:ascii="Palatino Linotype" w:hAnsi="Palatino Linotype"/>
        </w:rPr>
        <w:t xml:space="preserve"> and </w:t>
      </w:r>
      <w:r w:rsidRPr="007A0E07">
        <w:rPr>
          <w:rFonts w:ascii="Palatino Linotype" w:hAnsi="Palatino Linotype"/>
          <w:b/>
          <w:i/>
        </w:rPr>
        <w:t>Newtral</w:t>
      </w:r>
      <w:r w:rsidRPr="007A0E07">
        <w:rPr>
          <w:rFonts w:ascii="Palatino Linotype" w:hAnsi="Palatino Linotype"/>
        </w:rPr>
        <w:t xml:space="preserve"> offer WhatsApp accounts in order to do fact</w:t>
      </w:r>
      <w:r>
        <w:rPr>
          <w:rFonts w:ascii="Palatino Linotype" w:hAnsi="Palatino Linotype"/>
        </w:rPr>
        <w:t>-</w:t>
      </w:r>
      <w:r w:rsidRPr="007A0E07">
        <w:rPr>
          <w:rFonts w:ascii="Palatino Linotype" w:hAnsi="Palatino Linotype"/>
        </w:rPr>
        <w:t xml:space="preserve">checking of facts and news that the audience send them. More information is available at: </w:t>
      </w:r>
      <w:hyperlink r:id="rId18" w:history="1">
        <w:r w:rsidRPr="007A0E07">
          <w:rPr>
            <w:rStyle w:val="Hipervnculo"/>
            <w:rFonts w:ascii="Palatino Linotype" w:eastAsia="Times New Roman" w:hAnsi="Palatino Linotype"/>
          </w:rPr>
          <w:t>https://maldita.es</w:t>
        </w:r>
      </w:hyperlink>
      <w:r w:rsidRPr="007A0E07">
        <w:rPr>
          <w:rFonts w:ascii="Palatino Linotype" w:eastAsia="Times New Roman" w:hAnsi="Palatino Linotype"/>
        </w:rPr>
        <w:t xml:space="preserve"> and </w:t>
      </w:r>
      <w:hyperlink r:id="rId19" w:history="1">
        <w:r w:rsidRPr="007A0E07">
          <w:rPr>
            <w:rStyle w:val="Hipervnculo"/>
            <w:rFonts w:ascii="Palatino Linotype" w:eastAsia="Times New Roman" w:hAnsi="Palatino Linotype"/>
          </w:rPr>
          <w:t>https://www.newtral.es</w:t>
        </w:r>
      </w:hyperlink>
      <w:r w:rsidRPr="007A0E07">
        <w:rPr>
          <w:rFonts w:eastAsia="Times New Roman"/>
        </w:rPr>
        <w:t xml:space="preserve"> </w:t>
      </w:r>
    </w:p>
    <w:p w14:paraId="293BA3D7" w14:textId="77777777" w:rsidR="005D7BBD" w:rsidRPr="007A0E07" w:rsidRDefault="005D7BBD" w:rsidP="005D7BBD">
      <w:pPr>
        <w:rPr>
          <w:rFonts w:ascii="Palatino Linotype" w:hAnsi="Palatino Linotype"/>
        </w:rPr>
      </w:pPr>
    </w:p>
    <w:p w14:paraId="70092E91" w14:textId="77777777" w:rsidR="005D7BBD" w:rsidRPr="007A0E07" w:rsidRDefault="005D7BBD" w:rsidP="005D7BBD">
      <w:pPr>
        <w:rPr>
          <w:rFonts w:eastAsia="Times New Roman"/>
        </w:rPr>
      </w:pPr>
      <w:r w:rsidRPr="007A0E07">
        <w:rPr>
          <w:rFonts w:ascii="Palatino Linotype" w:hAnsi="Palatino Linotype"/>
          <w:b/>
        </w:rPr>
        <w:t xml:space="preserve">3. </w:t>
      </w:r>
      <w:r w:rsidRPr="007A0E07">
        <w:rPr>
          <w:rFonts w:ascii="Palatino Linotype" w:eastAsia="Times New Roman" w:hAnsi="Palatino Linotype"/>
          <w:b/>
          <w:i/>
          <w:color w:val="241E12"/>
          <w:shd w:val="clear" w:color="auto" w:fill="FFFFFF"/>
        </w:rPr>
        <w:t>Matthew's WhatsApp list</w:t>
      </w:r>
      <w:r w:rsidRPr="007A0E07">
        <w:rPr>
          <w:rFonts w:ascii="Palatino Linotype" w:eastAsia="Times New Roman" w:hAnsi="Palatino Linotype"/>
          <w:color w:val="241E12"/>
          <w:shd w:val="clear" w:color="auto" w:fill="FFFFFF"/>
        </w:rPr>
        <w:t xml:space="preserve"> </w:t>
      </w:r>
      <w:r>
        <w:rPr>
          <w:rFonts w:ascii="Palatino Linotype" w:eastAsia="Times New Roman" w:hAnsi="Palatino Linotype"/>
          <w:color w:val="241E12"/>
          <w:shd w:val="clear" w:color="auto" w:fill="FFFFFF"/>
        </w:rPr>
        <w:t xml:space="preserve">was developed </w:t>
      </w:r>
      <w:r w:rsidRPr="007A0E07">
        <w:rPr>
          <w:rFonts w:ascii="Palatino Linotype" w:eastAsia="Times New Roman" w:hAnsi="Palatino Linotype"/>
          <w:color w:val="241E12"/>
          <w:shd w:val="clear" w:color="auto" w:fill="FFFFFF"/>
        </w:rPr>
        <w:t xml:space="preserve">by the journalist Matthew Bennett and </w:t>
      </w:r>
      <w:r>
        <w:rPr>
          <w:rFonts w:ascii="Palatino Linotype" w:eastAsia="Times New Roman" w:hAnsi="Palatino Linotype"/>
          <w:color w:val="241E12"/>
          <w:shd w:val="clear" w:color="auto" w:fill="FFFFFF"/>
        </w:rPr>
        <w:t>can be accessed by</w:t>
      </w:r>
      <w:r w:rsidRPr="007A0E07">
        <w:rPr>
          <w:rFonts w:ascii="Palatino Linotype" w:eastAsia="Times New Roman" w:hAnsi="Palatino Linotype"/>
          <w:color w:val="241E12"/>
          <w:shd w:val="clear" w:color="auto" w:fill="FFFFFF"/>
        </w:rPr>
        <w:t xml:space="preserve"> subscribers who pay $5 or more</w:t>
      </w:r>
      <w:r>
        <w:rPr>
          <w:rFonts w:ascii="Palatino Linotype" w:eastAsia="Times New Roman" w:hAnsi="Palatino Linotype"/>
          <w:color w:val="241E12"/>
          <w:shd w:val="clear" w:color="auto" w:fill="FFFFFF"/>
        </w:rPr>
        <w:t>. It offers insights into</w:t>
      </w:r>
      <w:r w:rsidRPr="007A0E07">
        <w:rPr>
          <w:rFonts w:ascii="Palatino Linotype" w:eastAsia="Times New Roman" w:hAnsi="Palatino Linotype"/>
          <w:color w:val="241E12"/>
          <w:shd w:val="clear" w:color="auto" w:fill="FFFFFF"/>
        </w:rPr>
        <w:t xml:space="preserve"> </w:t>
      </w:r>
      <w:r>
        <w:rPr>
          <w:rFonts w:ascii="Palatino Linotype" w:eastAsia="Times New Roman" w:hAnsi="Palatino Linotype"/>
          <w:color w:val="241E12"/>
          <w:shd w:val="clear" w:color="auto" w:fill="FFFFFF"/>
        </w:rPr>
        <w:t>his</w:t>
      </w:r>
      <w:r w:rsidRPr="007A0E07">
        <w:rPr>
          <w:rFonts w:ascii="Palatino Linotype" w:eastAsia="Times New Roman" w:hAnsi="Palatino Linotype"/>
          <w:color w:val="241E12"/>
          <w:shd w:val="clear" w:color="auto" w:fill="FFFFFF"/>
        </w:rPr>
        <w:t xml:space="preserve"> journalistic project </w:t>
      </w:r>
      <w:r>
        <w:rPr>
          <w:rFonts w:ascii="Palatino Linotype" w:eastAsia="Times New Roman" w:hAnsi="Palatino Linotype"/>
          <w:color w:val="241E12"/>
          <w:shd w:val="clear" w:color="auto" w:fill="FFFFFF"/>
        </w:rPr>
        <w:t>o</w:t>
      </w:r>
      <w:r w:rsidRPr="007A0E07">
        <w:rPr>
          <w:rFonts w:ascii="Palatino Linotype" w:eastAsia="Times New Roman" w:hAnsi="Palatino Linotype"/>
          <w:color w:val="241E12"/>
          <w:shd w:val="clear" w:color="auto" w:fill="FFFFFF"/>
        </w:rPr>
        <w:t xml:space="preserve">n Patreon, an individual but deep coverage to help Spaniards understand “where the nation [Spain] is heading”. Bennett has more than 450 “patrons”(subscribers). More information is available at: </w:t>
      </w:r>
      <w:hyperlink r:id="rId20" w:history="1">
        <w:r w:rsidRPr="007A0E07">
          <w:rPr>
            <w:rStyle w:val="Hipervnculo"/>
            <w:rFonts w:ascii="Palatino Linotype" w:eastAsia="Times New Roman" w:hAnsi="Palatino Linotype"/>
          </w:rPr>
          <w:t>https://www.patreon.com/matthewbennett</w:t>
        </w:r>
      </w:hyperlink>
    </w:p>
    <w:p w14:paraId="2B4C6B1C" w14:textId="77777777" w:rsidR="005D7BBD" w:rsidRPr="007A0E07" w:rsidRDefault="005D7BBD" w:rsidP="005D7BBD">
      <w:pPr>
        <w:rPr>
          <w:rFonts w:ascii="Palatino Linotype" w:hAnsi="Palatino Linotype"/>
          <w:b/>
          <w:i/>
        </w:rPr>
      </w:pPr>
    </w:p>
    <w:p w14:paraId="2DB5E385" w14:textId="77777777" w:rsidR="005D7BBD" w:rsidRPr="007A0E07" w:rsidRDefault="005D7BBD" w:rsidP="00396BD3">
      <w:pPr>
        <w:outlineLvl w:val="0"/>
        <w:rPr>
          <w:rFonts w:ascii="Palatino Linotype" w:hAnsi="Palatino Linotype"/>
          <w:b/>
          <w:i/>
        </w:rPr>
      </w:pPr>
      <w:r w:rsidRPr="007A0E07">
        <w:rPr>
          <w:rFonts w:ascii="Palatino Linotype" w:hAnsi="Palatino Linotype"/>
          <w:b/>
          <w:i/>
        </w:rPr>
        <w:t>SOUTH AFRICA</w:t>
      </w:r>
    </w:p>
    <w:p w14:paraId="35E630B2" w14:textId="77777777" w:rsidR="005D7BBD" w:rsidRPr="007A0E07" w:rsidRDefault="005D7BBD" w:rsidP="005D7BBD">
      <w:pPr>
        <w:rPr>
          <w:rFonts w:eastAsia="Times New Roman"/>
        </w:rPr>
      </w:pPr>
      <w:r w:rsidRPr="007A0E07">
        <w:rPr>
          <w:rFonts w:ascii="Palatino Linotype" w:hAnsi="Palatino Linotype"/>
          <w:b/>
          <w:i/>
        </w:rPr>
        <w:t xml:space="preserve">4. Africa Ckeck </w:t>
      </w:r>
      <w:r w:rsidRPr="007A0E07">
        <w:rPr>
          <w:rFonts w:ascii="Palatino Linotype" w:hAnsi="Palatino Linotype"/>
        </w:rPr>
        <w:t xml:space="preserve">did a good job </w:t>
      </w:r>
      <w:r>
        <w:rPr>
          <w:rFonts w:ascii="Palatino Linotype" w:hAnsi="Palatino Linotype"/>
        </w:rPr>
        <w:t>by</w:t>
      </w:r>
      <w:r w:rsidRPr="007A0E07">
        <w:rPr>
          <w:rFonts w:ascii="Palatino Linotype" w:hAnsi="Palatino Linotype"/>
        </w:rPr>
        <w:t xml:space="preserve"> fact-checking with WhatsApp, even </w:t>
      </w:r>
      <w:r>
        <w:rPr>
          <w:rFonts w:ascii="Palatino Linotype" w:hAnsi="Palatino Linotype"/>
        </w:rPr>
        <w:t xml:space="preserve">providing </w:t>
      </w:r>
      <w:r w:rsidRPr="007A0E07">
        <w:rPr>
          <w:rFonts w:ascii="Palatino Linotype" w:hAnsi="Palatino Linotype"/>
        </w:rPr>
        <w:t xml:space="preserve">with some media literacy tips against misinformation in private online messaging. More information is available at: </w:t>
      </w:r>
      <w:hyperlink r:id="rId21" w:history="1">
        <w:r w:rsidRPr="007A0E07">
          <w:rPr>
            <w:rStyle w:val="Hipervnculo"/>
            <w:rFonts w:ascii="Palatino Linotype" w:eastAsia="Times New Roman" w:hAnsi="Palatino Linotype"/>
          </w:rPr>
          <w:t>https://africacheck.org/factsheets/five-steps-to-fight-fake-news-and-false-information-on-whatsapp/</w:t>
        </w:r>
      </w:hyperlink>
    </w:p>
    <w:p w14:paraId="5AE6EC29" w14:textId="77777777" w:rsidR="005D7BBD" w:rsidRPr="007A0E07" w:rsidRDefault="005D7BBD" w:rsidP="005D7BBD">
      <w:pPr>
        <w:rPr>
          <w:rFonts w:ascii="Palatino Linotype" w:hAnsi="Palatino Linotype"/>
          <w:b/>
          <w:i/>
        </w:rPr>
      </w:pPr>
    </w:p>
    <w:p w14:paraId="67FED661" w14:textId="77777777" w:rsidR="005D7BBD" w:rsidRPr="007A0E07" w:rsidRDefault="005D7BBD" w:rsidP="00396BD3">
      <w:pPr>
        <w:outlineLvl w:val="0"/>
        <w:rPr>
          <w:rFonts w:ascii="Palatino Linotype" w:hAnsi="Palatino Linotype"/>
          <w:b/>
          <w:i/>
        </w:rPr>
      </w:pPr>
      <w:r w:rsidRPr="007A0E07">
        <w:rPr>
          <w:rFonts w:ascii="Palatino Linotype" w:hAnsi="Palatino Linotype"/>
          <w:b/>
          <w:i/>
        </w:rPr>
        <w:t>THE UNITED STATES</w:t>
      </w:r>
    </w:p>
    <w:p w14:paraId="36734040" w14:textId="77777777" w:rsidR="005D7BBD" w:rsidRPr="007A0E07" w:rsidRDefault="005D7BBD" w:rsidP="005D7BBD">
      <w:pPr>
        <w:rPr>
          <w:rFonts w:ascii="Palatino Linotype" w:eastAsia="Times New Roman" w:hAnsi="Palatino Linotype"/>
        </w:rPr>
      </w:pPr>
      <w:r w:rsidRPr="007A0E07">
        <w:rPr>
          <w:rFonts w:ascii="Palatino Linotype" w:eastAsia="Times New Roman" w:hAnsi="Palatino Linotype" w:cs="Arial"/>
          <w:b/>
          <w:i/>
          <w:shd w:val="clear" w:color="auto" w:fill="FFFFFF"/>
        </w:rPr>
        <w:t>5. Documented Semanal</w:t>
      </w:r>
      <w:r w:rsidRPr="007A0E07">
        <w:rPr>
          <w:rFonts w:ascii="Palatino Linotype" w:eastAsia="Times New Roman" w:hAnsi="Palatino Linotype" w:cs="Arial"/>
          <w:shd w:val="clear" w:color="auto" w:fill="FFFFFF"/>
        </w:rPr>
        <w:t xml:space="preserve"> is a Spanish-language Whatsapp newsletter from an independent news organization cover</w:t>
      </w:r>
      <w:r>
        <w:rPr>
          <w:rFonts w:ascii="Palatino Linotype" w:eastAsia="Times New Roman" w:hAnsi="Palatino Linotype" w:cs="Arial"/>
          <w:shd w:val="clear" w:color="auto" w:fill="FFFFFF"/>
        </w:rPr>
        <w:t>ing</w:t>
      </w:r>
      <w:r w:rsidRPr="007A0E07">
        <w:rPr>
          <w:rFonts w:ascii="Palatino Linotype" w:eastAsia="Times New Roman" w:hAnsi="Palatino Linotype" w:cs="Arial"/>
          <w:shd w:val="clear" w:color="auto" w:fill="FFFFFF"/>
        </w:rPr>
        <w:t xml:space="preserve"> </w:t>
      </w:r>
      <w:r>
        <w:rPr>
          <w:rFonts w:ascii="Palatino Linotype" w:eastAsia="Times New Roman" w:hAnsi="Palatino Linotype" w:cs="Arial"/>
          <w:shd w:val="clear" w:color="auto" w:fill="FFFFFF"/>
        </w:rPr>
        <w:t xml:space="preserve">the topic of </w:t>
      </w:r>
      <w:r w:rsidRPr="007A0E07">
        <w:rPr>
          <w:rFonts w:ascii="Palatino Linotype" w:eastAsia="Times New Roman" w:hAnsi="Palatino Linotype" w:cs="Arial"/>
          <w:shd w:val="clear" w:color="auto" w:fill="FFFFFF"/>
        </w:rPr>
        <w:t xml:space="preserve">immigration in the city of New York. In addition to providing needed immigration updates in Spanish, subscribers can also send tips or questions </w:t>
      </w:r>
      <w:r>
        <w:rPr>
          <w:rFonts w:ascii="Palatino Linotype" w:eastAsia="Times New Roman" w:hAnsi="Palatino Linotype" w:cs="Arial"/>
          <w:shd w:val="clear" w:color="auto" w:fill="FFFFFF"/>
        </w:rPr>
        <w:t xml:space="preserve">by </w:t>
      </w:r>
      <w:r w:rsidRPr="007A0E07">
        <w:rPr>
          <w:rFonts w:ascii="Palatino Linotype" w:eastAsia="Times New Roman" w:hAnsi="Palatino Linotype" w:cs="Arial"/>
          <w:shd w:val="clear" w:color="auto" w:fill="FFFFFF"/>
        </w:rPr>
        <w:t>phone. </w:t>
      </w:r>
    </w:p>
    <w:p w14:paraId="7E749822" w14:textId="77777777" w:rsidR="005D7BBD" w:rsidRPr="007A0E07" w:rsidRDefault="005D7BBD" w:rsidP="005D7BBD">
      <w:pPr>
        <w:rPr>
          <w:rFonts w:ascii="Palatino Linotype" w:hAnsi="Palatino Linotype"/>
          <w:b/>
          <w:i/>
        </w:rPr>
      </w:pPr>
    </w:p>
    <w:p w14:paraId="59FD5C17" w14:textId="77777777" w:rsidR="005D7BBD" w:rsidRPr="007A0E07" w:rsidRDefault="005D7BBD" w:rsidP="005D7BBD">
      <w:pPr>
        <w:rPr>
          <w:rFonts w:eastAsia="Times New Roman"/>
        </w:rPr>
      </w:pPr>
      <w:r w:rsidRPr="007A0E07">
        <w:rPr>
          <w:rFonts w:ascii="Palatino Linotype" w:hAnsi="Palatino Linotype"/>
          <w:b/>
          <w:i/>
        </w:rPr>
        <w:t>6. El Tímpano</w:t>
      </w:r>
      <w:r>
        <w:rPr>
          <w:rFonts w:ascii="Palatino Linotype" w:hAnsi="Palatino Linotype"/>
        </w:rPr>
        <w:t xml:space="preserve"> is a</w:t>
      </w:r>
      <w:r w:rsidRPr="007A0E07">
        <w:rPr>
          <w:rFonts w:ascii="Palatino Linotype" w:hAnsi="Palatino Linotype"/>
        </w:rPr>
        <w:t xml:space="preserve"> project with SMS text messaging in Oakland, California. It </w:t>
      </w:r>
      <w:r w:rsidRPr="007A0E07">
        <w:rPr>
          <w:rFonts w:ascii="Palatino Linotype" w:eastAsia="Times New Roman" w:hAnsi="Palatino Linotype" w:cs="Arial"/>
          <w:color w:val="222222"/>
          <w:shd w:val="clear" w:color="auto" w:fill="FFFFFF"/>
        </w:rPr>
        <w:t>is a Spanish-language media organization in Oakland, California using SMS text messaging distribut</w:t>
      </w:r>
      <w:r>
        <w:rPr>
          <w:rFonts w:ascii="Palatino Linotype" w:eastAsia="Times New Roman" w:hAnsi="Palatino Linotype" w:cs="Arial"/>
          <w:color w:val="222222"/>
          <w:shd w:val="clear" w:color="auto" w:fill="FFFFFF"/>
        </w:rPr>
        <w:t>ing</w:t>
      </w:r>
      <w:r w:rsidRPr="007A0E07">
        <w:rPr>
          <w:rFonts w:ascii="Palatino Linotype" w:eastAsia="Times New Roman" w:hAnsi="Palatino Linotype" w:cs="Arial"/>
          <w:color w:val="222222"/>
          <w:shd w:val="clear" w:color="auto" w:fill="FFFFFF"/>
        </w:rPr>
        <w:t xml:space="preserve"> news to </w:t>
      </w:r>
      <w:r>
        <w:rPr>
          <w:rFonts w:ascii="Palatino Linotype" w:eastAsia="Times New Roman" w:hAnsi="Palatino Linotype" w:cs="Arial"/>
          <w:color w:val="222222"/>
          <w:shd w:val="clear" w:color="auto" w:fill="FFFFFF"/>
        </w:rPr>
        <w:t xml:space="preserve">the </w:t>
      </w:r>
      <w:r w:rsidRPr="007A0E07">
        <w:rPr>
          <w:rFonts w:ascii="Palatino Linotype" w:eastAsia="Times New Roman" w:hAnsi="Palatino Linotype" w:cs="Arial"/>
          <w:color w:val="222222"/>
          <w:shd w:val="clear" w:color="auto" w:fill="FFFFFF"/>
        </w:rPr>
        <w:t>Spanish-speaking residents in the area who do not receive enough news in Spanish.</w:t>
      </w:r>
    </w:p>
    <w:p w14:paraId="67C2D56A" w14:textId="77777777" w:rsidR="005D7BBD" w:rsidRPr="007A0E07" w:rsidRDefault="005D7BBD" w:rsidP="005D7BBD">
      <w:pPr>
        <w:rPr>
          <w:rFonts w:ascii="Palatino Linotype" w:hAnsi="Palatino Linotype"/>
        </w:rPr>
      </w:pPr>
    </w:p>
    <w:p w14:paraId="38823566" w14:textId="77777777" w:rsidR="005D7BBD" w:rsidRPr="007A0E07" w:rsidRDefault="005D7BBD" w:rsidP="005D7BBD">
      <w:pPr>
        <w:rPr>
          <w:rFonts w:ascii="Palatino Linotype" w:hAnsi="Palatino Linotype"/>
        </w:rPr>
      </w:pPr>
      <w:r w:rsidRPr="007A0E07">
        <w:rPr>
          <w:rFonts w:ascii="Palatino Linotype" w:hAnsi="Palatino Linotype"/>
          <w:b/>
          <w:i/>
        </w:rPr>
        <w:t xml:space="preserve">7. Radio Ambulante </w:t>
      </w:r>
      <w:r w:rsidRPr="007A0E07">
        <w:rPr>
          <w:rFonts w:ascii="Palatino Linotype" w:hAnsi="Palatino Linotype"/>
        </w:rPr>
        <w:t>is a Spanish-language podcast based in New York</w:t>
      </w:r>
      <w:r>
        <w:rPr>
          <w:rFonts w:ascii="Palatino Linotype" w:hAnsi="Palatino Linotype"/>
        </w:rPr>
        <w:t>,</w:t>
      </w:r>
      <w:r w:rsidRPr="007A0E07">
        <w:rPr>
          <w:rFonts w:ascii="Palatino Linotype" w:hAnsi="Palatino Linotype"/>
        </w:rPr>
        <w:t xml:space="preserve"> which sends out</w:t>
      </w:r>
      <w:r>
        <w:rPr>
          <w:rFonts w:ascii="Palatino Linotype" w:hAnsi="Palatino Linotype"/>
        </w:rPr>
        <w:t xml:space="preserve"> </w:t>
      </w:r>
      <w:r w:rsidRPr="007A0E07">
        <w:rPr>
          <w:rFonts w:ascii="Palatino Linotype" w:hAnsi="Palatino Linotype"/>
        </w:rPr>
        <w:t xml:space="preserve">a weekly WhatsApp newsletter to its subscribers. These newsletters sometimes include voice memos. </w:t>
      </w:r>
    </w:p>
    <w:p w14:paraId="7647677D" w14:textId="77777777" w:rsidR="005D7BBD" w:rsidRPr="007A0E07" w:rsidRDefault="005D7BBD" w:rsidP="005D7BBD">
      <w:pPr>
        <w:rPr>
          <w:rFonts w:ascii="Palatino Linotype" w:hAnsi="Palatino Linotype"/>
        </w:rPr>
      </w:pPr>
    </w:p>
    <w:p w14:paraId="2C5A13A8" w14:textId="77777777" w:rsidR="005D7BBD" w:rsidRPr="007A0E07" w:rsidRDefault="005D7BBD" w:rsidP="005D7BBD">
      <w:pPr>
        <w:rPr>
          <w:rFonts w:ascii="Palatino Linotype" w:eastAsia="Times New Roman" w:hAnsi="Palatino Linotype"/>
        </w:rPr>
      </w:pPr>
      <w:r w:rsidRPr="007A0E07">
        <w:rPr>
          <w:rFonts w:ascii="Palatino Linotype" w:hAnsi="Palatino Linotype"/>
          <w:b/>
        </w:rPr>
        <w:t xml:space="preserve">8. </w:t>
      </w:r>
      <w:r w:rsidRPr="007A0E07">
        <w:rPr>
          <w:rFonts w:ascii="Palatino Linotype" w:hAnsi="Palatino Linotype"/>
          <w:b/>
          <w:i/>
        </w:rPr>
        <w:t>Univision</w:t>
      </w:r>
      <w:r w:rsidRPr="007A0E07">
        <w:rPr>
          <w:rFonts w:ascii="Palatino Linotype" w:hAnsi="Palatino Linotype"/>
          <w:b/>
        </w:rPr>
        <w:t xml:space="preserve"> </w:t>
      </w:r>
      <w:r w:rsidRPr="007A0E07">
        <w:rPr>
          <w:rFonts w:ascii="Palatino Linotype" w:hAnsi="Palatino Linotype"/>
        </w:rPr>
        <w:t>tried</w:t>
      </w:r>
      <w:r w:rsidRPr="007A0E07">
        <w:rPr>
          <w:rFonts w:ascii="Palatino Linotype" w:hAnsi="Palatino Linotype"/>
          <w:b/>
        </w:rPr>
        <w:t xml:space="preserve"> </w:t>
      </w:r>
      <w:r w:rsidRPr="007A0E07">
        <w:rPr>
          <w:rFonts w:ascii="Palatino Linotype" w:hAnsi="Palatino Linotype"/>
        </w:rPr>
        <w:t xml:space="preserve">out WhatsApp to distribute news and information during Hurricane Irma </w:t>
      </w:r>
      <w:r>
        <w:rPr>
          <w:rFonts w:ascii="Palatino Linotype" w:hAnsi="Palatino Linotype"/>
        </w:rPr>
        <w:t xml:space="preserve">in </w:t>
      </w:r>
      <w:r w:rsidRPr="007A0E07">
        <w:rPr>
          <w:rFonts w:ascii="Palatino Linotype" w:hAnsi="Palatino Linotype"/>
        </w:rPr>
        <w:t xml:space="preserve">2017. More information is available at: </w:t>
      </w:r>
      <w:hyperlink r:id="rId22" w:history="1">
        <w:r w:rsidRPr="007A0E07">
          <w:rPr>
            <w:rFonts w:ascii="Palatino Linotype" w:eastAsia="Times New Roman" w:hAnsi="Palatino Linotype"/>
            <w:color w:val="0000FF"/>
            <w:u w:val="single"/>
          </w:rPr>
          <w:t>https://www.niemanlab.org/2017/09/univision-is-trying-out-whatsapp-to-distribute-news-and-information-during-hurricane-emergencies/</w:t>
        </w:r>
      </w:hyperlink>
    </w:p>
    <w:p w14:paraId="16B0E794" w14:textId="77777777" w:rsidR="005D7BBD" w:rsidRPr="007A0E07" w:rsidRDefault="005D7BBD" w:rsidP="005D7BBD">
      <w:pPr>
        <w:rPr>
          <w:rFonts w:ascii="Palatino Linotype" w:hAnsi="Palatino Linotype"/>
          <w:b/>
        </w:rPr>
      </w:pPr>
    </w:p>
    <w:p w14:paraId="1BB0E08D" w14:textId="77777777" w:rsidR="005D7BBD" w:rsidRPr="007A0E07" w:rsidRDefault="005D7BBD" w:rsidP="005D7BBD">
      <w:pPr>
        <w:rPr>
          <w:rFonts w:eastAsia="Times New Roman"/>
        </w:rPr>
      </w:pPr>
      <w:r w:rsidRPr="007A0E07">
        <w:rPr>
          <w:rFonts w:ascii="Palatino Linotype" w:hAnsi="Palatino Linotype"/>
          <w:b/>
        </w:rPr>
        <w:t xml:space="preserve">9. </w:t>
      </w:r>
      <w:r w:rsidRPr="007A0E07">
        <w:rPr>
          <w:rFonts w:ascii="Palatino Linotype" w:hAnsi="Palatino Linotype"/>
          <w:b/>
          <w:i/>
        </w:rPr>
        <w:t>The Washington Post</w:t>
      </w:r>
      <w:r w:rsidRPr="007A0E07">
        <w:rPr>
          <w:rFonts w:ascii="Palatino Linotype" w:hAnsi="Palatino Linotype"/>
          <w:b/>
        </w:rPr>
        <w:t xml:space="preserve"> </w:t>
      </w:r>
      <w:r w:rsidRPr="007A0E07">
        <w:rPr>
          <w:rFonts w:ascii="Palatino Linotype" w:hAnsi="Palatino Linotype"/>
        </w:rPr>
        <w:t>launched</w:t>
      </w:r>
      <w:r>
        <w:rPr>
          <w:rFonts w:ascii="Palatino Linotype" w:hAnsi="Palatino Linotype"/>
        </w:rPr>
        <w:t xml:space="preserve"> a</w:t>
      </w:r>
      <w:r w:rsidRPr="007A0E07">
        <w:rPr>
          <w:rFonts w:ascii="Palatino Linotype" w:hAnsi="Palatino Linotype"/>
        </w:rPr>
        <w:t xml:space="preserve"> WhatsApp channel focused on India´s elections. Correspondents provided </w:t>
      </w:r>
      <w:r>
        <w:rPr>
          <w:rFonts w:ascii="Palatino Linotype" w:hAnsi="Palatino Linotype"/>
        </w:rPr>
        <w:t xml:space="preserve">with </w:t>
      </w:r>
      <w:r w:rsidRPr="007A0E07">
        <w:rPr>
          <w:rFonts w:ascii="Palatino Linotype" w:hAnsi="Palatino Linotype"/>
        </w:rPr>
        <w:t xml:space="preserve">updates and offered some information “behind the scenes”. More information is available at: </w:t>
      </w:r>
      <w:hyperlink r:id="rId23" w:history="1">
        <w:r w:rsidRPr="007A0E07">
          <w:rPr>
            <w:rStyle w:val="Hipervnculo"/>
            <w:rFonts w:ascii="Palatino Linotype" w:eastAsia="Times New Roman" w:hAnsi="Palatino Linotype"/>
          </w:rPr>
          <w:t>https://www.washingtonpost.com/pr/2019/04/17/washington-post-launches-whatsapp-channel-indias-elections/</w:t>
        </w:r>
      </w:hyperlink>
    </w:p>
    <w:p w14:paraId="6BA33525" w14:textId="77777777" w:rsidR="005D7BBD" w:rsidRPr="007A0E07" w:rsidRDefault="005D7BBD" w:rsidP="005D7BBD">
      <w:pPr>
        <w:rPr>
          <w:rFonts w:ascii="Palatino Linotype" w:hAnsi="Palatino Linotype"/>
          <w:b/>
        </w:rPr>
      </w:pPr>
    </w:p>
    <w:p w14:paraId="6F3AC7EC" w14:textId="77777777" w:rsidR="005D7BBD" w:rsidRPr="007A0E07" w:rsidRDefault="005D7BBD" w:rsidP="005D7BBD">
      <w:pPr>
        <w:rPr>
          <w:rFonts w:eastAsia="Times New Roman"/>
        </w:rPr>
      </w:pPr>
      <w:r w:rsidRPr="007A0E07">
        <w:rPr>
          <w:rFonts w:ascii="Palatino Linotype" w:hAnsi="Palatino Linotype"/>
          <w:b/>
        </w:rPr>
        <w:t xml:space="preserve">10. </w:t>
      </w:r>
      <w:r w:rsidRPr="007A0E07">
        <w:rPr>
          <w:rFonts w:ascii="Palatino Linotype" w:hAnsi="Palatino Linotype"/>
          <w:b/>
          <w:i/>
        </w:rPr>
        <w:t>Privacy Project</w:t>
      </w:r>
      <w:r w:rsidRPr="007A0E07">
        <w:rPr>
          <w:rFonts w:ascii="Palatino Linotype" w:hAnsi="Palatino Linotype"/>
        </w:rPr>
        <w:t xml:space="preserve"> is a platform for media literacy on personal data </w:t>
      </w:r>
      <w:r>
        <w:rPr>
          <w:rFonts w:ascii="Palatino Linotype" w:hAnsi="Palatino Linotype"/>
        </w:rPr>
        <w:t>developed</w:t>
      </w:r>
      <w:r w:rsidRPr="007A0E07">
        <w:rPr>
          <w:rFonts w:ascii="Palatino Linotype" w:hAnsi="Palatino Linotype"/>
        </w:rPr>
        <w:t xml:space="preserve"> by The New York Times. It is an Opinion Section </w:t>
      </w:r>
      <w:r>
        <w:rPr>
          <w:rFonts w:ascii="Palatino Linotype" w:hAnsi="Palatino Linotype"/>
        </w:rPr>
        <w:t>whose goal is to analyze</w:t>
      </w:r>
      <w:r w:rsidRPr="007A0E07">
        <w:rPr>
          <w:rFonts w:ascii="Palatino Linotype" w:hAnsi="Palatino Linotype"/>
        </w:rPr>
        <w:t xml:space="preserve"> privacy. More information is available at: </w:t>
      </w:r>
      <w:hyperlink r:id="rId24" w:history="1">
        <w:r w:rsidRPr="007A0E07">
          <w:rPr>
            <w:rStyle w:val="Hipervnculo"/>
            <w:rFonts w:ascii="Palatino Linotype" w:eastAsia="Times New Roman" w:hAnsi="Palatino Linotype"/>
            <w:sz w:val="22"/>
            <w:szCs w:val="22"/>
          </w:rPr>
          <w:t>https://www.nytimes.com/interactive/2019/opinion/internet-privacy-project.html</w:t>
        </w:r>
      </w:hyperlink>
    </w:p>
    <w:p w14:paraId="3D148FC3" w14:textId="77777777" w:rsidR="005D7BBD" w:rsidRPr="007A0E07" w:rsidRDefault="005D7BBD" w:rsidP="005D7BBD">
      <w:pPr>
        <w:rPr>
          <w:rFonts w:ascii="Palatino Linotype" w:hAnsi="Palatino Linotype"/>
          <w:b/>
          <w:i/>
        </w:rPr>
      </w:pPr>
    </w:p>
    <w:p w14:paraId="58DBFC63" w14:textId="77777777" w:rsidR="005D7BBD" w:rsidRPr="007A0E07" w:rsidRDefault="005D7BBD" w:rsidP="00396BD3">
      <w:pPr>
        <w:outlineLvl w:val="0"/>
        <w:rPr>
          <w:rFonts w:ascii="Palatino Linotype" w:hAnsi="Palatino Linotype"/>
          <w:b/>
          <w:i/>
        </w:rPr>
      </w:pPr>
      <w:r w:rsidRPr="007A0E07">
        <w:rPr>
          <w:rFonts w:ascii="Palatino Linotype" w:hAnsi="Palatino Linotype"/>
          <w:b/>
          <w:i/>
        </w:rPr>
        <w:t>UKRAINE</w:t>
      </w:r>
    </w:p>
    <w:p w14:paraId="0A6E45EC" w14:textId="77777777" w:rsidR="005D7BBD" w:rsidRPr="007A0E07" w:rsidRDefault="005D7BBD" w:rsidP="005D7BBD">
      <w:pPr>
        <w:rPr>
          <w:rFonts w:eastAsia="Times New Roman"/>
        </w:rPr>
      </w:pPr>
      <w:r w:rsidRPr="007A0E07">
        <w:rPr>
          <w:rFonts w:ascii="Palatino Linotype" w:hAnsi="Palatino Linotype"/>
          <w:b/>
        </w:rPr>
        <w:t>11.</w:t>
      </w:r>
      <w:r w:rsidRPr="007A0E07">
        <w:rPr>
          <w:rFonts w:ascii="Palatino Linotype" w:hAnsi="Palatino Linotype"/>
        </w:rPr>
        <w:t xml:space="preserve"> </w:t>
      </w:r>
      <w:r w:rsidRPr="007A0E07">
        <w:rPr>
          <w:rFonts w:ascii="Palatino Linotype" w:hAnsi="Palatino Linotype"/>
          <w:b/>
          <w:i/>
        </w:rPr>
        <w:t>Ukrayinska Pravda</w:t>
      </w:r>
      <w:r w:rsidRPr="007A0E07">
        <w:rPr>
          <w:rFonts w:ascii="Palatino Linotype" w:hAnsi="Palatino Linotype"/>
        </w:rPr>
        <w:t xml:space="preserve"> created its first Telegram channel in 2017</w:t>
      </w:r>
      <w:r>
        <w:rPr>
          <w:rFonts w:ascii="Palatino Linotype" w:hAnsi="Palatino Linotype"/>
        </w:rPr>
        <w:t>.</w:t>
      </w:r>
      <w:r w:rsidRPr="007A0E07">
        <w:rPr>
          <w:rFonts w:ascii="Palatino Linotype" w:hAnsi="Palatino Linotype"/>
        </w:rPr>
        <w:t xml:space="preserve"> </w:t>
      </w:r>
      <w:r>
        <w:rPr>
          <w:rFonts w:ascii="Palatino Linotype" w:hAnsi="Palatino Linotype"/>
        </w:rPr>
        <w:t>S</w:t>
      </w:r>
      <w:r w:rsidRPr="007A0E07">
        <w:rPr>
          <w:rFonts w:ascii="Palatino Linotype" w:hAnsi="Palatino Linotype"/>
        </w:rPr>
        <w:t xml:space="preserve">ince then, journalists have turned Telegram into a preferred source. More information is available at: </w:t>
      </w:r>
      <w:hyperlink r:id="rId25" w:history="1">
        <w:r w:rsidRPr="007A0E07">
          <w:rPr>
            <w:rStyle w:val="Hipervnculo"/>
            <w:rFonts w:ascii="Palatino Linotype" w:eastAsia="Times New Roman" w:hAnsi="Palatino Linotype"/>
          </w:rPr>
          <w:t>https://www.niemanlab.org/2019/07/how-journalists-in-ukraine-have-turned-telegram-into-a-preferred-source-of-news/</w:t>
        </w:r>
      </w:hyperlink>
    </w:p>
    <w:p w14:paraId="437D2E0D" w14:textId="77777777" w:rsidR="005D7BBD" w:rsidRPr="007A0E07" w:rsidRDefault="005D7BBD" w:rsidP="005D7BBD">
      <w:pPr>
        <w:rPr>
          <w:rFonts w:ascii="Palatino Linotype" w:hAnsi="Palatino Linotype"/>
          <w:b/>
          <w:i/>
        </w:rPr>
      </w:pPr>
    </w:p>
    <w:p w14:paraId="345C6EDB" w14:textId="77777777" w:rsidR="005D7BBD" w:rsidRPr="007A0E07" w:rsidRDefault="005D7BBD" w:rsidP="00396BD3">
      <w:pPr>
        <w:outlineLvl w:val="0"/>
        <w:rPr>
          <w:rFonts w:ascii="Palatino Linotype" w:hAnsi="Palatino Linotype"/>
          <w:b/>
          <w:i/>
        </w:rPr>
      </w:pPr>
      <w:r w:rsidRPr="007A0E07">
        <w:rPr>
          <w:rFonts w:ascii="Palatino Linotype" w:hAnsi="Palatino Linotype"/>
          <w:b/>
          <w:i/>
        </w:rPr>
        <w:t>UNITED KINGDOM</w:t>
      </w:r>
    </w:p>
    <w:p w14:paraId="5915A1FF" w14:textId="77777777" w:rsidR="005D7BBD" w:rsidRPr="007A0E07" w:rsidRDefault="005D7BBD" w:rsidP="005D7BBD">
      <w:pPr>
        <w:rPr>
          <w:rFonts w:ascii="Palatino Linotype" w:hAnsi="Palatino Linotype"/>
        </w:rPr>
      </w:pPr>
      <w:r w:rsidRPr="007A0E07">
        <w:rPr>
          <w:rFonts w:ascii="Palatino Linotype" w:hAnsi="Palatino Linotype"/>
          <w:b/>
          <w:i/>
        </w:rPr>
        <w:t>12. The Daily Telegraph</w:t>
      </w:r>
      <w:r>
        <w:rPr>
          <w:rFonts w:ascii="Palatino Linotype" w:hAnsi="Palatino Linotype"/>
        </w:rPr>
        <w:t>’s</w:t>
      </w:r>
      <w:r w:rsidRPr="007A0E07">
        <w:rPr>
          <w:rFonts w:ascii="Palatino Linotype" w:hAnsi="Palatino Linotype"/>
        </w:rPr>
        <w:t xml:space="preserve"> journalists Danny Boyle and Chris Page</w:t>
      </w:r>
      <w:r w:rsidRPr="007A0E07">
        <w:rPr>
          <w:rFonts w:ascii="Palatino Linotype" w:hAnsi="Palatino Linotype"/>
          <w:b/>
          <w:i/>
        </w:rPr>
        <w:t xml:space="preserve"> </w:t>
      </w:r>
      <w:r w:rsidRPr="007A0E07">
        <w:rPr>
          <w:rFonts w:ascii="Palatino Linotype" w:hAnsi="Palatino Linotype"/>
        </w:rPr>
        <w:t>launched</w:t>
      </w:r>
      <w:r>
        <w:rPr>
          <w:rFonts w:ascii="Palatino Linotype" w:hAnsi="Palatino Linotype"/>
        </w:rPr>
        <w:t xml:space="preserve"> </w:t>
      </w:r>
      <w:r w:rsidRPr="007A0E07">
        <w:rPr>
          <w:rFonts w:ascii="Palatino Linotype" w:hAnsi="Palatino Linotype"/>
        </w:rPr>
        <w:t>the Telegraph Audio Briefings on WhatsApp</w:t>
      </w:r>
      <w:r>
        <w:rPr>
          <w:rFonts w:ascii="Palatino Linotype" w:hAnsi="Palatino Linotype"/>
        </w:rPr>
        <w:t xml:space="preserve"> </w:t>
      </w:r>
      <w:r w:rsidRPr="007A0E07">
        <w:rPr>
          <w:rFonts w:ascii="Palatino Linotype" w:hAnsi="Palatino Linotype"/>
        </w:rPr>
        <w:t xml:space="preserve">in early 2019, a WhatsApp group with two short voice messages every weekday </w:t>
      </w:r>
      <w:r>
        <w:rPr>
          <w:rFonts w:ascii="Palatino Linotype" w:hAnsi="Palatino Linotype"/>
        </w:rPr>
        <w:t xml:space="preserve">at </w:t>
      </w:r>
      <w:r w:rsidRPr="007A0E07">
        <w:rPr>
          <w:rFonts w:ascii="Palatino Linotype" w:hAnsi="Palatino Linotype"/>
        </w:rPr>
        <w:t xml:space="preserve">8.00am and </w:t>
      </w:r>
      <w:r>
        <w:rPr>
          <w:rFonts w:ascii="Palatino Linotype" w:hAnsi="Palatino Linotype"/>
        </w:rPr>
        <w:t xml:space="preserve">at </w:t>
      </w:r>
      <w:r w:rsidRPr="007A0E07">
        <w:rPr>
          <w:rFonts w:ascii="Palatino Linotype" w:hAnsi="Palatino Linotype"/>
        </w:rPr>
        <w:t xml:space="preserve">5.30pm. The updates are followed </w:t>
      </w:r>
      <w:r>
        <w:rPr>
          <w:rFonts w:ascii="Palatino Linotype" w:hAnsi="Palatino Linotype"/>
        </w:rPr>
        <w:t>via</w:t>
      </w:r>
      <w:r w:rsidRPr="007A0E07">
        <w:rPr>
          <w:rFonts w:ascii="Palatino Linotype" w:hAnsi="Palatino Linotype"/>
        </w:rPr>
        <w:t xml:space="preserve"> text message with link to articles. </w:t>
      </w:r>
    </w:p>
    <w:p w14:paraId="2DF496B1" w14:textId="77777777" w:rsidR="005D7BBD" w:rsidRPr="007A0E07" w:rsidRDefault="005D7BBD" w:rsidP="005D7BBD">
      <w:pPr>
        <w:rPr>
          <w:rFonts w:ascii="Palatino Linotype" w:hAnsi="Palatino Linotype"/>
        </w:rPr>
      </w:pPr>
    </w:p>
    <w:p w14:paraId="1B45E316" w14:textId="77777777" w:rsidR="005D7BBD" w:rsidRPr="007A0E07" w:rsidRDefault="005D7BBD" w:rsidP="005D7BBD">
      <w:pPr>
        <w:rPr>
          <w:rFonts w:ascii="Palatino Linotype" w:hAnsi="Palatino Linotype"/>
          <w:b/>
          <w:i/>
        </w:rPr>
      </w:pPr>
    </w:p>
    <w:p w14:paraId="63259436" w14:textId="77777777" w:rsidR="005D7BBD" w:rsidRPr="007A0E07" w:rsidRDefault="005D7BBD" w:rsidP="005D7BBD">
      <w:pPr>
        <w:rPr>
          <w:rFonts w:ascii="Palatino Linotype" w:hAnsi="Palatino Linotype"/>
          <w:sz w:val="32"/>
          <w:szCs w:val="32"/>
        </w:rPr>
      </w:pPr>
    </w:p>
    <w:p w14:paraId="33B3D7ED" w14:textId="77777777" w:rsidR="005D7BBD" w:rsidRPr="007A0E07" w:rsidRDefault="005D7BBD" w:rsidP="005D7BBD">
      <w:pPr>
        <w:rPr>
          <w:rFonts w:ascii="Palatino Linotype" w:hAnsi="Palatino Linotype"/>
          <w:sz w:val="32"/>
          <w:szCs w:val="32"/>
        </w:rPr>
      </w:pPr>
    </w:p>
    <w:p w14:paraId="156F5FB0" w14:textId="77777777" w:rsidR="005D7BBD" w:rsidRPr="007A0E07" w:rsidRDefault="005D7BBD" w:rsidP="005D7BBD">
      <w:pPr>
        <w:rPr>
          <w:rFonts w:ascii="Palatino Linotype" w:hAnsi="Palatino Linotype"/>
          <w:sz w:val="32"/>
          <w:szCs w:val="32"/>
        </w:rPr>
      </w:pPr>
    </w:p>
    <w:p w14:paraId="6CB6AC71" w14:textId="77777777" w:rsidR="005D7BBD" w:rsidRPr="007A0E07" w:rsidRDefault="005D7BBD" w:rsidP="005D7BBD">
      <w:pPr>
        <w:rPr>
          <w:rFonts w:ascii="Palatino Linotype" w:hAnsi="Palatino Linotype"/>
          <w:sz w:val="32"/>
          <w:szCs w:val="32"/>
        </w:rPr>
      </w:pPr>
    </w:p>
    <w:p w14:paraId="37024C29" w14:textId="77777777" w:rsidR="005D7BBD" w:rsidRPr="007A0E07" w:rsidRDefault="005D7BBD" w:rsidP="005D7BBD">
      <w:pPr>
        <w:rPr>
          <w:rFonts w:ascii="Palatino Linotype" w:hAnsi="Palatino Linotype"/>
          <w:sz w:val="32"/>
          <w:szCs w:val="32"/>
        </w:rPr>
      </w:pPr>
    </w:p>
    <w:p w14:paraId="6E3083F4" w14:textId="77777777" w:rsidR="005D7BBD" w:rsidRPr="007A0E07" w:rsidRDefault="005D7BBD" w:rsidP="005D7BBD">
      <w:pPr>
        <w:rPr>
          <w:rFonts w:ascii="Palatino Linotype" w:hAnsi="Palatino Linotype"/>
          <w:sz w:val="32"/>
          <w:szCs w:val="32"/>
        </w:rPr>
      </w:pPr>
    </w:p>
    <w:p w14:paraId="56431748" w14:textId="77777777" w:rsidR="005D7BBD" w:rsidRPr="007A0E07" w:rsidRDefault="005D7BBD" w:rsidP="005D7BBD">
      <w:pPr>
        <w:rPr>
          <w:rFonts w:ascii="Palatino Linotype" w:hAnsi="Palatino Linotype"/>
          <w:sz w:val="32"/>
          <w:szCs w:val="32"/>
        </w:rPr>
      </w:pPr>
    </w:p>
    <w:p w14:paraId="66E117DF" w14:textId="77777777" w:rsidR="005D7BBD" w:rsidRPr="007A0E07" w:rsidRDefault="005D7BBD" w:rsidP="005D7BBD">
      <w:pPr>
        <w:rPr>
          <w:rFonts w:ascii="Palatino Linotype" w:hAnsi="Palatino Linotype"/>
          <w:sz w:val="32"/>
          <w:szCs w:val="32"/>
        </w:rPr>
      </w:pPr>
    </w:p>
    <w:p w14:paraId="645DA35F" w14:textId="77777777" w:rsidR="005D7BBD" w:rsidRPr="007A0E07" w:rsidRDefault="005D7BBD" w:rsidP="005D7BBD">
      <w:pPr>
        <w:rPr>
          <w:rFonts w:ascii="Palatino Linotype" w:hAnsi="Palatino Linotype"/>
          <w:b/>
        </w:rPr>
      </w:pPr>
      <w:r w:rsidRPr="007A0E07">
        <w:rPr>
          <w:rFonts w:ascii="Palatino Linotype" w:hAnsi="Palatino Linotype"/>
          <w:b/>
        </w:rPr>
        <w:t>4. Conclusions</w:t>
      </w:r>
    </w:p>
    <w:p w14:paraId="775159C9" w14:textId="77777777" w:rsidR="005D7BBD" w:rsidRPr="007A0E07" w:rsidRDefault="005D7BBD" w:rsidP="005D7BBD">
      <w:pPr>
        <w:rPr>
          <w:rFonts w:ascii="Palatino Linotype" w:hAnsi="Palatino Linotype"/>
          <w:b/>
        </w:rPr>
      </w:pPr>
    </w:p>
    <w:p w14:paraId="06EE71E7" w14:textId="77777777" w:rsidR="005D7BBD" w:rsidRPr="007A0E07" w:rsidRDefault="005D7BBD" w:rsidP="005D7BBD">
      <w:pPr>
        <w:ind w:firstLine="567"/>
        <w:rPr>
          <w:rFonts w:ascii="Palatino Linotype" w:hAnsi="Palatino Linotype"/>
        </w:rPr>
      </w:pPr>
      <w:r>
        <w:rPr>
          <w:rFonts w:ascii="Palatino Linotype" w:hAnsi="Palatino Linotype"/>
        </w:rPr>
        <w:t>The fact</w:t>
      </w:r>
      <w:r w:rsidRPr="007A0E07">
        <w:rPr>
          <w:rFonts w:ascii="Palatino Linotype" w:hAnsi="Palatino Linotype"/>
        </w:rPr>
        <w:t xml:space="preserve"> that many of the best practices are based </w:t>
      </w:r>
      <w:r>
        <w:rPr>
          <w:rFonts w:ascii="Palatino Linotype" w:hAnsi="Palatino Linotype"/>
        </w:rPr>
        <w:t>i</w:t>
      </w:r>
      <w:r w:rsidRPr="007A0E07">
        <w:rPr>
          <w:rFonts w:ascii="Palatino Linotype" w:hAnsi="Palatino Linotype"/>
        </w:rPr>
        <w:t>n the United States and are Spanish-language projects</w:t>
      </w:r>
      <w:r>
        <w:rPr>
          <w:rFonts w:ascii="Palatino Linotype" w:hAnsi="Palatino Linotype"/>
        </w:rPr>
        <w:t xml:space="preserve"> </w:t>
      </w:r>
      <w:r w:rsidRPr="007A0E07">
        <w:rPr>
          <w:rFonts w:ascii="Palatino Linotype" w:hAnsi="Palatino Linotype"/>
        </w:rPr>
        <w:t>does not seem a coincidence. As some journalists pointed out during the interviews, private online networks are powerful tool</w:t>
      </w:r>
      <w:r>
        <w:rPr>
          <w:rFonts w:ascii="Palatino Linotype" w:hAnsi="Palatino Linotype"/>
        </w:rPr>
        <w:t>s</w:t>
      </w:r>
      <w:r w:rsidRPr="007A0E07">
        <w:rPr>
          <w:rFonts w:ascii="Palatino Linotype" w:hAnsi="Palatino Linotype"/>
        </w:rPr>
        <w:t xml:space="preserve"> to connect in a more intimate way with </w:t>
      </w:r>
      <w:r>
        <w:rPr>
          <w:rFonts w:ascii="Palatino Linotype" w:hAnsi="Palatino Linotype"/>
        </w:rPr>
        <w:t>underprivileged</w:t>
      </w:r>
      <w:r w:rsidRPr="007A0E07">
        <w:rPr>
          <w:rFonts w:ascii="Palatino Linotype" w:hAnsi="Palatino Linotype"/>
        </w:rPr>
        <w:t xml:space="preserve"> minorities. They need more privacy in some cases (like when they have migration issues un</w:t>
      </w:r>
      <w:r>
        <w:rPr>
          <w:rFonts w:ascii="Palatino Linotype" w:hAnsi="Palatino Linotype"/>
        </w:rPr>
        <w:t>re</w:t>
      </w:r>
      <w:r w:rsidRPr="007A0E07">
        <w:rPr>
          <w:rFonts w:ascii="Palatino Linotype" w:hAnsi="Palatino Linotype"/>
        </w:rPr>
        <w:t>solved) and these channels are a fast and cheap way of getting information (WhatsApp, Facebook Messenger, text messaging…). In this sense, this could be a new big wave for the called service journalism, not just during natural disasters (see Hurricane "María"</w:t>
      </w:r>
      <w:r>
        <w:rPr>
          <w:rFonts w:ascii="Palatino Linotype" w:hAnsi="Palatino Linotype"/>
        </w:rPr>
        <w:t xml:space="preserve"> in </w:t>
      </w:r>
      <w:r w:rsidRPr="007A0E07">
        <w:rPr>
          <w:rFonts w:ascii="Palatino Linotype" w:hAnsi="Palatino Linotype"/>
        </w:rPr>
        <w:t xml:space="preserve">Puerto Rico) but </w:t>
      </w:r>
      <w:r>
        <w:rPr>
          <w:rFonts w:ascii="Palatino Linotype" w:hAnsi="Palatino Linotype"/>
        </w:rPr>
        <w:t xml:space="preserve">also </w:t>
      </w:r>
      <w:r w:rsidRPr="007A0E07">
        <w:rPr>
          <w:rFonts w:ascii="Palatino Linotype" w:hAnsi="Palatino Linotype"/>
        </w:rPr>
        <w:t xml:space="preserve">in a broad and daily sense: legal issues, civil rights, education, micro-economy, etc. </w:t>
      </w:r>
    </w:p>
    <w:p w14:paraId="04946464" w14:textId="77777777" w:rsidR="005D7BBD" w:rsidRPr="007A0E07" w:rsidRDefault="005D7BBD" w:rsidP="005D7BBD">
      <w:pPr>
        <w:ind w:firstLine="567"/>
        <w:rPr>
          <w:rFonts w:ascii="Palatino Linotype" w:hAnsi="Palatino Linotype"/>
        </w:rPr>
      </w:pPr>
    </w:p>
    <w:p w14:paraId="4BDC1004" w14:textId="762A27BB" w:rsidR="005D7BBD" w:rsidRPr="007A0E07" w:rsidRDefault="005D7BBD" w:rsidP="005D7BBD">
      <w:pPr>
        <w:ind w:firstLine="567"/>
        <w:rPr>
          <w:rFonts w:ascii="Palatino Linotype" w:hAnsi="Palatino Linotype"/>
        </w:rPr>
      </w:pPr>
      <w:r w:rsidRPr="007A0E07">
        <w:rPr>
          <w:rFonts w:ascii="Palatino Linotype" w:hAnsi="Palatino Linotype"/>
        </w:rPr>
        <w:t>As many interviewe</w:t>
      </w:r>
      <w:r>
        <w:rPr>
          <w:rFonts w:ascii="Palatino Linotype" w:hAnsi="Palatino Linotype"/>
        </w:rPr>
        <w:t>e</w:t>
      </w:r>
      <w:r w:rsidR="00864536">
        <w:rPr>
          <w:rFonts w:ascii="Palatino Linotype" w:hAnsi="Palatino Linotype"/>
        </w:rPr>
        <w:t>s</w:t>
      </w:r>
      <w:r w:rsidRPr="007A0E07">
        <w:rPr>
          <w:rFonts w:ascii="Palatino Linotype" w:hAnsi="Palatino Linotype"/>
        </w:rPr>
        <w:t xml:space="preserve"> said, private messaging networks are a valuable space of relationships for journalism, but also an opaque and problematic platform for media. Given the problems to monitor behaviors from outside, more research seems </w:t>
      </w:r>
      <w:r>
        <w:rPr>
          <w:rFonts w:ascii="Palatino Linotype" w:hAnsi="Palatino Linotype"/>
        </w:rPr>
        <w:t>to be</w:t>
      </w:r>
      <w:r w:rsidRPr="007A0E07">
        <w:rPr>
          <w:rFonts w:ascii="Palatino Linotype" w:hAnsi="Palatino Linotype"/>
        </w:rPr>
        <w:t xml:space="preserve"> needed from qualitative (in-depth interviews, focus groups, Q methods…) and reception studies (audience) approaches. There are two spheres with higher relevance for online private messaging: political information and breaking news. </w:t>
      </w:r>
    </w:p>
    <w:p w14:paraId="545F526D" w14:textId="77777777" w:rsidR="005D7BBD" w:rsidRPr="007A0E07" w:rsidRDefault="005D7BBD" w:rsidP="005D7BBD">
      <w:pPr>
        <w:rPr>
          <w:rFonts w:ascii="Palatino Linotype" w:hAnsi="Palatino Linotype"/>
        </w:rPr>
      </w:pPr>
    </w:p>
    <w:p w14:paraId="67EA0BCB" w14:textId="77777777" w:rsidR="005D7BBD" w:rsidRPr="007A0E07" w:rsidRDefault="005D7BBD" w:rsidP="005D7BBD">
      <w:pPr>
        <w:ind w:firstLine="567"/>
        <w:rPr>
          <w:rFonts w:ascii="Palatino Linotype" w:hAnsi="Palatino Linotype"/>
        </w:rPr>
      </w:pPr>
      <w:r w:rsidRPr="007A0E07">
        <w:rPr>
          <w:rFonts w:ascii="Palatino Linotype" w:hAnsi="Palatino Linotype"/>
        </w:rPr>
        <w:t xml:space="preserve">WhatsApp is being a </w:t>
      </w:r>
      <w:r>
        <w:rPr>
          <w:rFonts w:ascii="Palatino Linotype" w:hAnsi="Palatino Linotype"/>
        </w:rPr>
        <w:t>leading</w:t>
      </w:r>
      <w:r w:rsidRPr="007A0E07">
        <w:rPr>
          <w:rFonts w:ascii="Palatino Linotype" w:hAnsi="Palatino Linotype"/>
        </w:rPr>
        <w:t xml:space="preserve"> </w:t>
      </w:r>
      <w:r>
        <w:rPr>
          <w:rFonts w:ascii="Palatino Linotype" w:hAnsi="Palatino Linotype"/>
        </w:rPr>
        <w:t>agent</w:t>
      </w:r>
      <w:r w:rsidRPr="007A0E07">
        <w:rPr>
          <w:rFonts w:ascii="Palatino Linotype" w:hAnsi="Palatino Linotype"/>
        </w:rPr>
        <w:t xml:space="preserve"> in the journalism field for private messaging networks</w:t>
      </w:r>
      <w:r>
        <w:rPr>
          <w:rFonts w:ascii="Palatino Linotype" w:hAnsi="Palatino Linotype"/>
        </w:rPr>
        <w:t>.</w:t>
      </w:r>
      <w:r w:rsidRPr="007A0E07">
        <w:rPr>
          <w:rFonts w:ascii="Palatino Linotype" w:hAnsi="Palatino Linotype"/>
        </w:rPr>
        <w:t xml:space="preserve"> </w:t>
      </w:r>
      <w:r>
        <w:rPr>
          <w:rFonts w:ascii="Palatino Linotype" w:hAnsi="Palatino Linotype"/>
        </w:rPr>
        <w:t>B</w:t>
      </w:r>
      <w:r w:rsidRPr="007A0E07">
        <w:rPr>
          <w:rFonts w:ascii="Palatino Linotype" w:hAnsi="Palatino Linotype"/>
        </w:rPr>
        <w:t xml:space="preserve">y building trust with </w:t>
      </w:r>
      <w:r>
        <w:rPr>
          <w:rFonts w:ascii="Palatino Linotype" w:hAnsi="Palatino Linotype"/>
        </w:rPr>
        <w:t xml:space="preserve">the </w:t>
      </w:r>
      <w:r w:rsidRPr="007A0E07">
        <w:rPr>
          <w:rFonts w:ascii="Palatino Linotype" w:hAnsi="Palatino Linotype"/>
        </w:rPr>
        <w:t>audience, it has been prove</w:t>
      </w:r>
      <w:r>
        <w:rPr>
          <w:rFonts w:ascii="Palatino Linotype" w:hAnsi="Palatino Linotype"/>
        </w:rPr>
        <w:t>d</w:t>
      </w:r>
      <w:r w:rsidRPr="007A0E07">
        <w:rPr>
          <w:rFonts w:ascii="Palatino Linotype" w:hAnsi="Palatino Linotype"/>
        </w:rPr>
        <w:t xml:space="preserve"> as an accelerator for getting deeper relations, </w:t>
      </w:r>
      <w:r>
        <w:rPr>
          <w:rFonts w:ascii="Palatino Linotype" w:hAnsi="Palatino Linotype"/>
        </w:rPr>
        <w:t xml:space="preserve">and as a </w:t>
      </w:r>
      <w:r w:rsidRPr="007A0E07">
        <w:rPr>
          <w:rFonts w:ascii="Palatino Linotype" w:hAnsi="Palatino Linotype"/>
        </w:rPr>
        <w:t xml:space="preserve">useful </w:t>
      </w:r>
      <w:r>
        <w:rPr>
          <w:rFonts w:ascii="Palatino Linotype" w:hAnsi="Palatino Linotype"/>
        </w:rPr>
        <w:t>means to mak</w:t>
      </w:r>
      <w:r w:rsidRPr="007A0E07">
        <w:rPr>
          <w:rFonts w:ascii="Palatino Linotype" w:hAnsi="Palatino Linotype"/>
        </w:rPr>
        <w:t>ing readers into subscribers. As a private messaging network –and not a</w:t>
      </w:r>
      <w:r>
        <w:rPr>
          <w:rFonts w:ascii="Palatino Linotype" w:hAnsi="Palatino Linotype"/>
        </w:rPr>
        <w:t>s a</w:t>
      </w:r>
      <w:r w:rsidRPr="007A0E07">
        <w:rPr>
          <w:rFonts w:ascii="Palatino Linotype" w:hAnsi="Palatino Linotype"/>
        </w:rPr>
        <w:t xml:space="preserve"> social network-, </w:t>
      </w:r>
      <w:r>
        <w:rPr>
          <w:rFonts w:ascii="Palatino Linotype" w:hAnsi="Palatino Linotype"/>
        </w:rPr>
        <w:t xml:space="preserve">the </w:t>
      </w:r>
      <w:r w:rsidRPr="007A0E07">
        <w:rPr>
          <w:rFonts w:ascii="Palatino Linotype" w:hAnsi="Palatino Linotype"/>
        </w:rPr>
        <w:t>media cannot be inside private conversations. For this reason, building trust relationships</w:t>
      </w:r>
      <w:r w:rsidRPr="007A0E07" w:rsidDel="00E84544">
        <w:rPr>
          <w:rFonts w:ascii="Palatino Linotype" w:hAnsi="Palatino Linotype"/>
        </w:rPr>
        <w:t xml:space="preserve"> </w:t>
      </w:r>
      <w:r w:rsidRPr="007A0E07">
        <w:rPr>
          <w:rFonts w:ascii="Palatino Linotype" w:hAnsi="Palatino Linotype"/>
        </w:rPr>
        <w:t xml:space="preserve">is so important. From a mutual feeling of trust, media can be receivers of messages and content sent by the audience. </w:t>
      </w:r>
    </w:p>
    <w:p w14:paraId="18D34FAD" w14:textId="77777777" w:rsidR="005D7BBD" w:rsidRPr="007A0E07" w:rsidRDefault="005D7BBD" w:rsidP="005D7BBD">
      <w:pPr>
        <w:ind w:firstLine="567"/>
        <w:rPr>
          <w:rFonts w:ascii="Palatino Linotype" w:hAnsi="Palatino Linotype"/>
        </w:rPr>
      </w:pPr>
    </w:p>
    <w:p w14:paraId="7DA46D05" w14:textId="77777777" w:rsidR="005D7BBD" w:rsidRPr="007A0E07" w:rsidRDefault="005D7BBD" w:rsidP="005D7BBD">
      <w:pPr>
        <w:ind w:firstLine="567"/>
        <w:rPr>
          <w:rFonts w:ascii="Palatino Linotype" w:hAnsi="Palatino Linotype"/>
        </w:rPr>
      </w:pPr>
      <w:r w:rsidRPr="007A0E07">
        <w:rPr>
          <w:rFonts w:ascii="Palatino Linotype" w:hAnsi="Palatino Linotype"/>
        </w:rPr>
        <w:t>Online private messaging networks are not friendly for media and journalists. These platforms are opaque</w:t>
      </w:r>
      <w:r>
        <w:rPr>
          <w:rFonts w:ascii="Palatino Linotype" w:hAnsi="Palatino Linotype"/>
        </w:rPr>
        <w:t>.</w:t>
      </w:r>
      <w:r w:rsidRPr="007A0E07">
        <w:rPr>
          <w:rFonts w:ascii="Palatino Linotype" w:hAnsi="Palatino Linotype"/>
        </w:rPr>
        <w:t xml:space="preserve"> </w:t>
      </w:r>
      <w:r>
        <w:rPr>
          <w:rFonts w:ascii="Palatino Linotype" w:hAnsi="Palatino Linotype"/>
        </w:rPr>
        <w:t xml:space="preserve">They </w:t>
      </w:r>
      <w:r w:rsidRPr="007A0E07">
        <w:rPr>
          <w:rFonts w:ascii="Palatino Linotype" w:hAnsi="Palatino Linotype"/>
        </w:rPr>
        <w:t xml:space="preserve">do not offer public metrics </w:t>
      </w:r>
      <w:r>
        <w:rPr>
          <w:rFonts w:ascii="Palatino Linotype" w:hAnsi="Palatino Linotype"/>
        </w:rPr>
        <w:t>with which to keep an eye on</w:t>
      </w:r>
      <w:r w:rsidRPr="007A0E07">
        <w:rPr>
          <w:rFonts w:ascii="Palatino Linotype" w:hAnsi="Palatino Linotype"/>
        </w:rPr>
        <w:t xml:space="preserve"> the reach of the journalistic content. And </w:t>
      </w:r>
      <w:r>
        <w:rPr>
          <w:rFonts w:ascii="Palatino Linotype" w:hAnsi="Palatino Linotype"/>
        </w:rPr>
        <w:t>beyond</w:t>
      </w:r>
      <w:r w:rsidRPr="007A0E07">
        <w:rPr>
          <w:rFonts w:ascii="Palatino Linotype" w:hAnsi="Palatino Linotype"/>
        </w:rPr>
        <w:t xml:space="preserve"> that, as one interviewe</w:t>
      </w:r>
      <w:r>
        <w:rPr>
          <w:rFonts w:ascii="Palatino Linotype" w:hAnsi="Palatino Linotype"/>
        </w:rPr>
        <w:t>e</w:t>
      </w:r>
      <w:r w:rsidRPr="007A0E07">
        <w:rPr>
          <w:rFonts w:ascii="Palatino Linotype" w:hAnsi="Palatino Linotype"/>
        </w:rPr>
        <w:t xml:space="preserve"> said,</w:t>
      </w:r>
      <w:r>
        <w:rPr>
          <w:rFonts w:ascii="Palatino Linotype" w:hAnsi="Palatino Linotype"/>
        </w:rPr>
        <w:t xml:space="preserve"> </w:t>
      </w:r>
      <w:r w:rsidRPr="007A0E07">
        <w:rPr>
          <w:rFonts w:ascii="Palatino Linotype" w:hAnsi="Palatino Linotype"/>
        </w:rPr>
        <w:t xml:space="preserve">there is tension here, “they are closed for a reason”. They </w:t>
      </w:r>
      <w:r>
        <w:rPr>
          <w:rFonts w:ascii="Palatino Linotype" w:hAnsi="Palatino Linotype"/>
        </w:rPr>
        <w:t>serve</w:t>
      </w:r>
      <w:r w:rsidRPr="007A0E07">
        <w:rPr>
          <w:rFonts w:ascii="Palatino Linotype" w:hAnsi="Palatino Linotype"/>
        </w:rPr>
        <w:t xml:space="preserve"> for personal contacts more than news consumption, which becomes more than ever in a consequence of the so</w:t>
      </w:r>
      <w:r>
        <w:rPr>
          <w:rFonts w:ascii="Palatino Linotype" w:hAnsi="Palatino Linotype"/>
        </w:rPr>
        <w:t>-</w:t>
      </w:r>
      <w:r w:rsidRPr="007A0E07">
        <w:rPr>
          <w:rFonts w:ascii="Palatino Linotype" w:hAnsi="Palatino Linotype"/>
        </w:rPr>
        <w:t xml:space="preserve">called </w:t>
      </w:r>
      <w:r w:rsidRPr="007A0E07">
        <w:rPr>
          <w:rFonts w:ascii="Palatino Linotype" w:hAnsi="Palatino Linotype"/>
          <w:i/>
        </w:rPr>
        <w:t>incidental</w:t>
      </w:r>
      <w:r w:rsidRPr="007A0E07">
        <w:rPr>
          <w:rFonts w:ascii="Palatino Linotype" w:hAnsi="Palatino Linotype"/>
        </w:rPr>
        <w:t xml:space="preserve"> consumption. </w:t>
      </w:r>
    </w:p>
    <w:p w14:paraId="27F75C78" w14:textId="77777777" w:rsidR="005D7BBD" w:rsidRPr="007A0E07" w:rsidRDefault="005D7BBD" w:rsidP="005D7BBD">
      <w:pPr>
        <w:ind w:firstLine="567"/>
        <w:rPr>
          <w:rFonts w:ascii="Palatino Linotype" w:hAnsi="Palatino Linotype"/>
        </w:rPr>
      </w:pPr>
    </w:p>
    <w:p w14:paraId="57A3209D" w14:textId="77777777" w:rsidR="005D7BBD" w:rsidRPr="007A0E07" w:rsidRDefault="005D7BBD" w:rsidP="005D7BBD">
      <w:pPr>
        <w:ind w:firstLine="567"/>
        <w:rPr>
          <w:rFonts w:ascii="Palatino Linotype" w:hAnsi="Palatino Linotype"/>
        </w:rPr>
      </w:pPr>
      <w:r w:rsidRPr="007A0E07">
        <w:rPr>
          <w:rFonts w:ascii="Palatino Linotype" w:hAnsi="Palatino Linotype"/>
        </w:rPr>
        <w:t>In a market of small communities of interest, these platforms are emerging as useful tools for building trust in a deeper way than mainstream media can do. The personalized relationships are a key point, but t</w:t>
      </w:r>
      <w:r>
        <w:rPr>
          <w:rFonts w:ascii="Palatino Linotype" w:hAnsi="Palatino Linotype"/>
        </w:rPr>
        <w:t>hey</w:t>
      </w:r>
      <w:r w:rsidRPr="007A0E07">
        <w:rPr>
          <w:rFonts w:ascii="Palatino Linotype" w:hAnsi="Palatino Linotype"/>
        </w:rPr>
        <w:t xml:space="preserve"> need successful human resources. On the other side, the consequence of a successful management of trust is how journalists –in </w:t>
      </w:r>
      <w:r>
        <w:rPr>
          <w:rFonts w:ascii="Palatino Linotype" w:hAnsi="Palatino Linotype"/>
        </w:rPr>
        <w:t xml:space="preserve">an </w:t>
      </w:r>
      <w:r w:rsidRPr="007A0E07">
        <w:rPr>
          <w:rFonts w:ascii="Palatino Linotype" w:hAnsi="Palatino Linotype"/>
        </w:rPr>
        <w:t xml:space="preserve">individual level- become part of </w:t>
      </w:r>
      <w:r w:rsidRPr="007A0E07">
        <w:rPr>
          <w:rFonts w:ascii="Palatino Linotype" w:hAnsi="Palatino Linotype"/>
        </w:rPr>
        <w:lastRenderedPageBreak/>
        <w:t xml:space="preserve">the same community where they are looking for sources, subscribers or new topics. Maybe this is the only way to respect the personal nature of these platforms. </w:t>
      </w:r>
    </w:p>
    <w:p w14:paraId="282709A4" w14:textId="77777777" w:rsidR="005D7BBD" w:rsidRPr="007A0E07" w:rsidRDefault="005D7BBD" w:rsidP="005D7BBD">
      <w:pPr>
        <w:ind w:firstLine="567"/>
        <w:rPr>
          <w:rFonts w:ascii="Palatino Linotype" w:hAnsi="Palatino Linotype"/>
        </w:rPr>
      </w:pPr>
    </w:p>
    <w:p w14:paraId="7CA9B3EA" w14:textId="77777777" w:rsidR="005D7BBD" w:rsidRPr="007A0E07" w:rsidRDefault="005D7BBD" w:rsidP="005D7BBD">
      <w:pPr>
        <w:ind w:firstLine="567"/>
        <w:rPr>
          <w:rFonts w:ascii="Palatino Linotype" w:hAnsi="Palatino Linotype"/>
        </w:rPr>
      </w:pPr>
      <w:r w:rsidRPr="007A0E07">
        <w:rPr>
          <w:rFonts w:ascii="Palatino Linotype" w:hAnsi="Palatino Linotype"/>
        </w:rPr>
        <w:t xml:space="preserve">Knowing your audience is underlined </w:t>
      </w:r>
      <w:r>
        <w:rPr>
          <w:rFonts w:ascii="Palatino Linotype" w:hAnsi="Palatino Linotype"/>
        </w:rPr>
        <w:t>as</w:t>
      </w:r>
      <w:r w:rsidRPr="007A0E07">
        <w:rPr>
          <w:rFonts w:ascii="Palatino Linotype" w:hAnsi="Palatino Linotype"/>
        </w:rPr>
        <w:t xml:space="preserve"> the most valuable new skill for journalists. </w:t>
      </w:r>
      <w:r>
        <w:rPr>
          <w:rFonts w:ascii="Palatino Linotype" w:hAnsi="Palatino Linotype"/>
        </w:rPr>
        <w:t>It</w:t>
      </w:r>
      <w:r w:rsidRPr="007A0E07">
        <w:rPr>
          <w:rFonts w:ascii="Palatino Linotype" w:hAnsi="Palatino Linotype"/>
        </w:rPr>
        <w:t xml:space="preserve"> </w:t>
      </w:r>
      <w:r>
        <w:rPr>
          <w:rFonts w:ascii="Palatino Linotype" w:hAnsi="Palatino Linotype"/>
        </w:rPr>
        <w:t>entails</w:t>
      </w:r>
      <w:r w:rsidRPr="007A0E07">
        <w:rPr>
          <w:rFonts w:ascii="Palatino Linotype" w:hAnsi="Palatino Linotype"/>
        </w:rPr>
        <w:t xml:space="preserve"> something new in 2019. It means to know all the part</w:t>
      </w:r>
      <w:r>
        <w:rPr>
          <w:rFonts w:ascii="Palatino Linotype" w:hAnsi="Palatino Linotype"/>
        </w:rPr>
        <w:t>s</w:t>
      </w:r>
      <w:r w:rsidRPr="007A0E07">
        <w:rPr>
          <w:rFonts w:ascii="Palatino Linotype" w:hAnsi="Palatino Linotype"/>
        </w:rPr>
        <w:t xml:space="preserve"> of the journalistic process</w:t>
      </w:r>
      <w:r>
        <w:rPr>
          <w:rFonts w:ascii="Palatino Linotype" w:hAnsi="Palatino Linotype"/>
        </w:rPr>
        <w:t>.</w:t>
      </w:r>
      <w:r w:rsidRPr="007A0E07">
        <w:rPr>
          <w:rFonts w:ascii="Palatino Linotype" w:hAnsi="Palatino Linotype"/>
        </w:rPr>
        <w:t xml:space="preserve"> </w:t>
      </w:r>
      <w:r>
        <w:rPr>
          <w:rFonts w:ascii="Palatino Linotype" w:hAnsi="Palatino Linotype"/>
        </w:rPr>
        <w:t xml:space="preserve">Beyond </w:t>
      </w:r>
      <w:r w:rsidRPr="007A0E07">
        <w:rPr>
          <w:rFonts w:ascii="Palatino Linotype" w:hAnsi="Palatino Linotype"/>
        </w:rPr>
        <w:t xml:space="preserve">that, </w:t>
      </w:r>
      <w:r>
        <w:rPr>
          <w:rFonts w:ascii="Palatino Linotype" w:hAnsi="Palatino Linotype"/>
        </w:rPr>
        <w:t xml:space="preserve">it involves </w:t>
      </w:r>
      <w:r w:rsidRPr="007A0E07">
        <w:rPr>
          <w:rFonts w:ascii="Palatino Linotype" w:hAnsi="Palatino Linotype"/>
        </w:rPr>
        <w:t xml:space="preserve">studying the special nature of each online platform. Who </w:t>
      </w:r>
      <w:r>
        <w:rPr>
          <w:rFonts w:ascii="Palatino Linotype" w:hAnsi="Palatino Linotype"/>
        </w:rPr>
        <w:t>is</w:t>
      </w:r>
      <w:r w:rsidRPr="007A0E07">
        <w:rPr>
          <w:rFonts w:ascii="Palatino Linotype" w:hAnsi="Palatino Linotype"/>
        </w:rPr>
        <w:t xml:space="preserve"> there. Why and how. </w:t>
      </w:r>
      <w:r>
        <w:rPr>
          <w:rFonts w:ascii="Palatino Linotype" w:hAnsi="Palatino Linotype"/>
        </w:rPr>
        <w:t>It speaks of a</w:t>
      </w:r>
      <w:r w:rsidRPr="007A0E07">
        <w:rPr>
          <w:rFonts w:ascii="Palatino Linotype" w:hAnsi="Palatino Linotype"/>
        </w:rPr>
        <w:t xml:space="preserve"> kind of “internet culture” –more appropriate than the so</w:t>
      </w:r>
      <w:r>
        <w:rPr>
          <w:rFonts w:ascii="Palatino Linotype" w:hAnsi="Palatino Linotype"/>
        </w:rPr>
        <w:t>-</w:t>
      </w:r>
      <w:r w:rsidRPr="007A0E07">
        <w:rPr>
          <w:rFonts w:ascii="Palatino Linotype" w:hAnsi="Palatino Linotype"/>
        </w:rPr>
        <w:t>called digital culture-</w:t>
      </w:r>
      <w:r>
        <w:rPr>
          <w:rFonts w:ascii="Palatino Linotype" w:hAnsi="Palatino Linotype"/>
        </w:rPr>
        <w:t>,</w:t>
      </w:r>
      <w:r w:rsidRPr="007A0E07">
        <w:rPr>
          <w:rFonts w:ascii="Palatino Linotype" w:hAnsi="Palatino Linotype"/>
        </w:rPr>
        <w:t xml:space="preserve"> </w:t>
      </w:r>
      <w:r>
        <w:rPr>
          <w:rFonts w:ascii="Palatino Linotype" w:hAnsi="Palatino Linotype"/>
        </w:rPr>
        <w:t xml:space="preserve">which is </w:t>
      </w:r>
      <w:r w:rsidRPr="007A0E07">
        <w:rPr>
          <w:rFonts w:ascii="Palatino Linotype" w:hAnsi="Palatino Linotype"/>
        </w:rPr>
        <w:t xml:space="preserve">useful to understand how each generation is using each platform in different ways.  Knowing the special nature of the private messaging networks is just a small part of the huge media landscape, but </w:t>
      </w:r>
      <w:r>
        <w:rPr>
          <w:rFonts w:ascii="Palatino Linotype" w:hAnsi="Palatino Linotype"/>
        </w:rPr>
        <w:t>is</w:t>
      </w:r>
      <w:r w:rsidRPr="007A0E07">
        <w:rPr>
          <w:rFonts w:ascii="Palatino Linotype" w:hAnsi="Palatino Linotype"/>
        </w:rPr>
        <w:t xml:space="preserve"> </w:t>
      </w:r>
      <w:r>
        <w:rPr>
          <w:rFonts w:ascii="Palatino Linotype" w:hAnsi="Palatino Linotype"/>
        </w:rPr>
        <w:t xml:space="preserve">also a </w:t>
      </w:r>
      <w:r w:rsidRPr="007A0E07">
        <w:rPr>
          <w:rFonts w:ascii="Palatino Linotype" w:hAnsi="Palatino Linotype"/>
        </w:rPr>
        <w:t xml:space="preserve">part where people </w:t>
      </w:r>
      <w:r>
        <w:rPr>
          <w:rFonts w:ascii="Palatino Linotype" w:hAnsi="Palatino Linotype"/>
        </w:rPr>
        <w:t>are</w:t>
      </w:r>
      <w:r w:rsidRPr="007A0E07">
        <w:rPr>
          <w:rFonts w:ascii="Palatino Linotype" w:hAnsi="Palatino Linotype"/>
        </w:rPr>
        <w:t xml:space="preserve"> sharing news and, most of </w:t>
      </w:r>
      <w:r>
        <w:rPr>
          <w:rFonts w:ascii="Palatino Linotype" w:hAnsi="Palatino Linotype"/>
        </w:rPr>
        <w:t>times</w:t>
      </w:r>
      <w:r w:rsidRPr="007A0E07">
        <w:rPr>
          <w:rFonts w:ascii="Palatino Linotype" w:hAnsi="Palatino Linotype"/>
        </w:rPr>
        <w:t>, sharing misinformation. Journalists and media organizations need to know more about th</w:t>
      </w:r>
      <w:r>
        <w:rPr>
          <w:rFonts w:ascii="Palatino Linotype" w:hAnsi="Palatino Linotype"/>
        </w:rPr>
        <w:t>e</w:t>
      </w:r>
      <w:r w:rsidRPr="007A0E07">
        <w:rPr>
          <w:rFonts w:ascii="Palatino Linotype" w:hAnsi="Palatino Linotype"/>
        </w:rPr>
        <w:t>s</w:t>
      </w:r>
      <w:r>
        <w:rPr>
          <w:rFonts w:ascii="Palatino Linotype" w:hAnsi="Palatino Linotype"/>
        </w:rPr>
        <w:t>e</w:t>
      </w:r>
      <w:r w:rsidRPr="007A0E07">
        <w:rPr>
          <w:rFonts w:ascii="Palatino Linotype" w:hAnsi="Palatino Linotype"/>
        </w:rPr>
        <w:t xml:space="preserve"> processes in order to be part of the solution </w:t>
      </w:r>
      <w:r>
        <w:rPr>
          <w:rFonts w:ascii="Palatino Linotype" w:hAnsi="Palatino Linotype"/>
        </w:rPr>
        <w:t>instead of being</w:t>
      </w:r>
      <w:r w:rsidRPr="007A0E07">
        <w:rPr>
          <w:rFonts w:ascii="Palatino Linotype" w:hAnsi="Palatino Linotype"/>
        </w:rPr>
        <w:t xml:space="preserve"> part of </w:t>
      </w:r>
      <w:r>
        <w:rPr>
          <w:rFonts w:ascii="Palatino Linotype" w:hAnsi="Palatino Linotype"/>
        </w:rPr>
        <w:t xml:space="preserve">the </w:t>
      </w:r>
      <w:r w:rsidRPr="007A0E07">
        <w:rPr>
          <w:rFonts w:ascii="Palatino Linotype" w:hAnsi="Palatino Linotype"/>
        </w:rPr>
        <w:t xml:space="preserve">problem. We have </w:t>
      </w:r>
      <w:r>
        <w:rPr>
          <w:rFonts w:ascii="Palatino Linotype" w:hAnsi="Palatino Linotype"/>
        </w:rPr>
        <w:t>a varied range of</w:t>
      </w:r>
      <w:r w:rsidRPr="007A0E07">
        <w:rPr>
          <w:rFonts w:ascii="Palatino Linotype" w:hAnsi="Palatino Linotype"/>
        </w:rPr>
        <w:t xml:space="preserve"> </w:t>
      </w:r>
      <w:r>
        <w:rPr>
          <w:rFonts w:ascii="Palatino Linotype" w:hAnsi="Palatino Linotype"/>
        </w:rPr>
        <w:t>excellent</w:t>
      </w:r>
      <w:r w:rsidRPr="007A0E07">
        <w:rPr>
          <w:rFonts w:ascii="Palatino Linotype" w:hAnsi="Palatino Linotype"/>
        </w:rPr>
        <w:t xml:space="preserve"> practices offered by some media</w:t>
      </w:r>
      <w:r>
        <w:rPr>
          <w:rFonts w:ascii="Palatino Linotype" w:hAnsi="Palatino Linotype"/>
        </w:rPr>
        <w:t>,</w:t>
      </w:r>
      <w:r w:rsidRPr="007A0E07">
        <w:rPr>
          <w:rFonts w:ascii="Palatino Linotype" w:hAnsi="Palatino Linotype"/>
        </w:rPr>
        <w:t xml:space="preserve"> which understand the </w:t>
      </w:r>
      <w:r>
        <w:rPr>
          <w:rFonts w:ascii="Palatino Linotype" w:hAnsi="Palatino Linotype"/>
        </w:rPr>
        <w:t>effect</w:t>
      </w:r>
      <w:r w:rsidRPr="007A0E07">
        <w:rPr>
          <w:rFonts w:ascii="Palatino Linotype" w:hAnsi="Palatino Linotype"/>
        </w:rPr>
        <w:t xml:space="preserve"> and relevance of sharing news</w:t>
      </w:r>
      <w:r>
        <w:rPr>
          <w:rFonts w:ascii="Palatino Linotype" w:hAnsi="Palatino Linotype"/>
        </w:rPr>
        <w:t xml:space="preserve"> </w:t>
      </w:r>
      <w:r w:rsidRPr="007A0E07">
        <w:rPr>
          <w:rFonts w:ascii="Palatino Linotype" w:hAnsi="Palatino Linotype"/>
        </w:rPr>
        <w:t xml:space="preserve">in private online networks. </w:t>
      </w:r>
    </w:p>
    <w:p w14:paraId="156801F6" w14:textId="77777777" w:rsidR="005D7BBD" w:rsidRPr="007A0E07" w:rsidRDefault="005D7BBD" w:rsidP="005D7BBD">
      <w:pPr>
        <w:spacing w:line="276" w:lineRule="auto"/>
        <w:rPr>
          <w:rFonts w:ascii="Palatino Linotype" w:hAnsi="Palatino Linotype"/>
          <w:i/>
        </w:rPr>
      </w:pPr>
    </w:p>
    <w:p w14:paraId="521FE7D9" w14:textId="77777777" w:rsidR="005D7BBD" w:rsidRPr="007A0E07" w:rsidRDefault="005D7BBD" w:rsidP="005D7BBD">
      <w:pPr>
        <w:rPr>
          <w:rFonts w:ascii="Palatino Linotype" w:hAnsi="Palatino Linotype"/>
          <w:sz w:val="32"/>
          <w:szCs w:val="32"/>
        </w:rPr>
      </w:pPr>
    </w:p>
    <w:p w14:paraId="2D0E537D" w14:textId="77777777" w:rsidR="005D7BBD" w:rsidRPr="007A0E07" w:rsidRDefault="005D7BBD" w:rsidP="005D7BBD">
      <w:pPr>
        <w:rPr>
          <w:rFonts w:ascii="Palatino Linotype" w:hAnsi="Palatino Linotype"/>
          <w:sz w:val="32"/>
          <w:szCs w:val="32"/>
        </w:rPr>
      </w:pPr>
    </w:p>
    <w:p w14:paraId="19A5AC38" w14:textId="77777777" w:rsidR="005D7BBD" w:rsidRPr="007A0E07" w:rsidRDefault="005D7BBD" w:rsidP="005D7BBD">
      <w:pPr>
        <w:rPr>
          <w:rFonts w:ascii="Palatino Linotype" w:hAnsi="Palatino Linotype"/>
          <w:sz w:val="32"/>
          <w:szCs w:val="32"/>
        </w:rPr>
      </w:pPr>
    </w:p>
    <w:p w14:paraId="03CC909A" w14:textId="77777777" w:rsidR="005D7BBD" w:rsidRPr="007A0E07" w:rsidRDefault="005D7BBD" w:rsidP="005D7BBD">
      <w:pPr>
        <w:rPr>
          <w:rFonts w:ascii="Palatino Linotype" w:hAnsi="Palatino Linotype"/>
          <w:sz w:val="32"/>
          <w:szCs w:val="32"/>
        </w:rPr>
      </w:pPr>
    </w:p>
    <w:p w14:paraId="59D41685" w14:textId="77777777" w:rsidR="005D7BBD" w:rsidRPr="007A0E07" w:rsidRDefault="005D7BBD" w:rsidP="005D7BBD">
      <w:pPr>
        <w:rPr>
          <w:rFonts w:ascii="Palatino Linotype" w:hAnsi="Palatino Linotype"/>
          <w:sz w:val="32"/>
          <w:szCs w:val="32"/>
        </w:rPr>
      </w:pPr>
    </w:p>
    <w:p w14:paraId="3870DD75" w14:textId="77777777" w:rsidR="005D7BBD" w:rsidRPr="007A0E07" w:rsidRDefault="005D7BBD" w:rsidP="005D7BBD">
      <w:pPr>
        <w:rPr>
          <w:rFonts w:eastAsia="Times New Roman"/>
        </w:rPr>
      </w:pPr>
    </w:p>
    <w:p w14:paraId="5CECB5FB" w14:textId="77777777" w:rsidR="005D7BBD" w:rsidRPr="007A0E07" w:rsidRDefault="005D7BBD" w:rsidP="005D7BBD">
      <w:pPr>
        <w:widowControl w:val="0"/>
        <w:autoSpaceDE w:val="0"/>
        <w:autoSpaceDN w:val="0"/>
        <w:adjustRightInd w:val="0"/>
        <w:spacing w:line="360" w:lineRule="auto"/>
        <w:ind w:left="709" w:hanging="709"/>
        <w:rPr>
          <w:rFonts w:ascii="Palatino Linotype" w:hAnsi="Palatino Linotype"/>
          <w:color w:val="000000"/>
        </w:rPr>
      </w:pPr>
    </w:p>
    <w:p w14:paraId="000E4E48" w14:textId="77777777" w:rsidR="005D7BBD" w:rsidRPr="00517878" w:rsidRDefault="005D7BBD" w:rsidP="005D7BBD">
      <w:pPr>
        <w:rPr>
          <w:sz w:val="36"/>
          <w:szCs w:val="36"/>
        </w:rPr>
      </w:pPr>
    </w:p>
    <w:p w14:paraId="3FDDC971" w14:textId="77777777" w:rsidR="005D7BBD" w:rsidRPr="00517878" w:rsidRDefault="005D7BBD" w:rsidP="005D7BBD"/>
    <w:p w14:paraId="3A85D11D" w14:textId="77777777" w:rsidR="005D7BBD" w:rsidRPr="00517878" w:rsidRDefault="005D7BBD" w:rsidP="005D7BBD"/>
    <w:p w14:paraId="3AB41D94" w14:textId="77777777" w:rsidR="005D7BBD" w:rsidRPr="00517878" w:rsidRDefault="005D7BBD" w:rsidP="005D7BBD">
      <w:pPr>
        <w:rPr>
          <w:sz w:val="28"/>
          <w:szCs w:val="28"/>
        </w:rPr>
      </w:pPr>
    </w:p>
    <w:p w14:paraId="2ADF7AA7" w14:textId="77777777" w:rsidR="005D7BBD" w:rsidRPr="00517878" w:rsidRDefault="005D7BBD" w:rsidP="005D7BBD">
      <w:pPr>
        <w:rPr>
          <w:sz w:val="28"/>
          <w:szCs w:val="28"/>
        </w:rPr>
      </w:pPr>
    </w:p>
    <w:p w14:paraId="5A7121DF" w14:textId="77777777" w:rsidR="005D7BBD" w:rsidRPr="00517878" w:rsidRDefault="005D7BBD" w:rsidP="005D7BBD">
      <w:pPr>
        <w:rPr>
          <w:sz w:val="28"/>
          <w:szCs w:val="28"/>
        </w:rPr>
      </w:pPr>
    </w:p>
    <w:p w14:paraId="412D539C" w14:textId="77777777" w:rsidR="005D7BBD" w:rsidRPr="00517878" w:rsidRDefault="005D7BBD" w:rsidP="005D7BBD">
      <w:pPr>
        <w:rPr>
          <w:sz w:val="28"/>
          <w:szCs w:val="28"/>
        </w:rPr>
      </w:pPr>
    </w:p>
    <w:p w14:paraId="02ED5B39" w14:textId="77777777" w:rsidR="005D7BBD" w:rsidRPr="00517878" w:rsidRDefault="005D7BBD" w:rsidP="005D7BBD"/>
    <w:p w14:paraId="66D13B1F" w14:textId="77777777" w:rsidR="00026490" w:rsidRDefault="00026490"/>
    <w:p w14:paraId="2816D8EA" w14:textId="77777777" w:rsidR="007206B9" w:rsidRDefault="007206B9"/>
    <w:p w14:paraId="0F8C5CA2" w14:textId="77777777" w:rsidR="007206B9" w:rsidRDefault="007206B9"/>
    <w:p w14:paraId="16CA5B3E" w14:textId="77777777" w:rsidR="007206B9" w:rsidRDefault="007206B9"/>
    <w:p w14:paraId="6C1B0953" w14:textId="77777777" w:rsidR="007206B9" w:rsidRDefault="007206B9"/>
    <w:p w14:paraId="6441B102" w14:textId="77777777" w:rsidR="007206B9" w:rsidRDefault="007206B9"/>
    <w:p w14:paraId="47307D4E" w14:textId="77777777" w:rsidR="007206B9" w:rsidRDefault="007206B9"/>
    <w:p w14:paraId="2A440289" w14:textId="77777777" w:rsidR="007206B9" w:rsidRDefault="007206B9"/>
    <w:p w14:paraId="0E221C83" w14:textId="77777777" w:rsidR="007206B9" w:rsidRDefault="007206B9"/>
    <w:p w14:paraId="4DAC7FCB" w14:textId="77777777" w:rsidR="007206B9" w:rsidRDefault="007206B9"/>
    <w:p w14:paraId="6DAF5D0B" w14:textId="1452B57D" w:rsidR="007206B9" w:rsidRDefault="007206B9">
      <w:pPr>
        <w:rPr>
          <w:b/>
        </w:rPr>
      </w:pPr>
      <w:r w:rsidRPr="00880119">
        <w:rPr>
          <w:b/>
        </w:rPr>
        <w:t>References</w:t>
      </w:r>
    </w:p>
    <w:p w14:paraId="458D6594" w14:textId="77777777" w:rsidR="00880119" w:rsidRPr="002B72A4" w:rsidRDefault="00880119" w:rsidP="00880119">
      <w:pPr>
        <w:rPr>
          <w:rFonts w:ascii="Palatino Linotype" w:hAnsi="Palatino Linotype"/>
          <w:b/>
        </w:rPr>
      </w:pPr>
    </w:p>
    <w:p w14:paraId="5C7EACB1" w14:textId="77777777" w:rsidR="00880119" w:rsidRPr="00D56FFD" w:rsidRDefault="00880119" w:rsidP="00880119">
      <w:pPr>
        <w:widowControl w:val="0"/>
        <w:autoSpaceDE w:val="0"/>
        <w:autoSpaceDN w:val="0"/>
        <w:adjustRightInd w:val="0"/>
        <w:spacing w:line="360" w:lineRule="auto"/>
        <w:ind w:left="709" w:hanging="709"/>
        <w:rPr>
          <w:rFonts w:ascii="Times" w:hAnsi="Times" w:cs="Times"/>
          <w:color w:val="000000"/>
        </w:rPr>
      </w:pPr>
      <w:r>
        <w:rPr>
          <w:color w:val="000000"/>
        </w:rPr>
        <w:t xml:space="preserve">Benton, J. (2014, November 20). </w:t>
      </w:r>
      <w:r>
        <w:rPr>
          <w:rFonts w:ascii="Times" w:hAnsi="Times" w:cs="Times"/>
          <w:i/>
          <w:iCs/>
          <w:color w:val="000000"/>
        </w:rPr>
        <w:t>Here’s some remarkable new data on the power of chat apps like WhatsApp for sharing news stories</w:t>
      </w:r>
      <w:r>
        <w:rPr>
          <w:color w:val="000000"/>
        </w:rPr>
        <w:t>. Retrieved from http://www.niemanlab.org/2014/11/ heres-some-remarkable-new-data-on-the-power-of-chat-apps- like-whatsapp-for-sharing-news-stories/</w:t>
      </w:r>
    </w:p>
    <w:p w14:paraId="02B3D88C" w14:textId="6E4D7743" w:rsidR="00880119" w:rsidRPr="00880119" w:rsidRDefault="00880119" w:rsidP="00880119">
      <w:pPr>
        <w:widowControl w:val="0"/>
        <w:autoSpaceDE w:val="0"/>
        <w:autoSpaceDN w:val="0"/>
        <w:adjustRightInd w:val="0"/>
        <w:spacing w:line="360" w:lineRule="auto"/>
        <w:ind w:left="720" w:hanging="720"/>
        <w:rPr>
          <w:color w:val="000000"/>
        </w:rPr>
      </w:pPr>
      <w:r>
        <w:rPr>
          <w:color w:val="000000"/>
        </w:rPr>
        <w:t xml:space="preserve">Boyd, D., Golder, S., &amp; Lotan, G. (2010). Tweet, tweet, retweet: Conversational aspects of retweeting on Twitter. In </w:t>
      </w:r>
      <w:r>
        <w:rPr>
          <w:rFonts w:ascii="Times" w:hAnsi="Times" w:cs="Times"/>
          <w:i/>
          <w:iCs/>
          <w:color w:val="000000"/>
        </w:rPr>
        <w:t xml:space="preserve">HICSS ‘10 Proceedings of the 2010 43rd Hawaii International Conference on System Sciences </w:t>
      </w:r>
      <w:r>
        <w:rPr>
          <w:color w:val="000000"/>
        </w:rPr>
        <w:t>(pp. 1–10). Honolulu, HI. Retrieved from http://doi.org</w:t>
      </w:r>
      <w:r w:rsidRPr="00880119">
        <w:rPr>
          <w:color w:val="000000"/>
        </w:rPr>
        <w:t xml:space="preserve">/10.1109/HICSS.2010.412 </w:t>
      </w:r>
    </w:p>
    <w:p w14:paraId="159C4AEE" w14:textId="77777777" w:rsidR="00880119" w:rsidRPr="00880119" w:rsidRDefault="00880119" w:rsidP="00880119">
      <w:pPr>
        <w:spacing w:line="360" w:lineRule="auto"/>
        <w:ind w:left="720" w:hanging="720"/>
        <w:rPr>
          <w:rFonts w:eastAsia="Times New Roman"/>
          <w:lang w:val="es-ES_tradnl"/>
        </w:rPr>
      </w:pPr>
      <w:r w:rsidRPr="00880119">
        <w:t xml:space="preserve">Boczkowski, Mitchlestein &amp; Matassi, (2018). </w:t>
      </w:r>
      <w:r w:rsidRPr="00880119">
        <w:rPr>
          <w:rFonts w:eastAsia="Times New Roman"/>
          <w:color w:val="222222"/>
          <w:shd w:val="clear" w:color="auto" w:fill="FFFFFF"/>
          <w:lang w:val="es-ES_tradnl"/>
        </w:rPr>
        <w:t>“News comes across when I’m in a moment of leisure”: Understanding the practices of incidental news consumption on social media. </w:t>
      </w:r>
      <w:r w:rsidRPr="00880119">
        <w:rPr>
          <w:rFonts w:eastAsia="Times New Roman"/>
          <w:i/>
          <w:iCs/>
          <w:color w:val="222222"/>
          <w:shd w:val="clear" w:color="auto" w:fill="FFFFFF"/>
          <w:lang w:val="es-ES_tradnl"/>
        </w:rPr>
        <w:t>New Media &amp; Society</w:t>
      </w:r>
      <w:r w:rsidRPr="00880119">
        <w:rPr>
          <w:rFonts w:eastAsia="Times New Roman"/>
          <w:color w:val="222222"/>
          <w:shd w:val="clear" w:color="auto" w:fill="FFFFFF"/>
          <w:lang w:val="es-ES_tradnl"/>
        </w:rPr>
        <w:t>, </w:t>
      </w:r>
      <w:r w:rsidRPr="00880119">
        <w:rPr>
          <w:rFonts w:eastAsia="Times New Roman"/>
          <w:i/>
          <w:iCs/>
          <w:color w:val="222222"/>
          <w:shd w:val="clear" w:color="auto" w:fill="FFFFFF"/>
          <w:lang w:val="es-ES_tradnl"/>
        </w:rPr>
        <w:t>20</w:t>
      </w:r>
      <w:r w:rsidRPr="00880119">
        <w:rPr>
          <w:rFonts w:eastAsia="Times New Roman"/>
          <w:color w:val="222222"/>
          <w:shd w:val="clear" w:color="auto" w:fill="FFFFFF"/>
          <w:lang w:val="es-ES_tradnl"/>
        </w:rPr>
        <w:t>(10), 3523-3539.</w:t>
      </w:r>
    </w:p>
    <w:p w14:paraId="043B1E65" w14:textId="1DF1B93D" w:rsidR="00880119" w:rsidRPr="00880119" w:rsidRDefault="00880119" w:rsidP="00880119">
      <w:pPr>
        <w:spacing w:line="360" w:lineRule="auto"/>
        <w:ind w:left="720" w:hanging="720"/>
        <w:rPr>
          <w:rFonts w:eastAsia="Times New Roman"/>
          <w:lang w:val="es-ES_tradnl"/>
        </w:rPr>
      </w:pPr>
      <w:r w:rsidRPr="00880119">
        <w:rPr>
          <w:rFonts w:eastAsia="Times New Roman"/>
          <w:shd w:val="clear" w:color="auto" w:fill="FFFFFF"/>
        </w:rPr>
        <w:t>Dvir-Gvirsman, S., Tsfati, Y., &amp; Menchen-Trevino</w:t>
      </w:r>
      <w:r w:rsidRPr="00880119">
        <w:rPr>
          <w:rFonts w:eastAsia="Times New Roman"/>
        </w:rPr>
        <w:t xml:space="preserve">, E. (2016). </w:t>
      </w:r>
      <w:r w:rsidRPr="00880119">
        <w:rPr>
          <w:rFonts w:eastAsia="Times New Roman"/>
          <w:color w:val="222222"/>
          <w:shd w:val="clear" w:color="auto" w:fill="FFFFFF"/>
          <w:lang w:val="es-ES_tradnl"/>
        </w:rPr>
        <w:t>The extent and nature of ideological selective exposure online: Combining survey responses with actual web log data from the 2013 Israeli Elections. </w:t>
      </w:r>
      <w:r w:rsidRPr="00880119">
        <w:rPr>
          <w:rFonts w:eastAsia="Times New Roman"/>
          <w:i/>
          <w:iCs/>
          <w:color w:val="222222"/>
          <w:shd w:val="clear" w:color="auto" w:fill="FFFFFF"/>
          <w:lang w:val="es-ES_tradnl"/>
        </w:rPr>
        <w:t>New Media &amp; Society</w:t>
      </w:r>
      <w:r w:rsidRPr="00880119">
        <w:rPr>
          <w:rFonts w:eastAsia="Times New Roman"/>
          <w:color w:val="222222"/>
          <w:shd w:val="clear" w:color="auto" w:fill="FFFFFF"/>
          <w:lang w:val="es-ES_tradnl"/>
        </w:rPr>
        <w:t>, </w:t>
      </w:r>
      <w:r w:rsidRPr="00880119">
        <w:rPr>
          <w:rFonts w:eastAsia="Times New Roman"/>
          <w:i/>
          <w:iCs/>
          <w:color w:val="222222"/>
          <w:shd w:val="clear" w:color="auto" w:fill="FFFFFF"/>
          <w:lang w:val="es-ES_tradnl"/>
        </w:rPr>
        <w:t>18</w:t>
      </w:r>
      <w:r w:rsidRPr="00880119">
        <w:rPr>
          <w:rFonts w:eastAsia="Times New Roman"/>
          <w:color w:val="222222"/>
          <w:shd w:val="clear" w:color="auto" w:fill="FFFFFF"/>
          <w:lang w:val="es-ES_tradnl"/>
        </w:rPr>
        <w:t>(5), 857-877.</w:t>
      </w:r>
    </w:p>
    <w:p w14:paraId="6B09B592" w14:textId="77777777" w:rsidR="00880119" w:rsidRDefault="00880119" w:rsidP="00880119">
      <w:pPr>
        <w:spacing w:line="360" w:lineRule="auto"/>
        <w:ind w:left="720" w:hanging="720"/>
        <w:rPr>
          <w:rFonts w:ascii="Palatino Linotype" w:hAnsi="Palatino Linotype"/>
          <w:color w:val="000000"/>
        </w:rPr>
      </w:pPr>
      <w:r w:rsidRPr="00880119">
        <w:rPr>
          <w:color w:val="000000"/>
        </w:rPr>
        <w:t>Kümpel, A., Karnowski</w:t>
      </w:r>
      <w:r w:rsidRPr="002674FC">
        <w:rPr>
          <w:rFonts w:ascii="Palatino Linotype" w:hAnsi="Palatino Linotype"/>
          <w:color w:val="000000"/>
        </w:rPr>
        <w:t xml:space="preserve">, V., &amp; Keyling, T., (2015). News Sharing in Social Media: A Review of Current Research on News Sharing Users, Contents, and Networks, </w:t>
      </w:r>
      <w:r w:rsidRPr="002674FC">
        <w:rPr>
          <w:rFonts w:ascii="Palatino Linotype" w:hAnsi="Palatino Linotype"/>
          <w:i/>
          <w:color w:val="000000"/>
        </w:rPr>
        <w:t>Social Media + Society</w:t>
      </w:r>
      <w:r w:rsidRPr="002674FC">
        <w:rPr>
          <w:rFonts w:ascii="Palatino Linotype" w:hAnsi="Palatino Linotype"/>
          <w:color w:val="000000"/>
        </w:rPr>
        <w:t xml:space="preserve">, pp. 1-14. </w:t>
      </w:r>
    </w:p>
    <w:p w14:paraId="6E879AAC" w14:textId="77777777" w:rsidR="00880119" w:rsidRPr="00E26A63" w:rsidRDefault="00880119" w:rsidP="00880119">
      <w:pPr>
        <w:widowControl w:val="0"/>
        <w:autoSpaceDE w:val="0"/>
        <w:autoSpaceDN w:val="0"/>
        <w:adjustRightInd w:val="0"/>
        <w:spacing w:line="360" w:lineRule="auto"/>
        <w:ind w:left="709" w:hanging="709"/>
        <w:rPr>
          <w:rFonts w:ascii="Times" w:hAnsi="Times" w:cs="Times"/>
          <w:color w:val="000000"/>
        </w:rPr>
      </w:pPr>
      <w:r>
        <w:rPr>
          <w:color w:val="000000"/>
        </w:rPr>
        <w:t xml:space="preserve">Lee, C. S., &amp; Ma, L. (2012). News sharing in social media: The effect of gratifications and prior experience. </w:t>
      </w:r>
      <w:r>
        <w:rPr>
          <w:rFonts w:ascii="Times" w:hAnsi="Times" w:cs="Times"/>
          <w:i/>
          <w:iCs/>
          <w:color w:val="000000"/>
        </w:rPr>
        <w:t>Computers in Human Behavior</w:t>
      </w:r>
      <w:r>
        <w:rPr>
          <w:color w:val="000000"/>
        </w:rPr>
        <w:t xml:space="preserve">, </w:t>
      </w:r>
      <w:r>
        <w:rPr>
          <w:rFonts w:ascii="Times" w:hAnsi="Times" w:cs="Times"/>
          <w:i/>
          <w:iCs/>
          <w:color w:val="000000"/>
        </w:rPr>
        <w:t>28</w:t>
      </w:r>
      <w:r>
        <w:rPr>
          <w:color w:val="000000"/>
        </w:rPr>
        <w:t xml:space="preserve">, 331–339. Retrieved from http://doi. org/10.1016/j.chb.2011.10.002 </w:t>
      </w:r>
    </w:p>
    <w:p w14:paraId="6345A368" w14:textId="77777777" w:rsidR="00880119" w:rsidRPr="00745A44" w:rsidRDefault="00880119" w:rsidP="00745A44">
      <w:pPr>
        <w:widowControl w:val="0"/>
        <w:autoSpaceDE w:val="0"/>
        <w:autoSpaceDN w:val="0"/>
        <w:adjustRightInd w:val="0"/>
        <w:spacing w:line="360" w:lineRule="auto"/>
        <w:ind w:left="720" w:hanging="720"/>
        <w:rPr>
          <w:color w:val="000000"/>
        </w:rPr>
      </w:pPr>
      <w:r>
        <w:rPr>
          <w:color w:val="000000"/>
        </w:rPr>
        <w:t xml:space="preserve">Ma, L., Lee, C. S., &amp; Goh, D. H.-L. (2011). That’s news to me: The influence of perceived gratifications and personal experience on news sharing in social </w:t>
      </w:r>
      <w:r w:rsidRPr="001706A4">
        <w:rPr>
          <w:color w:val="000000"/>
        </w:rPr>
        <w:t xml:space="preserve">media. In </w:t>
      </w:r>
      <w:r w:rsidRPr="001706A4">
        <w:rPr>
          <w:i/>
          <w:iCs/>
          <w:color w:val="000000"/>
        </w:rPr>
        <w:t xml:space="preserve">Proceedings of the 11th Annual International ACM/IEEE Joint Conference on Digital Libraries </w:t>
      </w:r>
      <w:r w:rsidRPr="001706A4">
        <w:rPr>
          <w:color w:val="000000"/>
        </w:rPr>
        <w:t xml:space="preserve">(pp. 141–144). New York, NY: ACM. </w:t>
      </w:r>
      <w:r w:rsidRPr="00745A44">
        <w:rPr>
          <w:color w:val="000000"/>
        </w:rPr>
        <w:t xml:space="preserve">Retrieved from http://doi.org/10.1145/1998076.1998103 </w:t>
      </w:r>
    </w:p>
    <w:p w14:paraId="019AAE6B" w14:textId="4D90F511" w:rsidR="00880119" w:rsidRPr="00745A44" w:rsidRDefault="00880119" w:rsidP="00745A44">
      <w:pPr>
        <w:spacing w:line="360" w:lineRule="auto"/>
        <w:ind w:left="720" w:hanging="720"/>
        <w:rPr>
          <w:rFonts w:eastAsia="Times New Roman"/>
          <w:lang w:val="es-ES_tradnl"/>
        </w:rPr>
      </w:pPr>
      <w:r w:rsidRPr="00745A44">
        <w:rPr>
          <w:rFonts w:eastAsia="Times New Roman"/>
          <w:shd w:val="clear" w:color="auto" w:fill="FFFFFF"/>
        </w:rPr>
        <w:t>Matassi, Boczkowski &amp; Mitchelstein, E. (2019).</w:t>
      </w:r>
      <w:r w:rsidR="00745A44" w:rsidRPr="00745A44">
        <w:rPr>
          <w:rFonts w:eastAsia="Times New Roman"/>
          <w:shd w:val="clear" w:color="auto" w:fill="FFFFFF"/>
        </w:rPr>
        <w:t xml:space="preserve"> </w:t>
      </w:r>
      <w:r w:rsidR="00745A44" w:rsidRPr="00745A44">
        <w:rPr>
          <w:rFonts w:eastAsia="Times New Roman"/>
          <w:color w:val="222222"/>
          <w:shd w:val="clear" w:color="auto" w:fill="FFFFFF"/>
          <w:lang w:val="es-ES_tradnl"/>
        </w:rPr>
        <w:t>Domesticating WhatsApp: Family, friends, work, and study in everyday communication. </w:t>
      </w:r>
      <w:r w:rsidR="00745A44" w:rsidRPr="00745A44">
        <w:rPr>
          <w:rFonts w:eastAsia="Times New Roman"/>
          <w:i/>
          <w:iCs/>
          <w:color w:val="222222"/>
          <w:shd w:val="clear" w:color="auto" w:fill="FFFFFF"/>
          <w:lang w:val="es-ES_tradnl"/>
        </w:rPr>
        <w:t>New Media &amp; Society</w:t>
      </w:r>
      <w:r w:rsidR="00745A44">
        <w:rPr>
          <w:rFonts w:eastAsia="Times New Roman"/>
          <w:color w:val="222222"/>
          <w:shd w:val="clear" w:color="auto" w:fill="FFFFFF"/>
          <w:lang w:val="es-ES_tradnl"/>
        </w:rPr>
        <w:t>, 21 (10).</w:t>
      </w:r>
    </w:p>
    <w:p w14:paraId="2621E5FC" w14:textId="77777777" w:rsidR="00880119" w:rsidRPr="004232EA" w:rsidRDefault="00880119" w:rsidP="004232EA">
      <w:pPr>
        <w:spacing w:line="360" w:lineRule="auto"/>
        <w:ind w:left="720" w:hanging="720"/>
        <w:rPr>
          <w:rFonts w:eastAsia="Times New Roman"/>
        </w:rPr>
      </w:pPr>
      <w:r w:rsidRPr="00745A44">
        <w:rPr>
          <w:color w:val="000000"/>
        </w:rPr>
        <w:t>NiemanLab</w:t>
      </w:r>
      <w:r w:rsidRPr="001706A4">
        <w:rPr>
          <w:color w:val="000000"/>
        </w:rPr>
        <w:t xml:space="preserve"> (2018). WhatsApp is a black box for fake news. Verificado 2018 is making real progress fixing that, NiemanLab, June 1, from </w:t>
      </w:r>
      <w:hyperlink r:id="rId26" w:history="1">
        <w:r w:rsidRPr="004232EA">
          <w:rPr>
            <w:rStyle w:val="Hipervnculo"/>
            <w:rFonts w:eastAsia="Times New Roman"/>
          </w:rPr>
          <w:t>https://www.niemanlab.org/2018/06/whatsapp-is-a-black-box-for-fake-news-verificado-2018-is-making-real-progress-fixing-that/</w:t>
        </w:r>
      </w:hyperlink>
    </w:p>
    <w:p w14:paraId="3E04E320" w14:textId="109F0948" w:rsidR="00B04CBA" w:rsidRDefault="00B04CBA" w:rsidP="004232EA">
      <w:pPr>
        <w:spacing w:line="360" w:lineRule="auto"/>
        <w:ind w:left="720" w:hanging="720"/>
        <w:rPr>
          <w:rFonts w:eastAsia="Times New Roman"/>
          <w:lang w:val="es-ES_tradnl"/>
        </w:rPr>
      </w:pPr>
      <w:r>
        <w:rPr>
          <w:rFonts w:eastAsia="Times New Roman"/>
          <w:lang w:val="es-ES_tradnl"/>
        </w:rPr>
        <w:t xml:space="preserve">Noguera-Vivo, J.M. (2018). You get what you give: Sharing as a new radical challenge for journalism, </w:t>
      </w:r>
      <w:r w:rsidRPr="00B04CBA">
        <w:rPr>
          <w:rFonts w:eastAsia="Times New Roman"/>
          <w:i/>
          <w:lang w:val="es-ES_tradnl"/>
          <w:rPrChange w:id="241" w:author="Usuario de Microsoft Office" w:date="2019-10-16T00:16:00Z">
            <w:rPr>
              <w:rFonts w:eastAsia="Times New Roman"/>
              <w:lang w:val="es-ES_tradnl"/>
            </w:rPr>
          </w:rPrChange>
        </w:rPr>
        <w:t>Communication &amp; Society</w:t>
      </w:r>
      <w:r>
        <w:rPr>
          <w:rFonts w:eastAsia="Times New Roman"/>
          <w:lang w:val="es-ES_tradnl"/>
        </w:rPr>
        <w:t>, 31(4), 147-158.</w:t>
      </w:r>
    </w:p>
    <w:p w14:paraId="287AFB3A" w14:textId="61622AA9" w:rsidR="004232EA" w:rsidRPr="004232EA" w:rsidRDefault="004232EA" w:rsidP="004232EA">
      <w:pPr>
        <w:spacing w:line="360" w:lineRule="auto"/>
        <w:ind w:left="720" w:hanging="720"/>
        <w:rPr>
          <w:rFonts w:eastAsia="Times New Roman"/>
          <w:lang w:val="es-ES_tradnl"/>
        </w:rPr>
      </w:pPr>
      <w:r w:rsidRPr="004232EA">
        <w:rPr>
          <w:rFonts w:eastAsia="Times New Roman"/>
          <w:lang w:val="es-ES_tradnl"/>
        </w:rPr>
        <w:t>Noguera, J.M., Villi, M., Nyiro, N., De Blasio, E., and Bourdaa, M. (2013) The Role of the Media Industry Whe</w:t>
      </w:r>
      <w:r w:rsidR="006A5205">
        <w:rPr>
          <w:rFonts w:eastAsia="Times New Roman"/>
          <w:lang w:val="es-ES_tradnl"/>
        </w:rPr>
        <w:t>n</w:t>
      </w:r>
      <w:r w:rsidRPr="004232EA">
        <w:rPr>
          <w:rFonts w:eastAsia="Times New Roman"/>
          <w:lang w:val="es-ES_tradnl"/>
        </w:rPr>
        <w:t xml:space="preserve"> Participation is a Product. In Carpentier, N., Schroeder, K., and Hallett, L. (Eds.), </w:t>
      </w:r>
      <w:r w:rsidRPr="004232EA">
        <w:rPr>
          <w:rFonts w:eastAsia="Times New Roman"/>
          <w:i/>
          <w:lang w:val="es-ES_tradnl"/>
        </w:rPr>
        <w:t>Audience Transformations: Shifting Audience Positions in Late Modernity</w:t>
      </w:r>
      <w:r w:rsidRPr="004232EA">
        <w:rPr>
          <w:rFonts w:eastAsia="Times New Roman"/>
          <w:lang w:val="es-ES_tradnl"/>
        </w:rPr>
        <w:t xml:space="preserve"> (pp. 172-190). UK: Routledge</w:t>
      </w:r>
    </w:p>
    <w:p w14:paraId="506C554B" w14:textId="5C09C798" w:rsidR="00880119" w:rsidRPr="001706A4" w:rsidRDefault="004232EA" w:rsidP="004232EA">
      <w:pPr>
        <w:spacing w:line="360" w:lineRule="auto"/>
        <w:ind w:left="720" w:hanging="720"/>
        <w:rPr>
          <w:rFonts w:eastAsia="Times New Roman"/>
        </w:rPr>
      </w:pPr>
      <w:r w:rsidRPr="004232EA">
        <w:rPr>
          <w:color w:val="000000"/>
        </w:rPr>
        <w:t xml:space="preserve"> </w:t>
      </w:r>
      <w:r w:rsidR="00880119" w:rsidRPr="004232EA">
        <w:rPr>
          <w:color w:val="000000"/>
        </w:rPr>
        <w:t>Olmstead, K</w:t>
      </w:r>
      <w:r w:rsidR="00880119" w:rsidRPr="001706A4">
        <w:rPr>
          <w:color w:val="000000"/>
        </w:rPr>
        <w:t xml:space="preserve">., Mitchell, A., &amp; Rosenstiel, T. (2011). </w:t>
      </w:r>
      <w:r w:rsidR="00880119" w:rsidRPr="001706A4">
        <w:rPr>
          <w:i/>
          <w:iCs/>
          <w:color w:val="000000"/>
        </w:rPr>
        <w:t>Navigating news online: Where people go, how they get there and what lures them away</w:t>
      </w:r>
      <w:r w:rsidR="00880119" w:rsidRPr="001706A4">
        <w:rPr>
          <w:color w:val="000000"/>
        </w:rPr>
        <w:t xml:space="preserve">. Pew Research Center. Retrieved from </w:t>
      </w:r>
      <w:r w:rsidR="00880119" w:rsidRPr="001706A4">
        <w:rPr>
          <w:rFonts w:eastAsia="Times New Roman"/>
        </w:rPr>
        <w:t>https://www.journalism.org/2011/05/09/navigating-news-online</w:t>
      </w:r>
    </w:p>
    <w:p w14:paraId="67110A11" w14:textId="77777777" w:rsidR="00880119" w:rsidRPr="003E1D99" w:rsidRDefault="00880119" w:rsidP="00880119">
      <w:pPr>
        <w:spacing w:line="360" w:lineRule="auto"/>
        <w:ind w:left="709" w:hanging="709"/>
        <w:rPr>
          <w:rFonts w:eastAsia="Times New Roman"/>
        </w:rPr>
      </w:pPr>
      <w:r>
        <w:rPr>
          <w:color w:val="000000"/>
        </w:rPr>
        <w:t xml:space="preserve">Reuters Institute for the Study of Journalism (2019). </w:t>
      </w:r>
      <w:r w:rsidRPr="003E1D99">
        <w:rPr>
          <w:i/>
          <w:color w:val="000000"/>
        </w:rPr>
        <w:t>How Young People Consume News and the Implications for Maintream Media</w:t>
      </w:r>
      <w:r>
        <w:rPr>
          <w:color w:val="000000"/>
        </w:rPr>
        <w:t xml:space="preserve">, University of Oxford, from </w:t>
      </w:r>
      <w:hyperlink r:id="rId27" w:history="1">
        <w:r>
          <w:rPr>
            <w:rStyle w:val="Hipervnculo"/>
            <w:rFonts w:eastAsia="Times New Roman"/>
          </w:rPr>
          <w:t>https://reutersinstitute.politics.ox.ac.uk/our-research/how-young-people-consume-news-and-implications-mainstream-media</w:t>
        </w:r>
      </w:hyperlink>
    </w:p>
    <w:p w14:paraId="13BC16A1" w14:textId="77777777" w:rsidR="00880119" w:rsidRPr="001706A4" w:rsidRDefault="00880119" w:rsidP="00880119">
      <w:pPr>
        <w:widowControl w:val="0"/>
        <w:autoSpaceDE w:val="0"/>
        <w:autoSpaceDN w:val="0"/>
        <w:adjustRightInd w:val="0"/>
        <w:spacing w:line="360" w:lineRule="auto"/>
        <w:ind w:left="709" w:hanging="709"/>
        <w:rPr>
          <w:color w:val="000000"/>
        </w:rPr>
      </w:pPr>
      <w:r w:rsidRPr="001706A4">
        <w:rPr>
          <w:color w:val="000000"/>
        </w:rPr>
        <w:t xml:space="preserve">Shin, J. &amp; Thorson, K. (2017). Partisan Selective Sharing: The Biased Diffusion of Fact-Cheking Messages on Social Media, </w:t>
      </w:r>
      <w:r w:rsidRPr="001706A4">
        <w:rPr>
          <w:i/>
          <w:color w:val="000000"/>
        </w:rPr>
        <w:t>Journal of Communication</w:t>
      </w:r>
      <w:r w:rsidRPr="001706A4">
        <w:rPr>
          <w:color w:val="000000"/>
        </w:rPr>
        <w:t xml:space="preserve">, 67(2), 233-255.   </w:t>
      </w:r>
    </w:p>
    <w:p w14:paraId="31BCD9E8" w14:textId="77777777" w:rsidR="00880119" w:rsidRDefault="00880119" w:rsidP="00880119">
      <w:pPr>
        <w:widowControl w:val="0"/>
        <w:autoSpaceDE w:val="0"/>
        <w:autoSpaceDN w:val="0"/>
        <w:adjustRightInd w:val="0"/>
        <w:spacing w:line="360" w:lineRule="auto"/>
        <w:ind w:left="709" w:hanging="709"/>
        <w:rPr>
          <w:rFonts w:ascii="Palatino Linotype" w:eastAsia="Times New Roman" w:hAnsi="Palatino Linotype"/>
        </w:rPr>
      </w:pPr>
      <w:r w:rsidRPr="001706A4">
        <w:rPr>
          <w:color w:val="000000"/>
        </w:rPr>
        <w:t xml:space="preserve">Waisbord, S. (2017). Por qué es tan difícil dejar de creer en la información falsa, </w:t>
      </w:r>
      <w:r w:rsidRPr="001706A4">
        <w:rPr>
          <w:i/>
          <w:color w:val="000000"/>
        </w:rPr>
        <w:t>The New</w:t>
      </w:r>
      <w:r w:rsidRPr="00B304F0">
        <w:rPr>
          <w:rFonts w:ascii="Palatino Linotype" w:hAnsi="Palatino Linotype"/>
          <w:i/>
          <w:color w:val="000000"/>
        </w:rPr>
        <w:t xml:space="preserve"> York Times</w:t>
      </w:r>
      <w:r w:rsidRPr="001A2B9D">
        <w:rPr>
          <w:rFonts w:ascii="Palatino Linotype" w:hAnsi="Palatino Linotype"/>
          <w:color w:val="000000"/>
        </w:rPr>
        <w:t xml:space="preserve">, May 26, from </w:t>
      </w:r>
      <w:hyperlink r:id="rId28" w:history="1">
        <w:r w:rsidRPr="0086366A">
          <w:rPr>
            <w:rStyle w:val="Hipervnculo"/>
            <w:rFonts w:ascii="Palatino Linotype" w:eastAsia="Times New Roman" w:hAnsi="Palatino Linotype"/>
          </w:rPr>
          <w:t>https://www.nytimes.com/es/2017/05/26/por-que-es-tan-dificil-dejar-de-creer-en-la-informacion-falsa</w:t>
        </w:r>
      </w:hyperlink>
    </w:p>
    <w:p w14:paraId="350074B2" w14:textId="77777777" w:rsidR="00880119" w:rsidRDefault="00880119" w:rsidP="00880119">
      <w:pPr>
        <w:spacing w:line="360" w:lineRule="auto"/>
        <w:ind w:left="709" w:hanging="709"/>
        <w:rPr>
          <w:rFonts w:eastAsia="Times New Roman"/>
        </w:rPr>
      </w:pPr>
      <w:r>
        <w:rPr>
          <w:rFonts w:ascii="Palatino Linotype" w:eastAsia="Times New Roman" w:hAnsi="Palatino Linotype"/>
        </w:rPr>
        <w:t xml:space="preserve">WARC (2019). The Telegraph attracts subscribers via WhatsApp, Warc.com, August 23, from </w:t>
      </w:r>
      <w:hyperlink r:id="rId29" w:history="1">
        <w:r>
          <w:rPr>
            <w:rStyle w:val="Hipervnculo"/>
            <w:rFonts w:eastAsia="Times New Roman"/>
          </w:rPr>
          <w:t>https://www.warc.com/newsandopinion/news/the_telegraph_attracts_subscribers_via_whatsapp/42538</w:t>
        </w:r>
      </w:hyperlink>
    </w:p>
    <w:p w14:paraId="5F93D634" w14:textId="77777777" w:rsidR="00880119" w:rsidRPr="00880119" w:rsidRDefault="00880119">
      <w:pPr>
        <w:rPr>
          <w:b/>
        </w:rPr>
      </w:pPr>
    </w:p>
    <w:p w14:paraId="7B916814" w14:textId="77777777" w:rsidR="007206B9" w:rsidRDefault="007206B9"/>
    <w:p w14:paraId="44093761" w14:textId="77777777" w:rsidR="007206B9" w:rsidRDefault="007206B9"/>
    <w:p w14:paraId="18088E0F" w14:textId="77777777" w:rsidR="00C6473F" w:rsidRDefault="00C6473F"/>
    <w:p w14:paraId="1B3E8688" w14:textId="77777777" w:rsidR="00C6473F" w:rsidRDefault="00C6473F"/>
    <w:p w14:paraId="48BBC1E8" w14:textId="77777777" w:rsidR="00C6473F" w:rsidRDefault="00C6473F"/>
    <w:p w14:paraId="660ACB74" w14:textId="77777777" w:rsidR="00C6473F" w:rsidRDefault="00C6473F"/>
    <w:p w14:paraId="472C09BE" w14:textId="77777777" w:rsidR="00C6473F" w:rsidRDefault="00C6473F"/>
    <w:p w14:paraId="7F7E8760" w14:textId="77777777" w:rsidR="00C6473F" w:rsidRDefault="00C6473F"/>
    <w:p w14:paraId="341C6769" w14:textId="77777777" w:rsidR="00C6473F" w:rsidRDefault="00C6473F"/>
    <w:p w14:paraId="40B7F299" w14:textId="77777777" w:rsidR="00C6473F" w:rsidRDefault="00C6473F"/>
    <w:p w14:paraId="6BE2AE0C" w14:textId="77777777" w:rsidR="00C6473F" w:rsidRDefault="00C6473F"/>
    <w:p w14:paraId="723BF3B9" w14:textId="77777777" w:rsidR="00C6473F" w:rsidRDefault="00C6473F"/>
    <w:p w14:paraId="0101F9AC" w14:textId="77777777" w:rsidR="00C6473F" w:rsidRDefault="00C6473F"/>
    <w:p w14:paraId="43D3D988" w14:textId="2FA40D59" w:rsidR="00C6473F" w:rsidRDefault="00C6473F">
      <w:pPr>
        <w:jc w:val="center"/>
        <w:rPr>
          <w:ins w:id="242" w:author="Usuario de Microsoft Office" w:date="2019-10-16T00:17:00Z"/>
          <w:b/>
          <w:color w:val="FF0000"/>
        </w:rPr>
        <w:pPrChange w:id="243" w:author="Usuario de Microsoft Office" w:date="2019-10-16T00:10:00Z">
          <w:pPr/>
        </w:pPrChange>
      </w:pPr>
      <w:r w:rsidRPr="00C6473F">
        <w:rPr>
          <w:b/>
          <w:color w:val="FF0000"/>
          <w:rPrChange w:id="244" w:author="Usuario de Microsoft Office" w:date="2019-10-16T00:10:00Z">
            <w:rPr/>
          </w:rPrChange>
        </w:rPr>
        <w:t>NOTE for designer: final page is 35, this one. Use same copyleft image than in first page.</w:t>
      </w:r>
    </w:p>
    <w:p w14:paraId="53B6EB3F" w14:textId="77777777" w:rsidR="00F727DF" w:rsidRDefault="00F727DF">
      <w:pPr>
        <w:jc w:val="center"/>
        <w:rPr>
          <w:ins w:id="245" w:author="Usuario de Microsoft Office" w:date="2019-10-16T00:17:00Z"/>
          <w:b/>
          <w:color w:val="FF0000"/>
        </w:rPr>
        <w:pPrChange w:id="246" w:author="Usuario de Microsoft Office" w:date="2019-10-16T00:10:00Z">
          <w:pPr/>
        </w:pPrChange>
      </w:pPr>
    </w:p>
    <w:p w14:paraId="4CB92EAF" w14:textId="77777777" w:rsidR="00F727DF" w:rsidRDefault="00F727DF">
      <w:pPr>
        <w:jc w:val="center"/>
        <w:rPr>
          <w:ins w:id="247" w:author="Usuario de Microsoft Office" w:date="2019-10-16T00:17:00Z"/>
          <w:b/>
          <w:color w:val="FF0000"/>
        </w:rPr>
        <w:pPrChange w:id="248" w:author="Usuario de Microsoft Office" w:date="2019-10-16T00:10:00Z">
          <w:pPr/>
        </w:pPrChange>
      </w:pPr>
    </w:p>
    <w:p w14:paraId="7740C4C4" w14:textId="77777777" w:rsidR="00F727DF" w:rsidRDefault="00F727DF">
      <w:pPr>
        <w:jc w:val="center"/>
        <w:rPr>
          <w:ins w:id="249" w:author="Usuario de Microsoft Office" w:date="2019-10-16T00:17:00Z"/>
          <w:b/>
          <w:color w:val="FF0000"/>
        </w:rPr>
        <w:pPrChange w:id="250" w:author="Usuario de Microsoft Office" w:date="2019-10-16T00:10:00Z">
          <w:pPr/>
        </w:pPrChange>
      </w:pPr>
    </w:p>
    <w:p w14:paraId="0AC98134" w14:textId="77777777" w:rsidR="00F727DF" w:rsidRDefault="00F727DF">
      <w:pPr>
        <w:jc w:val="center"/>
        <w:rPr>
          <w:ins w:id="251" w:author="Usuario de Microsoft Office" w:date="2019-10-16T00:17:00Z"/>
          <w:b/>
          <w:color w:val="FF0000"/>
        </w:rPr>
        <w:pPrChange w:id="252" w:author="Usuario de Microsoft Office" w:date="2019-10-16T00:10:00Z">
          <w:pPr/>
        </w:pPrChange>
      </w:pPr>
    </w:p>
    <w:p w14:paraId="6F6E4DE0" w14:textId="77777777" w:rsidR="00F727DF" w:rsidRPr="00C6473F" w:rsidRDefault="00F727DF">
      <w:pPr>
        <w:jc w:val="center"/>
        <w:rPr>
          <w:b/>
          <w:color w:val="FF0000"/>
          <w:rPrChange w:id="253" w:author="Usuario de Microsoft Office" w:date="2019-10-16T00:10:00Z">
            <w:rPr/>
          </w:rPrChange>
        </w:rPr>
        <w:pPrChange w:id="254" w:author="Usuario de Microsoft Office" w:date="2019-10-16T00:10:00Z">
          <w:pPr/>
        </w:pPrChange>
      </w:pPr>
      <w:bookmarkStart w:id="255" w:name="_GoBack"/>
      <w:bookmarkEnd w:id="255"/>
    </w:p>
    <w:sectPr w:rsidR="00F727DF" w:rsidRPr="00C6473F" w:rsidSect="006729A3">
      <w:footerReference w:type="even" r:id="rId30"/>
      <w:footerReference w:type="default" r:id="rId31"/>
      <w:pgSz w:w="11900" w:h="16840"/>
      <w:pgMar w:top="1417" w:right="1701" w:bottom="1417" w:left="1701" w:header="708" w:footer="708" w:gutter="0"/>
      <w:pgNumType w:fmt="numberInDash" w:start="3"/>
      <w:cols w:space="708"/>
      <w:docGrid w:linePitch="360"/>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6" w:author="Joseph Graf" w:date="2019-10-14T13:54:00Z" w:initials="JG">
    <w:p w14:paraId="33023C5F" w14:textId="6D0F2D39" w:rsidR="00B95C38" w:rsidRDefault="00B95C38">
      <w:pPr>
        <w:pStyle w:val="Textocomentario"/>
      </w:pPr>
      <w:r>
        <w:rPr>
          <w:rStyle w:val="Refdecomentario"/>
        </w:rPr>
        <w:annotationRef/>
      </w:r>
      <w:r>
        <w:t>This is unclear.</w:t>
      </w:r>
    </w:p>
  </w:comment>
  <w:comment w:id="38" w:author="Joseph Graf" w:date="2019-10-14T14:00:00Z" w:initials="JG">
    <w:p w14:paraId="247416AE" w14:textId="77777777" w:rsidR="00B95C38" w:rsidRDefault="00B95C38">
      <w:pPr>
        <w:pStyle w:val="Textocomentario"/>
      </w:pPr>
      <w:r>
        <w:rPr>
          <w:rStyle w:val="Refdecomentario"/>
        </w:rPr>
        <w:annotationRef/>
      </w:r>
      <w:r>
        <w:t xml:space="preserve">I don’t know if “friendly” is the right word. </w:t>
      </w:r>
    </w:p>
    <w:p w14:paraId="7993C81F" w14:textId="77777777" w:rsidR="00B95C38" w:rsidRDefault="00B95C38">
      <w:pPr>
        <w:pStyle w:val="Textocomentario"/>
      </w:pPr>
    </w:p>
    <w:p w14:paraId="7976C8BB" w14:textId="316D2DB0" w:rsidR="00B95C38" w:rsidRDefault="00B95C38">
      <w:pPr>
        <w:pStyle w:val="Textocomentario"/>
      </w:pPr>
      <w:r>
        <w:t>Do you mean “appropriate”?</w:t>
      </w:r>
    </w:p>
  </w:comment>
  <w:comment w:id="49" w:author="Joseph Graf" w:date="2019-10-14T14:08:00Z" w:initials="JG">
    <w:p w14:paraId="64F5A1F3" w14:textId="3C73A031" w:rsidR="00B95C38" w:rsidRDefault="00B95C38">
      <w:pPr>
        <w:pStyle w:val="Textocomentario"/>
      </w:pPr>
      <w:r>
        <w:rPr>
          <w:rStyle w:val="Refdecomentario"/>
        </w:rPr>
        <w:annotationRef/>
      </w:r>
      <w:r>
        <w:t>I am not sure I agree with this. Things go viral with public messaging services.</w:t>
      </w:r>
    </w:p>
  </w:comment>
  <w:comment w:id="77" w:author="Joseph Graf" w:date="2019-10-14T14:16:00Z" w:initials="JG">
    <w:p w14:paraId="77040002" w14:textId="4F349DCD" w:rsidR="00B95C38" w:rsidRDefault="00B95C38">
      <w:pPr>
        <w:pStyle w:val="Textocomentario"/>
      </w:pPr>
      <w:r>
        <w:rPr>
          <w:rStyle w:val="Refdecomentario"/>
        </w:rPr>
        <w:annotationRef/>
      </w:r>
      <w:r>
        <w:t>I think this needs to be pulled out in a separate sentence. Not clear.</w:t>
      </w:r>
    </w:p>
  </w:comment>
  <w:comment w:id="78" w:author="Joseph Graf" w:date="2019-10-14T14:17:00Z" w:initials="JG">
    <w:p w14:paraId="411FF51E" w14:textId="0AD73E4E" w:rsidR="00B95C38" w:rsidRDefault="00B95C38">
      <w:pPr>
        <w:pStyle w:val="Textocomentario"/>
      </w:pPr>
      <w:r>
        <w:rPr>
          <w:rStyle w:val="Refdecomentario"/>
        </w:rPr>
        <w:annotationRef/>
      </w:r>
      <w:r>
        <w:t>I think you should state why they moved.</w:t>
      </w:r>
    </w:p>
  </w:comment>
  <w:comment w:id="80" w:author="Joseph Graf" w:date="2019-10-14T14:17:00Z" w:initials="JG">
    <w:p w14:paraId="26474C48" w14:textId="3266131C" w:rsidR="00B95C38" w:rsidRDefault="00B95C38">
      <w:pPr>
        <w:pStyle w:val="Textocomentario"/>
      </w:pPr>
      <w:r>
        <w:rPr>
          <w:rStyle w:val="Refdecomentario"/>
        </w:rPr>
        <w:annotationRef/>
      </w:r>
      <w:r>
        <w:t>I am guessing that The Quint abandoned WhatsApp because of uncivil or “dark” content. You need to make that clear.</w:t>
      </w:r>
    </w:p>
  </w:comment>
  <w:comment w:id="81" w:author="Joseph Graf" w:date="2019-10-14T14:19:00Z" w:initials="JG">
    <w:p w14:paraId="3FFBDFDA" w14:textId="77777777" w:rsidR="00B95C38" w:rsidRDefault="00B95C38">
      <w:pPr>
        <w:pStyle w:val="Textocomentario"/>
      </w:pPr>
      <w:r>
        <w:rPr>
          <w:rStyle w:val="Refdecomentario"/>
        </w:rPr>
        <w:annotationRef/>
      </w:r>
      <w:r>
        <w:t>I think we have two different ideas here.</w:t>
      </w:r>
    </w:p>
    <w:p w14:paraId="4DB20A55" w14:textId="77777777" w:rsidR="00B95C38" w:rsidRDefault="00B95C38">
      <w:pPr>
        <w:pStyle w:val="Textocomentario"/>
      </w:pPr>
    </w:p>
    <w:p w14:paraId="42433B91" w14:textId="77777777" w:rsidR="00B95C38" w:rsidRDefault="00B95C38">
      <w:pPr>
        <w:pStyle w:val="Textocomentario"/>
      </w:pPr>
      <w:r>
        <w:t>The first idea is social influence. We are influenced by those around us.</w:t>
      </w:r>
    </w:p>
    <w:p w14:paraId="4537A530" w14:textId="77777777" w:rsidR="00B95C38" w:rsidRDefault="00B95C38">
      <w:pPr>
        <w:pStyle w:val="Textocomentario"/>
      </w:pPr>
    </w:p>
    <w:p w14:paraId="177C85CC" w14:textId="77777777" w:rsidR="00B95C38" w:rsidRDefault="00B95C38">
      <w:pPr>
        <w:pStyle w:val="Textocomentario"/>
      </w:pPr>
      <w:r>
        <w:t xml:space="preserve">The second idea is that we are more likely to believe those things we agree with. </w:t>
      </w:r>
    </w:p>
    <w:p w14:paraId="03BD9FC0" w14:textId="77777777" w:rsidR="00B95C38" w:rsidRDefault="00B95C38">
      <w:pPr>
        <w:pStyle w:val="Textocomentario"/>
      </w:pPr>
    </w:p>
    <w:p w14:paraId="2B94AE5E" w14:textId="1CA632CA" w:rsidR="00B95C38" w:rsidRDefault="00B95C38">
      <w:pPr>
        <w:pStyle w:val="Textocomentario"/>
      </w:pPr>
      <w:r>
        <w:t>I might pull them out into separate paragraphs.</w:t>
      </w:r>
    </w:p>
  </w:comment>
</w:comments>
</file>

<file path=word/commentsExtended.xml><?xml version="1.0" encoding="utf-8"?>
<w15:commentsEx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3023C5F" w15:done="0"/>
  <w15:commentEx w15:paraId="7976C8BB" w15:done="0"/>
  <w15:commentEx w15:paraId="64F5A1F3" w15:done="1"/>
  <w15:commentEx w15:paraId="77040002" w15:done="1"/>
  <w15:commentEx w15:paraId="411FF51E" w15:done="1"/>
  <w15:commentEx w15:paraId="26474C48" w15:done="1"/>
  <w15:commentEx w15:paraId="2B94AE5E" w15:done="1"/>
</w15:commentsEx>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5267393" w14:textId="77777777" w:rsidR="007B1DA2" w:rsidRDefault="007B1DA2" w:rsidP="005D7BBD">
      <w:r>
        <w:separator/>
      </w:r>
    </w:p>
  </w:endnote>
  <w:endnote w:type="continuationSeparator" w:id="0">
    <w:p w14:paraId="534715EB" w14:textId="77777777" w:rsidR="007B1DA2" w:rsidRDefault="007B1DA2" w:rsidP="005D7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Palatino Linotype">
    <w:panose1 w:val="02040502050505030304"/>
    <w:charset w:val="00"/>
    <w:family w:val="auto"/>
    <w:pitch w:val="variable"/>
    <w:sig w:usb0="E0000287" w:usb1="40000013" w:usb2="00000000" w:usb3="00000000" w:csb0="0000019F" w:csb1="00000000"/>
  </w:font>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ＭＳ 明朝">
    <w:charset w:val="80"/>
    <w:family w:val="auto"/>
    <w:pitch w:val="variable"/>
    <w:sig w:usb0="E00002FF" w:usb1="6AC7FDFB" w:usb2="08000012" w:usb3="00000000" w:csb0="0002009F" w:csb1="00000000"/>
  </w:font>
  <w:font w:name="Lucida Grande">
    <w:altName w:val="Arial"/>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Times">
    <w:panose1 w:val="02000500000000000000"/>
    <w:charset w:val="00"/>
    <w:family w:val="auto"/>
    <w:pitch w:val="variable"/>
    <w:sig w:usb0="00000003" w:usb1="00000000" w:usb2="00000000" w:usb3="00000000" w:csb0="00000001"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CB1A83" w14:textId="77777777" w:rsidR="00B95C38" w:rsidRDefault="00B95C38" w:rsidP="00B95C38">
    <w:pPr>
      <w:pStyle w:val="Piedepgina"/>
      <w:framePr w:wrap="none" w:vAnchor="text" w:hAnchor="margin" w:xAlign="right" w:y="1"/>
      <w:rPr>
        <w:ins w:id="256" w:author="Usuario de Microsoft Office" w:date="2019-10-15T22:29:00Z"/>
        <w:rStyle w:val="Nmerodepgina"/>
      </w:rPr>
    </w:pPr>
    <w:ins w:id="257" w:author="Usuario de Microsoft Office" w:date="2019-10-15T22:29:00Z">
      <w:r>
        <w:rPr>
          <w:rStyle w:val="Nmerodepgina"/>
        </w:rPr>
        <w:fldChar w:fldCharType="begin"/>
      </w:r>
      <w:r>
        <w:rPr>
          <w:rStyle w:val="Nmerodepgina"/>
        </w:rPr>
        <w:instrText xml:space="preserve">PAGE  </w:instrText>
      </w:r>
      <w:r>
        <w:rPr>
          <w:rStyle w:val="Nmerodepgina"/>
        </w:rPr>
        <w:fldChar w:fldCharType="end"/>
      </w:r>
    </w:ins>
  </w:p>
  <w:p w14:paraId="742FC9A5" w14:textId="77777777" w:rsidR="00B95C38" w:rsidRDefault="00B95C38">
    <w:pPr>
      <w:pStyle w:val="Piedepgina"/>
      <w:framePr w:wrap="none" w:vAnchor="text" w:hAnchor="margin" w:xAlign="right" w:y="1"/>
      <w:ind w:right="360"/>
      <w:rPr>
        <w:ins w:id="258" w:author="Usuario de Microsoft Office" w:date="2019-10-15T22:27:00Z"/>
        <w:rStyle w:val="Nmerodepgina"/>
      </w:rPr>
      <w:pPrChange w:id="259" w:author="Usuario de Microsoft Office" w:date="2019-10-15T22:29:00Z">
        <w:pPr>
          <w:pStyle w:val="Piedepgina"/>
          <w:framePr w:wrap="none" w:vAnchor="text" w:hAnchor="margin" w:xAlign="right" w:y="1"/>
        </w:pPr>
      </w:pPrChange>
    </w:pPr>
    <w:ins w:id="260" w:author="Usuario de Microsoft Office" w:date="2019-10-15T22:27:00Z">
      <w:r>
        <w:rPr>
          <w:rStyle w:val="Nmerodepgina"/>
        </w:rPr>
        <w:fldChar w:fldCharType="begin"/>
      </w:r>
      <w:r>
        <w:rPr>
          <w:rStyle w:val="Nmerodepgina"/>
        </w:rPr>
        <w:instrText xml:space="preserve">PAGE  </w:instrText>
      </w:r>
      <w:r>
        <w:rPr>
          <w:rStyle w:val="Nmerodepgina"/>
        </w:rPr>
        <w:fldChar w:fldCharType="end"/>
      </w:r>
    </w:ins>
  </w:p>
  <w:p w14:paraId="6EE83082" w14:textId="77777777" w:rsidR="00B95C38" w:rsidRDefault="00B95C38">
    <w:pPr>
      <w:pStyle w:val="Piedepgina"/>
      <w:ind w:right="360"/>
      <w:pPrChange w:id="261" w:author="Usuario de Microsoft Office" w:date="2019-10-15T22:27:00Z">
        <w:pPr>
          <w:pStyle w:val="Piedepgina"/>
        </w:pPr>
      </w:pPrChange>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D8C482" w14:textId="77777777" w:rsidR="00B95C38" w:rsidRDefault="00B95C38">
    <w:pPr>
      <w:pStyle w:val="Piedepgina"/>
      <w:ind w:right="360"/>
      <w:pPrChange w:id="262" w:author="Usuario de Microsoft Office" w:date="2019-10-15T22:27:00Z">
        <w:pPr>
          <w:pStyle w:val="Piedepgina"/>
        </w:pPr>
      </w:pPrChange>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9977525" w14:textId="77777777" w:rsidR="007B1DA2" w:rsidRDefault="007B1DA2" w:rsidP="005D7BBD">
      <w:r>
        <w:separator/>
      </w:r>
    </w:p>
  </w:footnote>
  <w:footnote w:type="continuationSeparator" w:id="0">
    <w:p w14:paraId="59731600" w14:textId="77777777" w:rsidR="007B1DA2" w:rsidRDefault="007B1DA2" w:rsidP="005D7BBD">
      <w:r>
        <w:continuationSeparator/>
      </w:r>
    </w:p>
  </w:footnote>
  <w:footnote w:id="1">
    <w:p w14:paraId="385A1849" w14:textId="3022DCB7" w:rsidR="00B95C38" w:rsidRPr="003C5FC7" w:rsidRDefault="00B95C38" w:rsidP="005D7BBD">
      <w:pPr>
        <w:pStyle w:val="Textonotapie"/>
        <w:rPr>
          <w:rPrChange w:id="84" w:author="José Manuel Noguera Vivo" w:date="2019-10-15T09:49:00Z">
            <w:rPr>
              <w:lang w:val="es-ES"/>
            </w:rPr>
          </w:rPrChange>
        </w:rPr>
      </w:pPr>
      <w:r>
        <w:rPr>
          <w:rStyle w:val="Refdenotaalpie"/>
        </w:rPr>
        <w:footnoteRef/>
      </w:r>
      <w:r>
        <w:t xml:space="preserve"> </w:t>
      </w:r>
      <w:r w:rsidRPr="003C5FC7">
        <w:rPr>
          <w:rPrChange w:id="85" w:author="José Manuel Noguera Vivo" w:date="2019-10-15T09:49:00Z">
            <w:rPr>
              <w:lang w:val="es-ES"/>
            </w:rPr>
          </w:rPrChange>
        </w:rPr>
        <w:t>Via @EricMarkDo, 1:45</w:t>
      </w:r>
      <w:ins w:id="86" w:author="Joseph Graf" w:date="2019-10-14T14:13:00Z">
        <w:r w:rsidRPr="003C5FC7">
          <w:rPr>
            <w:rPrChange w:id="87" w:author="José Manuel Noguera Vivo" w:date="2019-10-15T09:49:00Z">
              <w:rPr>
                <w:lang w:val="es-ES"/>
              </w:rPr>
            </w:rPrChange>
          </w:rPr>
          <w:t xml:space="preserve"> </w:t>
        </w:r>
      </w:ins>
      <w:r w:rsidRPr="003C5FC7">
        <w:rPr>
          <w:rPrChange w:id="88" w:author="José Manuel Noguera Vivo" w:date="2019-10-15T09:49:00Z">
            <w:rPr>
              <w:lang w:val="es-ES"/>
            </w:rPr>
          </w:rPrChange>
        </w:rPr>
        <w:t>p</w:t>
      </w:r>
      <w:ins w:id="89" w:author="Joseph Graf" w:date="2019-10-14T14:13:00Z">
        <w:r w:rsidRPr="003C5FC7">
          <w:rPr>
            <w:rPrChange w:id="90" w:author="José Manuel Noguera Vivo" w:date="2019-10-15T09:49:00Z">
              <w:rPr>
                <w:lang w:val="es-ES"/>
              </w:rPr>
            </w:rPrChange>
          </w:rPr>
          <w:t>.</w:t>
        </w:r>
      </w:ins>
      <w:r w:rsidRPr="003C5FC7">
        <w:rPr>
          <w:rPrChange w:id="91" w:author="José Manuel Noguera Vivo" w:date="2019-10-15T09:49:00Z">
            <w:rPr>
              <w:lang w:val="es-ES"/>
            </w:rPr>
          </w:rPrChange>
        </w:rPr>
        <w:t>m</w:t>
      </w:r>
      <w:ins w:id="92" w:author="Joseph Graf" w:date="2019-10-14T14:13:00Z">
        <w:r w:rsidRPr="003C5FC7">
          <w:rPr>
            <w:rPrChange w:id="93" w:author="José Manuel Noguera Vivo" w:date="2019-10-15T09:49:00Z">
              <w:rPr>
                <w:lang w:val="es-ES"/>
              </w:rPr>
            </w:rPrChange>
          </w:rPr>
          <w:t>.</w:t>
        </w:r>
      </w:ins>
      <w:r w:rsidRPr="003C5FC7">
        <w:rPr>
          <w:rPrChange w:id="94" w:author="José Manuel Noguera Vivo" w:date="2019-10-15T09:49:00Z">
            <w:rPr>
              <w:lang w:val="es-ES"/>
            </w:rPr>
          </w:rPrChange>
        </w:rPr>
        <w:t>, Sept. 11, 2019.</w:t>
      </w:r>
    </w:p>
  </w:footnote>
  <w:footnote w:id="2">
    <w:p w14:paraId="73627EAF" w14:textId="77777777" w:rsidR="00B95C38" w:rsidRPr="003C5FC7" w:rsidRDefault="00B95C38" w:rsidP="005D7BBD">
      <w:pPr>
        <w:pStyle w:val="Textonotapie"/>
        <w:rPr>
          <w:sz w:val="20"/>
          <w:szCs w:val="20"/>
          <w:rPrChange w:id="192" w:author="José Manuel Noguera Vivo" w:date="2019-10-15T09:49:00Z">
            <w:rPr>
              <w:sz w:val="20"/>
              <w:szCs w:val="20"/>
              <w:lang w:val="es-ES"/>
            </w:rPr>
          </w:rPrChange>
        </w:rPr>
      </w:pPr>
      <w:r w:rsidRPr="00497110">
        <w:rPr>
          <w:rStyle w:val="Refdenotaalpie"/>
          <w:sz w:val="20"/>
          <w:szCs w:val="20"/>
        </w:rPr>
        <w:footnoteRef/>
      </w:r>
      <w:r w:rsidRPr="00497110">
        <w:rPr>
          <w:sz w:val="20"/>
          <w:szCs w:val="20"/>
        </w:rPr>
        <w:t xml:space="preserve"> </w:t>
      </w:r>
      <w:r w:rsidRPr="003C5FC7">
        <w:rPr>
          <w:sz w:val="20"/>
          <w:szCs w:val="20"/>
          <w:rPrChange w:id="193" w:author="José Manuel Noguera Vivo" w:date="2019-10-15T09:49:00Z">
            <w:rPr>
              <w:sz w:val="20"/>
              <w:szCs w:val="20"/>
              <w:lang w:val="es-ES"/>
            </w:rPr>
          </w:rPrChange>
        </w:rPr>
        <w:t xml:space="preserve">See the article: </w:t>
      </w:r>
      <w:r>
        <w:fldChar w:fldCharType="begin"/>
      </w:r>
      <w:r>
        <w:instrText xml:space="preserve"> HYPERLINK "https://www.univision.com/univision-news/united-states/dozens-of-hate-fueled-attacks-reported-at-walmart-stores-nationwide" </w:instrText>
      </w:r>
      <w:r>
        <w:fldChar w:fldCharType="separate"/>
      </w:r>
      <w:r w:rsidRPr="003C5FC7">
        <w:rPr>
          <w:rStyle w:val="Hipervnculo"/>
          <w:sz w:val="20"/>
          <w:szCs w:val="20"/>
          <w:rPrChange w:id="194" w:author="José Manuel Noguera Vivo" w:date="2019-10-15T09:49:00Z">
            <w:rPr>
              <w:rStyle w:val="Hipervnculo"/>
              <w:sz w:val="20"/>
              <w:szCs w:val="20"/>
              <w:lang w:val="es-ES"/>
            </w:rPr>
          </w:rPrChange>
        </w:rPr>
        <w:t>https://www.univision.com/univision-news/united-states/dozens-of-hate-fueled-attacks-reported-at-walmart-stores-nationwide</w:t>
      </w:r>
      <w:r>
        <w:rPr>
          <w:rStyle w:val="Hipervnculo"/>
          <w:sz w:val="20"/>
          <w:szCs w:val="20"/>
          <w:lang w:val="es-ES"/>
        </w:rPr>
        <w:fldChar w:fldCharType="end"/>
      </w:r>
      <w:r w:rsidRPr="003C5FC7">
        <w:rPr>
          <w:sz w:val="20"/>
          <w:szCs w:val="20"/>
          <w:rPrChange w:id="195" w:author="José Manuel Noguera Vivo" w:date="2019-10-15T09:49:00Z">
            <w:rPr>
              <w:sz w:val="20"/>
              <w:szCs w:val="20"/>
              <w:lang w:val="es-ES"/>
            </w:rPr>
          </w:rPrChange>
        </w:rPr>
        <w:t xml:space="preserve"> </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CA635D"/>
    <w:multiLevelType w:val="hybridMultilevel"/>
    <w:tmpl w:val="6D4C53FE"/>
    <w:lvl w:ilvl="0" w:tplc="A8461F18">
      <w:start w:val="1"/>
      <w:numFmt w:val="decimal"/>
      <w:lvlText w:val="(%1)"/>
      <w:lvlJc w:val="left"/>
      <w:pPr>
        <w:ind w:left="720" w:hanging="360"/>
      </w:pPr>
      <w:rPr>
        <w:rFonts w:ascii="Palatino Linotype" w:eastAsiaTheme="minorHAnsi" w:hAnsi="Palatino Linotype" w:cstheme="minorBidi"/>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
    <w:nsid w:val="4A805208"/>
    <w:multiLevelType w:val="hybridMultilevel"/>
    <w:tmpl w:val="F63E5A86"/>
    <w:lvl w:ilvl="0" w:tplc="979CCE54">
      <w:start w:val="2"/>
      <w:numFmt w:val="bullet"/>
      <w:lvlText w:val="-"/>
      <w:lvlJc w:val="left"/>
      <w:pPr>
        <w:ind w:left="720" w:hanging="360"/>
      </w:pPr>
      <w:rPr>
        <w:rFonts w:ascii="Palatino Linotype" w:eastAsiaTheme="minorHAnsi" w:hAnsi="Palatino Linotype" w:cstheme="minorBidi"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
    <w:nsid w:val="7956188F"/>
    <w:multiLevelType w:val="hybridMultilevel"/>
    <w:tmpl w:val="9F88A3A6"/>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osé Manuel Noguera Vivo">
    <w15:presenceInfo w15:providerId="None" w15:userId="José Manuel Noguera Vivo"/>
  </w15:person>
  <w15:person w15:author="Usuario de Microsoft Office">
    <w15:presenceInfo w15:providerId="None" w15:userId="Usuario de Microsoft Offic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trackRevisions/>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7BBD"/>
    <w:rsid w:val="00026490"/>
    <w:rsid w:val="000B481E"/>
    <w:rsid w:val="000D2908"/>
    <w:rsid w:val="000E0E04"/>
    <w:rsid w:val="00100045"/>
    <w:rsid w:val="001721F3"/>
    <w:rsid w:val="001868B3"/>
    <w:rsid w:val="001A58B4"/>
    <w:rsid w:val="001F1A5C"/>
    <w:rsid w:val="002B42D9"/>
    <w:rsid w:val="003077B8"/>
    <w:rsid w:val="0031484A"/>
    <w:rsid w:val="0036093A"/>
    <w:rsid w:val="00371520"/>
    <w:rsid w:val="00396BD3"/>
    <w:rsid w:val="003C5FC7"/>
    <w:rsid w:val="00400A55"/>
    <w:rsid w:val="004232EA"/>
    <w:rsid w:val="004B1F36"/>
    <w:rsid w:val="004D73A0"/>
    <w:rsid w:val="004F18CB"/>
    <w:rsid w:val="00543F31"/>
    <w:rsid w:val="00565EC2"/>
    <w:rsid w:val="00576DF7"/>
    <w:rsid w:val="005B6EA6"/>
    <w:rsid w:val="005D7BBD"/>
    <w:rsid w:val="00602FE4"/>
    <w:rsid w:val="00610FD9"/>
    <w:rsid w:val="00621D58"/>
    <w:rsid w:val="00651FA7"/>
    <w:rsid w:val="006709BE"/>
    <w:rsid w:val="006725A4"/>
    <w:rsid w:val="006729A3"/>
    <w:rsid w:val="006917A8"/>
    <w:rsid w:val="006966FB"/>
    <w:rsid w:val="006A5205"/>
    <w:rsid w:val="007206B9"/>
    <w:rsid w:val="007250A9"/>
    <w:rsid w:val="00745A44"/>
    <w:rsid w:val="00786F67"/>
    <w:rsid w:val="00794169"/>
    <w:rsid w:val="007B1DA2"/>
    <w:rsid w:val="007B7CA8"/>
    <w:rsid w:val="007F1051"/>
    <w:rsid w:val="007F72E9"/>
    <w:rsid w:val="00864536"/>
    <w:rsid w:val="00880119"/>
    <w:rsid w:val="008B5020"/>
    <w:rsid w:val="00912901"/>
    <w:rsid w:val="009720E7"/>
    <w:rsid w:val="009D2462"/>
    <w:rsid w:val="00A059C4"/>
    <w:rsid w:val="00A241DC"/>
    <w:rsid w:val="00A546FC"/>
    <w:rsid w:val="00A73832"/>
    <w:rsid w:val="00A97D93"/>
    <w:rsid w:val="00AC773B"/>
    <w:rsid w:val="00B03F3E"/>
    <w:rsid w:val="00B04030"/>
    <w:rsid w:val="00B04CBA"/>
    <w:rsid w:val="00B2607A"/>
    <w:rsid w:val="00B7474D"/>
    <w:rsid w:val="00B95C38"/>
    <w:rsid w:val="00BB28D3"/>
    <w:rsid w:val="00C0029A"/>
    <w:rsid w:val="00C6473F"/>
    <w:rsid w:val="00E20DC0"/>
    <w:rsid w:val="00E3342D"/>
    <w:rsid w:val="00E35C2A"/>
    <w:rsid w:val="00E42D81"/>
    <w:rsid w:val="00E67AB1"/>
    <w:rsid w:val="00EB1970"/>
    <w:rsid w:val="00EC327A"/>
    <w:rsid w:val="00EC4E1B"/>
    <w:rsid w:val="00EC58A8"/>
    <w:rsid w:val="00F251B8"/>
    <w:rsid w:val="00F478D2"/>
    <w:rsid w:val="00F727DF"/>
    <w:rsid w:val="00FE3B2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DA9BA93"/>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D7BBD"/>
    <w:rPr>
      <w:rFonts w:ascii="Times New Roman" w:eastAsiaTheme="minorHAnsi" w:hAnsi="Times New Roman" w:cs="Times New Roman"/>
      <w:lang w:eastAsia="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5D7BBD"/>
    <w:rPr>
      <w:color w:val="0000FF" w:themeColor="hyperlink"/>
      <w:u w:val="single"/>
    </w:rPr>
  </w:style>
  <w:style w:type="paragraph" w:styleId="Encabezado">
    <w:name w:val="header"/>
    <w:basedOn w:val="Normal"/>
    <w:link w:val="EncabezadoCar"/>
    <w:uiPriority w:val="99"/>
    <w:unhideWhenUsed/>
    <w:rsid w:val="005D7BBD"/>
    <w:pPr>
      <w:tabs>
        <w:tab w:val="center" w:pos="4252"/>
        <w:tab w:val="right" w:pos="8504"/>
      </w:tabs>
    </w:pPr>
    <w:rPr>
      <w:rFonts w:asciiTheme="minorHAnsi" w:hAnsiTheme="minorHAnsi" w:cstheme="minorBidi"/>
      <w:lang w:eastAsia="en-US"/>
    </w:rPr>
  </w:style>
  <w:style w:type="character" w:customStyle="1" w:styleId="EncabezadoCar">
    <w:name w:val="Encabezado Car"/>
    <w:basedOn w:val="Fuentedeprrafopredeter"/>
    <w:link w:val="Encabezado"/>
    <w:uiPriority w:val="99"/>
    <w:rsid w:val="005D7BBD"/>
    <w:rPr>
      <w:rFonts w:eastAsiaTheme="minorHAnsi"/>
    </w:rPr>
  </w:style>
  <w:style w:type="paragraph" w:styleId="Piedepgina">
    <w:name w:val="footer"/>
    <w:basedOn w:val="Normal"/>
    <w:link w:val="PiedepginaCar"/>
    <w:uiPriority w:val="99"/>
    <w:unhideWhenUsed/>
    <w:rsid w:val="005D7BBD"/>
    <w:pPr>
      <w:tabs>
        <w:tab w:val="center" w:pos="4252"/>
        <w:tab w:val="right" w:pos="8504"/>
      </w:tabs>
    </w:pPr>
    <w:rPr>
      <w:rFonts w:asciiTheme="minorHAnsi" w:hAnsiTheme="minorHAnsi" w:cstheme="minorBidi"/>
      <w:lang w:eastAsia="en-US"/>
    </w:rPr>
  </w:style>
  <w:style w:type="character" w:customStyle="1" w:styleId="PiedepginaCar">
    <w:name w:val="Pie de página Car"/>
    <w:basedOn w:val="Fuentedeprrafopredeter"/>
    <w:link w:val="Piedepgina"/>
    <w:uiPriority w:val="99"/>
    <w:rsid w:val="005D7BBD"/>
    <w:rPr>
      <w:rFonts w:eastAsiaTheme="minorHAnsi"/>
    </w:rPr>
  </w:style>
  <w:style w:type="paragraph" w:styleId="Prrafodelista">
    <w:name w:val="List Paragraph"/>
    <w:basedOn w:val="Normal"/>
    <w:uiPriority w:val="34"/>
    <w:qFormat/>
    <w:rsid w:val="005D7BBD"/>
    <w:pPr>
      <w:ind w:left="720"/>
      <w:contextualSpacing/>
    </w:pPr>
    <w:rPr>
      <w:rFonts w:asciiTheme="minorHAnsi" w:hAnsiTheme="minorHAnsi" w:cstheme="minorBidi"/>
      <w:lang w:eastAsia="en-US"/>
    </w:rPr>
  </w:style>
  <w:style w:type="character" w:customStyle="1" w:styleId="im">
    <w:name w:val="im"/>
    <w:basedOn w:val="Fuentedeprrafopredeter"/>
    <w:rsid w:val="005D7BBD"/>
  </w:style>
  <w:style w:type="paragraph" w:styleId="NormalWeb">
    <w:name w:val="Normal (Web)"/>
    <w:basedOn w:val="Normal"/>
    <w:uiPriority w:val="99"/>
    <w:unhideWhenUsed/>
    <w:rsid w:val="005D7BBD"/>
    <w:pPr>
      <w:spacing w:before="100" w:beforeAutospacing="1" w:after="100" w:afterAutospacing="1"/>
    </w:pPr>
  </w:style>
  <w:style w:type="paragraph" w:styleId="Textonotapie">
    <w:name w:val="footnote text"/>
    <w:basedOn w:val="Normal"/>
    <w:link w:val="TextonotapieCar"/>
    <w:uiPriority w:val="99"/>
    <w:unhideWhenUsed/>
    <w:rsid w:val="005D7BBD"/>
    <w:rPr>
      <w:rFonts w:asciiTheme="minorHAnsi" w:hAnsiTheme="minorHAnsi" w:cstheme="minorBidi"/>
      <w:lang w:eastAsia="en-US"/>
    </w:rPr>
  </w:style>
  <w:style w:type="character" w:customStyle="1" w:styleId="TextonotapieCar">
    <w:name w:val="Texto nota pie Car"/>
    <w:basedOn w:val="Fuentedeprrafopredeter"/>
    <w:link w:val="Textonotapie"/>
    <w:uiPriority w:val="99"/>
    <w:rsid w:val="005D7BBD"/>
    <w:rPr>
      <w:rFonts w:eastAsiaTheme="minorHAnsi"/>
    </w:rPr>
  </w:style>
  <w:style w:type="character" w:styleId="Refdenotaalpie">
    <w:name w:val="footnote reference"/>
    <w:basedOn w:val="Fuentedeprrafopredeter"/>
    <w:uiPriority w:val="99"/>
    <w:unhideWhenUsed/>
    <w:rsid w:val="005D7BBD"/>
    <w:rPr>
      <w:vertAlign w:val="superscript"/>
    </w:rPr>
  </w:style>
  <w:style w:type="character" w:customStyle="1" w:styleId="apple-converted-space">
    <w:name w:val="apple-converted-space"/>
    <w:basedOn w:val="Fuentedeprrafopredeter"/>
    <w:rsid w:val="005D7BBD"/>
  </w:style>
  <w:style w:type="character" w:styleId="Hipervnculovisitado">
    <w:name w:val="FollowedHyperlink"/>
    <w:basedOn w:val="Fuentedeprrafopredeter"/>
    <w:uiPriority w:val="99"/>
    <w:semiHidden/>
    <w:unhideWhenUsed/>
    <w:rsid w:val="005D7BBD"/>
    <w:rPr>
      <w:color w:val="800080" w:themeColor="followedHyperlink"/>
      <w:u w:val="single"/>
    </w:rPr>
  </w:style>
  <w:style w:type="paragraph" w:styleId="Textodeglobo">
    <w:name w:val="Balloon Text"/>
    <w:basedOn w:val="Normal"/>
    <w:link w:val="TextodegloboCar"/>
    <w:uiPriority w:val="99"/>
    <w:semiHidden/>
    <w:unhideWhenUsed/>
    <w:rsid w:val="005D7BBD"/>
    <w:rPr>
      <w:rFonts w:ascii="Lucida Grande" w:hAnsi="Lucida Grande"/>
      <w:sz w:val="18"/>
      <w:szCs w:val="18"/>
    </w:rPr>
  </w:style>
  <w:style w:type="character" w:customStyle="1" w:styleId="TextodegloboCar">
    <w:name w:val="Texto de globo Car"/>
    <w:basedOn w:val="Fuentedeprrafopredeter"/>
    <w:link w:val="Textodeglobo"/>
    <w:uiPriority w:val="99"/>
    <w:semiHidden/>
    <w:rsid w:val="005D7BBD"/>
    <w:rPr>
      <w:rFonts w:ascii="Lucida Grande" w:eastAsiaTheme="minorHAnsi" w:hAnsi="Lucida Grande" w:cs="Times New Roman"/>
      <w:sz w:val="18"/>
      <w:szCs w:val="18"/>
      <w:lang w:eastAsia="es-ES_tradnl"/>
    </w:rPr>
  </w:style>
  <w:style w:type="character" w:styleId="Refdecomentario">
    <w:name w:val="annotation reference"/>
    <w:basedOn w:val="Fuentedeprrafopredeter"/>
    <w:uiPriority w:val="99"/>
    <w:semiHidden/>
    <w:unhideWhenUsed/>
    <w:rsid w:val="005D7BBD"/>
    <w:rPr>
      <w:sz w:val="18"/>
      <w:szCs w:val="18"/>
    </w:rPr>
  </w:style>
  <w:style w:type="paragraph" w:styleId="Textocomentario">
    <w:name w:val="annotation text"/>
    <w:basedOn w:val="Normal"/>
    <w:link w:val="TextocomentarioCar"/>
    <w:uiPriority w:val="99"/>
    <w:semiHidden/>
    <w:unhideWhenUsed/>
    <w:rsid w:val="005D7BBD"/>
  </w:style>
  <w:style w:type="character" w:customStyle="1" w:styleId="TextocomentarioCar">
    <w:name w:val="Texto comentario Car"/>
    <w:basedOn w:val="Fuentedeprrafopredeter"/>
    <w:link w:val="Textocomentario"/>
    <w:uiPriority w:val="99"/>
    <w:semiHidden/>
    <w:rsid w:val="005D7BBD"/>
    <w:rPr>
      <w:rFonts w:ascii="Times New Roman" w:eastAsiaTheme="minorHAnsi" w:hAnsi="Times New Roman" w:cs="Times New Roman"/>
      <w:lang w:eastAsia="es-ES_tradnl"/>
    </w:rPr>
  </w:style>
  <w:style w:type="paragraph" w:styleId="Asuntodelcomentario">
    <w:name w:val="annotation subject"/>
    <w:basedOn w:val="Textocomentario"/>
    <w:next w:val="Textocomentario"/>
    <w:link w:val="AsuntodelcomentarioCar"/>
    <w:uiPriority w:val="99"/>
    <w:semiHidden/>
    <w:unhideWhenUsed/>
    <w:rsid w:val="005D7BBD"/>
    <w:rPr>
      <w:b/>
      <w:bCs/>
      <w:sz w:val="20"/>
      <w:szCs w:val="20"/>
    </w:rPr>
  </w:style>
  <w:style w:type="character" w:customStyle="1" w:styleId="AsuntodelcomentarioCar">
    <w:name w:val="Asunto del comentario Car"/>
    <w:basedOn w:val="TextocomentarioCar"/>
    <w:link w:val="Asuntodelcomentario"/>
    <w:uiPriority w:val="99"/>
    <w:semiHidden/>
    <w:rsid w:val="005D7BBD"/>
    <w:rPr>
      <w:rFonts w:ascii="Times New Roman" w:eastAsiaTheme="minorHAnsi" w:hAnsi="Times New Roman" w:cs="Times New Roman"/>
      <w:b/>
      <w:bCs/>
      <w:sz w:val="20"/>
      <w:szCs w:val="20"/>
      <w:lang w:eastAsia="es-ES_tradnl"/>
    </w:rPr>
  </w:style>
  <w:style w:type="paragraph" w:styleId="Revisin">
    <w:name w:val="Revision"/>
    <w:hidden/>
    <w:uiPriority w:val="99"/>
    <w:semiHidden/>
    <w:rsid w:val="005D7BBD"/>
    <w:rPr>
      <w:rFonts w:ascii="Times New Roman" w:eastAsiaTheme="minorHAnsi" w:hAnsi="Times New Roman" w:cs="Times New Roman"/>
      <w:lang w:eastAsia="es-ES_tradnl"/>
    </w:rPr>
  </w:style>
  <w:style w:type="paragraph" w:styleId="Mapadeldocumento">
    <w:name w:val="Document Map"/>
    <w:basedOn w:val="Normal"/>
    <w:link w:val="MapadeldocumentoCar"/>
    <w:uiPriority w:val="99"/>
    <w:semiHidden/>
    <w:unhideWhenUsed/>
    <w:rsid w:val="00396BD3"/>
  </w:style>
  <w:style w:type="character" w:customStyle="1" w:styleId="MapadeldocumentoCar">
    <w:name w:val="Mapa del documento Car"/>
    <w:basedOn w:val="Fuentedeprrafopredeter"/>
    <w:link w:val="Mapadeldocumento"/>
    <w:uiPriority w:val="99"/>
    <w:semiHidden/>
    <w:rsid w:val="00396BD3"/>
    <w:rPr>
      <w:rFonts w:ascii="Times New Roman" w:eastAsiaTheme="minorHAnsi" w:hAnsi="Times New Roman" w:cs="Times New Roman"/>
      <w:lang w:eastAsia="es-ES_tradnl"/>
    </w:rPr>
  </w:style>
  <w:style w:type="character" w:styleId="Nmerodepgina">
    <w:name w:val="page number"/>
    <w:basedOn w:val="Fuentedeprrafopredeter"/>
    <w:uiPriority w:val="99"/>
    <w:semiHidden/>
    <w:unhideWhenUsed/>
    <w:rsid w:val="00E35C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1314563">
      <w:bodyDiv w:val="1"/>
      <w:marLeft w:val="0"/>
      <w:marRight w:val="0"/>
      <w:marTop w:val="0"/>
      <w:marBottom w:val="0"/>
      <w:divBdr>
        <w:top w:val="none" w:sz="0" w:space="0" w:color="auto"/>
        <w:left w:val="none" w:sz="0" w:space="0" w:color="auto"/>
        <w:bottom w:val="none" w:sz="0" w:space="0" w:color="auto"/>
        <w:right w:val="none" w:sz="0" w:space="0" w:color="auto"/>
      </w:divBdr>
    </w:div>
    <w:div w:id="650061650">
      <w:bodyDiv w:val="1"/>
      <w:marLeft w:val="0"/>
      <w:marRight w:val="0"/>
      <w:marTop w:val="0"/>
      <w:marBottom w:val="0"/>
      <w:divBdr>
        <w:top w:val="none" w:sz="0" w:space="0" w:color="auto"/>
        <w:left w:val="none" w:sz="0" w:space="0" w:color="auto"/>
        <w:bottom w:val="none" w:sz="0" w:space="0" w:color="auto"/>
        <w:right w:val="none" w:sz="0" w:space="0" w:color="auto"/>
      </w:divBdr>
    </w:div>
    <w:div w:id="1810978101">
      <w:bodyDiv w:val="1"/>
      <w:marLeft w:val="0"/>
      <w:marRight w:val="0"/>
      <w:marTop w:val="0"/>
      <w:marBottom w:val="0"/>
      <w:divBdr>
        <w:top w:val="none" w:sz="0" w:space="0" w:color="auto"/>
        <w:left w:val="none" w:sz="0" w:space="0" w:color="auto"/>
        <w:bottom w:val="none" w:sz="0" w:space="0" w:color="auto"/>
        <w:right w:val="none" w:sz="0" w:space="0" w:color="auto"/>
      </w:divBdr>
    </w:div>
    <w:div w:id="1867134331">
      <w:bodyDiv w:val="1"/>
      <w:marLeft w:val="0"/>
      <w:marRight w:val="0"/>
      <w:marTop w:val="0"/>
      <w:marBottom w:val="0"/>
      <w:divBdr>
        <w:top w:val="none" w:sz="0" w:space="0" w:color="auto"/>
        <w:left w:val="none" w:sz="0" w:space="0" w:color="auto"/>
        <w:bottom w:val="none" w:sz="0" w:space="0" w:color="auto"/>
        <w:right w:val="none" w:sz="0" w:space="0" w:color="auto"/>
      </w:divBdr>
    </w:div>
    <w:div w:id="202277556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20" Type="http://schemas.openxmlformats.org/officeDocument/2006/relationships/hyperlink" Target="https://www.patreon.com/matthewbennett" TargetMode="External"/><Relationship Id="rId21" Type="http://schemas.openxmlformats.org/officeDocument/2006/relationships/hyperlink" Target="https://africacheck.org/factsheets/five-steps-to-fight-fake-news-and-false-information-on-whatsapp/" TargetMode="External"/><Relationship Id="rId22" Type="http://schemas.openxmlformats.org/officeDocument/2006/relationships/hyperlink" Target="https://www.niemanlab.org/2017/09/univision-is-trying-out-whatsapp-to-distribute-news-and-information-during-hurricane-emergencies/" TargetMode="External"/><Relationship Id="rId23" Type="http://schemas.openxmlformats.org/officeDocument/2006/relationships/hyperlink" Target="https://www.washingtonpost.com/pr/2019/04/17/washington-post-launches-whatsapp-channel-indias-elections/" TargetMode="External"/><Relationship Id="rId24" Type="http://schemas.openxmlformats.org/officeDocument/2006/relationships/hyperlink" Target="https://www.nytimes.com/interactive/2019/opinion/internet-privacy-project.html" TargetMode="External"/><Relationship Id="rId25" Type="http://schemas.openxmlformats.org/officeDocument/2006/relationships/hyperlink" Target="https://www.niemanlab.org/2019/07/how-journalists-in-ukraine-have-turned-telegram-into-a-preferred-source-of-news/" TargetMode="External"/><Relationship Id="rId26" Type="http://schemas.openxmlformats.org/officeDocument/2006/relationships/hyperlink" Target="https://www.niemanlab.org/2018/06/whatsapp-is-a-black-box-for-fake-news-verificado-2018-is-making-real-progress-fixing-that/" TargetMode="External"/><Relationship Id="rId27" Type="http://schemas.openxmlformats.org/officeDocument/2006/relationships/hyperlink" Target="https://reutersinstitute.politics.ox.ac.uk/our-research/how-young-people-consume-news-and-implications-mainstream-media" TargetMode="External"/><Relationship Id="rId28" Type="http://schemas.openxmlformats.org/officeDocument/2006/relationships/hyperlink" Target="https://www.nytimes.com/es/2017/05/26/por-que-es-tan-dificil-dejar-de-creer-en-la-informacion-falsa" TargetMode="External"/><Relationship Id="rId29" Type="http://schemas.openxmlformats.org/officeDocument/2006/relationships/hyperlink" Target="https://www.warc.com/newsandopinion/news/the_telegraph_attracts_subscribers_via_whatsapp/42538" TargetMode="Externa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30" Type="http://schemas.openxmlformats.org/officeDocument/2006/relationships/footer" Target="footer1.xml"/><Relationship Id="rId31" Type="http://schemas.openxmlformats.org/officeDocument/2006/relationships/footer" Target="footer2.xml"/><Relationship Id="rId32" Type="http://schemas.openxmlformats.org/officeDocument/2006/relationships/fontTable" Target="fontTable.xml"/><Relationship Id="rId9" Type="http://schemas.openxmlformats.org/officeDocument/2006/relationships/image" Target="media/image1.jpg"/><Relationship Id="rId6" Type="http://schemas.openxmlformats.org/officeDocument/2006/relationships/endnotes" Target="endnotes.xml"/><Relationship Id="rId7" Type="http://schemas.openxmlformats.org/officeDocument/2006/relationships/comments" Target="comments.xml"/><Relationship Id="rId8" Type="http://schemas.microsoft.com/office/2011/relationships/commentsExtended" Target="commentsExtended.xml"/><Relationship Id="rId33" Type="http://schemas.microsoft.com/office/2011/relationships/people" Target="people.xml"/><Relationship Id="rId34" Type="http://schemas.openxmlformats.org/officeDocument/2006/relationships/theme" Target="theme/theme1.xml"/><Relationship Id="rId10" Type="http://schemas.openxmlformats.org/officeDocument/2006/relationships/image" Target="media/image2.jpg"/><Relationship Id="rId11" Type="http://schemas.openxmlformats.org/officeDocument/2006/relationships/image" Target="media/image3.jpg"/><Relationship Id="rId12" Type="http://schemas.openxmlformats.org/officeDocument/2006/relationships/image" Target="media/image4.jpg"/><Relationship Id="rId13" Type="http://schemas.openxmlformats.org/officeDocument/2006/relationships/image" Target="media/image5.jpg"/><Relationship Id="rId14" Type="http://schemas.openxmlformats.org/officeDocument/2006/relationships/image" Target="media/image6.jpg"/><Relationship Id="rId15" Type="http://schemas.openxmlformats.org/officeDocument/2006/relationships/image" Target="media/image7.jpg"/><Relationship Id="rId16" Type="http://schemas.openxmlformats.org/officeDocument/2006/relationships/image" Target="media/image8.jpg"/><Relationship Id="rId17" Type="http://schemas.openxmlformats.org/officeDocument/2006/relationships/hyperlink" Target="https://verificado.com.mx" TargetMode="External"/><Relationship Id="rId18" Type="http://schemas.openxmlformats.org/officeDocument/2006/relationships/hyperlink" Target="https://maldita.es" TargetMode="External"/><Relationship Id="rId19" Type="http://schemas.openxmlformats.org/officeDocument/2006/relationships/hyperlink" Target="https://www.newtral.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35</Pages>
  <Words>8273</Words>
  <Characters>45504</Characters>
  <Application>Microsoft Macintosh Word</Application>
  <DocSecurity>0</DocSecurity>
  <Lines>379</Lines>
  <Paragraphs>107</Paragraphs>
  <ScaleCrop>false</ScaleCrop>
  <HeadingPairs>
    <vt:vector size="2" baseType="variant">
      <vt:variant>
        <vt:lpstr>Título</vt:lpstr>
      </vt:variant>
      <vt:variant>
        <vt:i4>1</vt:i4>
      </vt:variant>
    </vt:vector>
  </HeadingPairs>
  <TitlesOfParts>
    <vt:vector size="1" baseType="lpstr">
      <vt:lpstr/>
    </vt:vector>
  </TitlesOfParts>
  <Company>American University</Company>
  <LinksUpToDate>false</LinksUpToDate>
  <CharactersWithSpaces>53670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Usuario de Microsoft Office</cp:lastModifiedBy>
  <cp:revision>7</cp:revision>
  <dcterms:created xsi:type="dcterms:W3CDTF">2019-10-15T22:10:00Z</dcterms:created>
  <dcterms:modified xsi:type="dcterms:W3CDTF">2019-10-15T22:17:00Z</dcterms:modified>
</cp:coreProperties>
</file>