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AA8E4A" w14:textId="34B8458E" w:rsidR="00EA1917" w:rsidRDefault="009A058B" w:rsidP="009A058B">
      <w:pPr>
        <w:jc w:val="center"/>
        <w:rPr>
          <w:b/>
        </w:rPr>
      </w:pPr>
      <w:r>
        <w:rPr>
          <w:b/>
        </w:rPr>
        <w:t>Camp Wyldewood Magazine</w:t>
      </w:r>
    </w:p>
    <w:p w14:paraId="1C5129BC" w14:textId="70BAE045" w:rsidR="009A058B" w:rsidRDefault="009A058B" w:rsidP="009A058B">
      <w:pPr>
        <w:jc w:val="center"/>
        <w:rPr>
          <w:b/>
        </w:rPr>
      </w:pPr>
    </w:p>
    <w:p w14:paraId="4C3AA223" w14:textId="0FCE8239" w:rsidR="009A058B" w:rsidRDefault="009A058B" w:rsidP="009A058B">
      <w:pPr>
        <w:rPr>
          <w:u w:val="single"/>
        </w:rPr>
      </w:pPr>
      <w:r>
        <w:rPr>
          <w:u w:val="single"/>
        </w:rPr>
        <w:t>Page 1 (Cover)</w:t>
      </w:r>
    </w:p>
    <w:p w14:paraId="00668D2B" w14:textId="77A83EB6" w:rsidR="009A058B" w:rsidRPr="00E53192" w:rsidRDefault="009A058B" w:rsidP="009A058B">
      <w:pPr>
        <w:pStyle w:val="ListParagraph"/>
        <w:numPr>
          <w:ilvl w:val="0"/>
          <w:numId w:val="1"/>
        </w:numPr>
        <w:rPr>
          <w:u w:val="single"/>
        </w:rPr>
      </w:pPr>
      <w:r>
        <w:t>Front gate picture</w:t>
      </w:r>
      <w:r w:rsidR="00D108C1">
        <w:t xml:space="preserve"> (Wyldewood sign)</w:t>
      </w:r>
    </w:p>
    <w:p w14:paraId="0C7AB997" w14:textId="7E5FD5F4" w:rsidR="00E53192" w:rsidRPr="009A058B" w:rsidRDefault="00E53192" w:rsidP="009A058B">
      <w:pPr>
        <w:pStyle w:val="ListParagraph"/>
        <w:numPr>
          <w:ilvl w:val="0"/>
          <w:numId w:val="1"/>
        </w:numPr>
        <w:rPr>
          <w:u w:val="single"/>
        </w:rPr>
      </w:pPr>
      <w:r>
        <w:t>2018 -</w:t>
      </w:r>
      <w:r w:rsidR="00037FFD">
        <w:t xml:space="preserve"> 2019</w:t>
      </w:r>
    </w:p>
    <w:p w14:paraId="54B56DA7" w14:textId="63DBE9DD" w:rsidR="009A058B" w:rsidRDefault="009A058B" w:rsidP="009A058B">
      <w:pPr>
        <w:rPr>
          <w:u w:val="single"/>
        </w:rPr>
      </w:pPr>
    </w:p>
    <w:p w14:paraId="06A7A931" w14:textId="496F4B8A" w:rsidR="009A058B" w:rsidRDefault="009A058B" w:rsidP="009A058B">
      <w:pPr>
        <w:rPr>
          <w:u w:val="single"/>
        </w:rPr>
      </w:pPr>
      <w:r>
        <w:rPr>
          <w:u w:val="single"/>
        </w:rPr>
        <w:t>Page 2</w:t>
      </w:r>
      <w:r w:rsidR="007C5634">
        <w:rPr>
          <w:u w:val="single"/>
        </w:rPr>
        <w:t xml:space="preserve"> -Table of Contents</w:t>
      </w:r>
    </w:p>
    <w:p w14:paraId="03D316F4" w14:textId="672E001A" w:rsidR="009A058B" w:rsidRPr="007C5634" w:rsidRDefault="007C5634" w:rsidP="007C5634">
      <w:pPr>
        <w:pStyle w:val="ListParagraph"/>
        <w:numPr>
          <w:ilvl w:val="0"/>
          <w:numId w:val="1"/>
        </w:numPr>
        <w:rPr>
          <w:u w:val="single"/>
        </w:rPr>
      </w:pPr>
      <w:r>
        <w:t xml:space="preserve">Picture </w:t>
      </w:r>
      <w:r w:rsidR="00766C76">
        <w:t>(</w:t>
      </w:r>
      <w:r w:rsidR="00DC6248">
        <w:t>text to overlay picture)</w:t>
      </w:r>
    </w:p>
    <w:p w14:paraId="14CC4784" w14:textId="5678E79A" w:rsidR="00BE3EF3" w:rsidRPr="00DC6248" w:rsidRDefault="00461744" w:rsidP="00DC6248">
      <w:pPr>
        <w:pStyle w:val="ListParagraph"/>
        <w:numPr>
          <w:ilvl w:val="1"/>
          <w:numId w:val="1"/>
        </w:numPr>
        <w:rPr>
          <w:u w:val="single"/>
        </w:rPr>
      </w:pPr>
      <w:r>
        <w:t>Perspectives -</w:t>
      </w:r>
      <w:r w:rsidR="00037FFD">
        <w:t xml:space="preserve"> </w:t>
      </w:r>
      <w:r w:rsidR="009A058B">
        <w:t>Morgan Pruitt (page 3)</w:t>
      </w:r>
    </w:p>
    <w:p w14:paraId="5F292270" w14:textId="090FE49A" w:rsidR="00942059" w:rsidRPr="00DC6248" w:rsidRDefault="00942059" w:rsidP="00DC6248">
      <w:pPr>
        <w:pStyle w:val="ListParagraph"/>
        <w:numPr>
          <w:ilvl w:val="1"/>
          <w:numId w:val="1"/>
        </w:numPr>
        <w:rPr>
          <w:u w:val="single"/>
        </w:rPr>
      </w:pPr>
      <w:r>
        <w:t xml:space="preserve">Why I </w:t>
      </w:r>
      <w:r w:rsidR="00DC6248">
        <w:t>V</w:t>
      </w:r>
      <w:r>
        <w:t xml:space="preserve">olunteer </w:t>
      </w:r>
      <w:r w:rsidR="008A3192">
        <w:t>–</w:t>
      </w:r>
      <w:r>
        <w:t xml:space="preserve"> </w:t>
      </w:r>
      <w:r w:rsidR="008A3192">
        <w:t xml:space="preserve">Sarah Brown (page </w:t>
      </w:r>
      <w:r w:rsidR="00035DA1">
        <w:t>9)</w:t>
      </w:r>
    </w:p>
    <w:p w14:paraId="41C1B0A0" w14:textId="48E0A771" w:rsidR="00DC6248" w:rsidRPr="00DC6248" w:rsidRDefault="00DC6248" w:rsidP="00DC6248">
      <w:pPr>
        <w:pStyle w:val="ListParagraph"/>
        <w:numPr>
          <w:ilvl w:val="1"/>
          <w:numId w:val="1"/>
        </w:numPr>
        <w:rPr>
          <w:u w:val="single"/>
        </w:rPr>
      </w:pPr>
      <w:r>
        <w:t>Theme – ARISE (page 10 &amp; 11)</w:t>
      </w:r>
    </w:p>
    <w:p w14:paraId="1155948A" w14:textId="4D58A805" w:rsidR="00942059" w:rsidRPr="00942059" w:rsidRDefault="00942059" w:rsidP="009A058B">
      <w:pPr>
        <w:pStyle w:val="ListParagraph"/>
        <w:numPr>
          <w:ilvl w:val="1"/>
          <w:numId w:val="1"/>
        </w:numPr>
        <w:rPr>
          <w:u w:val="single"/>
        </w:rPr>
      </w:pPr>
      <w:r>
        <w:t>Janie Kirby Award Winner – Lexi Jones (page 1</w:t>
      </w:r>
      <w:r w:rsidR="00035DA1">
        <w:t>5</w:t>
      </w:r>
      <w:r>
        <w:t>)</w:t>
      </w:r>
    </w:p>
    <w:p w14:paraId="6B9D5CE5" w14:textId="7E029293" w:rsidR="00942059" w:rsidRPr="008A3192" w:rsidRDefault="008A3192" w:rsidP="009A058B">
      <w:pPr>
        <w:pStyle w:val="ListParagraph"/>
        <w:numPr>
          <w:ilvl w:val="1"/>
          <w:numId w:val="1"/>
        </w:numPr>
        <w:rPr>
          <w:u w:val="single"/>
        </w:rPr>
      </w:pPr>
      <w:r>
        <w:t>Camper Spotlight – Chloe Johnson (page 1</w:t>
      </w:r>
      <w:r w:rsidR="00035DA1">
        <w:t>5</w:t>
      </w:r>
      <w:r>
        <w:t>)</w:t>
      </w:r>
    </w:p>
    <w:p w14:paraId="5633AE0D" w14:textId="66EBA3CC" w:rsidR="008A3192" w:rsidRPr="001B4EC8" w:rsidRDefault="007C5634" w:rsidP="009A058B">
      <w:pPr>
        <w:pStyle w:val="ListParagraph"/>
        <w:numPr>
          <w:ilvl w:val="1"/>
          <w:numId w:val="1"/>
        </w:numPr>
        <w:rPr>
          <w:u w:val="single"/>
        </w:rPr>
      </w:pPr>
      <w:r>
        <w:t>A Place Called Home</w:t>
      </w:r>
      <w:r w:rsidR="001B4EC8">
        <w:t xml:space="preserve"> – Chad Hudelson</w:t>
      </w:r>
      <w:r w:rsidR="00035DA1">
        <w:t xml:space="preserve"> (page 16 &amp; 17)</w:t>
      </w:r>
    </w:p>
    <w:p w14:paraId="24E065FD" w14:textId="22F97949" w:rsidR="001B4EC8" w:rsidRPr="00035DA1" w:rsidRDefault="00035DA1" w:rsidP="009A058B">
      <w:pPr>
        <w:pStyle w:val="ListParagraph"/>
        <w:numPr>
          <w:ilvl w:val="1"/>
          <w:numId w:val="1"/>
        </w:numPr>
        <w:rPr>
          <w:u w:val="single"/>
        </w:rPr>
      </w:pPr>
      <w:r>
        <w:t xml:space="preserve">Mr. </w:t>
      </w:r>
      <w:r w:rsidR="00461744">
        <w:t>Sam – (</w:t>
      </w:r>
      <w:r>
        <w:t>page 20-21)</w:t>
      </w:r>
    </w:p>
    <w:p w14:paraId="2472F354" w14:textId="541A2F88" w:rsidR="00035DA1" w:rsidRPr="007C5634" w:rsidRDefault="00DC6248" w:rsidP="007C5634">
      <w:pPr>
        <w:pStyle w:val="ListParagraph"/>
        <w:numPr>
          <w:ilvl w:val="1"/>
          <w:numId w:val="1"/>
        </w:numPr>
        <w:rPr>
          <w:u w:val="single"/>
        </w:rPr>
      </w:pPr>
      <w:r>
        <w:t>Where Are They Now – Charley Moore</w:t>
      </w:r>
      <w:r w:rsidR="00035DA1">
        <w:t xml:space="preserve"> (page 22)</w:t>
      </w:r>
    </w:p>
    <w:p w14:paraId="45CABBF5" w14:textId="0D998ED5" w:rsidR="00035DA1" w:rsidRDefault="00035DA1" w:rsidP="00035DA1">
      <w:pPr>
        <w:pStyle w:val="ListParagraph"/>
        <w:ind w:left="0"/>
        <w:rPr>
          <w:u w:val="single"/>
        </w:rPr>
      </w:pPr>
    </w:p>
    <w:p w14:paraId="57093946" w14:textId="2220D2C8" w:rsidR="00035DA1" w:rsidRDefault="00035DA1" w:rsidP="00035DA1">
      <w:pPr>
        <w:pStyle w:val="ListParagraph"/>
        <w:ind w:left="0"/>
        <w:rPr>
          <w:u w:val="single"/>
        </w:rPr>
      </w:pPr>
      <w:r>
        <w:rPr>
          <w:u w:val="single"/>
        </w:rPr>
        <w:t>Page 3</w:t>
      </w:r>
    </w:p>
    <w:p w14:paraId="60430A10" w14:textId="422BDBB1" w:rsidR="00035DA1" w:rsidRPr="00035DA1" w:rsidRDefault="00035DA1" w:rsidP="00035DA1">
      <w:pPr>
        <w:pStyle w:val="ListParagraph"/>
        <w:numPr>
          <w:ilvl w:val="0"/>
          <w:numId w:val="1"/>
        </w:numPr>
        <w:rPr>
          <w:u w:val="single"/>
        </w:rPr>
      </w:pPr>
      <w:r>
        <w:t>Article by Morgan Pruitt</w:t>
      </w:r>
    </w:p>
    <w:p w14:paraId="2797E51A" w14:textId="1080BF6C" w:rsidR="00035DA1" w:rsidRPr="00E16314" w:rsidRDefault="00035DA1" w:rsidP="00035DA1">
      <w:pPr>
        <w:pStyle w:val="ListParagraph"/>
        <w:numPr>
          <w:ilvl w:val="1"/>
          <w:numId w:val="1"/>
        </w:numPr>
        <w:rPr>
          <w:u w:val="single"/>
        </w:rPr>
      </w:pPr>
      <w:r>
        <w:t>Picture of Morgan</w:t>
      </w:r>
    </w:p>
    <w:p w14:paraId="16EC8976" w14:textId="5AA7198C" w:rsidR="00E16314" w:rsidRPr="0096294E" w:rsidRDefault="00E16314" w:rsidP="00035DA1">
      <w:pPr>
        <w:pStyle w:val="ListParagraph"/>
        <w:numPr>
          <w:ilvl w:val="1"/>
          <w:numId w:val="1"/>
        </w:numPr>
        <w:rPr>
          <w:u w:val="single"/>
        </w:rPr>
      </w:pPr>
      <w:r>
        <w:t>Article:</w:t>
      </w:r>
    </w:p>
    <w:p w14:paraId="00AEE4D8" w14:textId="77777777" w:rsidR="0096294E" w:rsidRPr="00E16314" w:rsidRDefault="0096294E" w:rsidP="00E16314">
      <w:pPr>
        <w:pStyle w:val="ListParagraph"/>
        <w:rPr>
          <w:rFonts w:cstheme="minorHAnsi"/>
        </w:rPr>
      </w:pPr>
      <w:r w:rsidRPr="00E16314">
        <w:rPr>
          <w:rFonts w:cstheme="minorHAnsi"/>
        </w:rPr>
        <w:t xml:space="preserve">There have been many circumstances that have changed quite drastically over the course of my 24 years. New schools, moving houses, parents’ divorce, new </w:t>
      </w:r>
      <w:r w:rsidRPr="005B0917">
        <w:rPr>
          <w:rFonts w:cstheme="minorHAnsi"/>
          <w:noProof/>
        </w:rPr>
        <w:t>extra-curriculars</w:t>
      </w:r>
      <w:r w:rsidRPr="00E16314">
        <w:rPr>
          <w:rFonts w:cstheme="minorHAnsi"/>
        </w:rPr>
        <w:t xml:space="preserve">, grandparents’ deaths; just to name a few. I have been blessed with lots of different perspectives throughout my life. But the weird thing about </w:t>
      </w:r>
      <w:r w:rsidRPr="0013211A">
        <w:rPr>
          <w:rFonts w:cstheme="minorHAnsi"/>
          <w:noProof/>
        </w:rPr>
        <w:t>perspectives</w:t>
      </w:r>
      <w:r w:rsidRPr="00E16314">
        <w:rPr>
          <w:rFonts w:cstheme="minorHAnsi"/>
        </w:rPr>
        <w:t xml:space="preserve"> is that you could be looking at the same thing and view it in a completely different light.</w:t>
      </w:r>
    </w:p>
    <w:p w14:paraId="70E695B3" w14:textId="77777777" w:rsidR="00E16314" w:rsidRPr="00E16314" w:rsidRDefault="00E16314" w:rsidP="00E16314">
      <w:pPr>
        <w:pStyle w:val="ListParagraph"/>
        <w:ind w:left="360"/>
        <w:rPr>
          <w:rFonts w:cstheme="minorHAnsi"/>
        </w:rPr>
      </w:pPr>
    </w:p>
    <w:p w14:paraId="508DD7C8" w14:textId="5909E2D8" w:rsidR="0096294E" w:rsidRPr="00E16314" w:rsidRDefault="0096294E" w:rsidP="00E16314">
      <w:pPr>
        <w:pStyle w:val="ListParagraph"/>
        <w:rPr>
          <w:rFonts w:cstheme="minorHAnsi"/>
        </w:rPr>
      </w:pPr>
      <w:r w:rsidRPr="00E16314">
        <w:rPr>
          <w:rFonts w:cstheme="minorHAnsi"/>
        </w:rPr>
        <w:t xml:space="preserve">In 1996, Gayla and Vince Pruitt decided to bring </w:t>
      </w:r>
      <w:r w:rsidRPr="005B0917">
        <w:rPr>
          <w:rFonts w:cstheme="minorHAnsi"/>
          <w:noProof/>
        </w:rPr>
        <w:t>me and my 2 brothers</w:t>
      </w:r>
      <w:r w:rsidRPr="00E16314">
        <w:rPr>
          <w:rFonts w:cstheme="minorHAnsi"/>
        </w:rPr>
        <w:t xml:space="preserve"> out for my very first Wyldewood summer. My twin and I were 18 months old! I grew up hearing stories of campers and counselors alike holding us and playing with us and waking us up from our naps that we took in a giant cardboard box in the craft shed. My grandmother still complains about how dirty we would be every night when we came home. </w:t>
      </w:r>
      <w:r w:rsidRPr="005B0917">
        <w:rPr>
          <w:rFonts w:cstheme="minorHAnsi"/>
          <w:noProof/>
        </w:rPr>
        <w:t>Camp</w:t>
      </w:r>
      <w:r w:rsidRPr="00E16314">
        <w:rPr>
          <w:rFonts w:cstheme="minorHAnsi"/>
        </w:rPr>
        <w:t xml:space="preserve"> became one of those childhood experiences that started before you begin remembering and it just stuck.</w:t>
      </w:r>
    </w:p>
    <w:p w14:paraId="6B506B2F" w14:textId="77777777" w:rsidR="00E16314" w:rsidRPr="00E16314" w:rsidRDefault="00E16314" w:rsidP="00E16314">
      <w:pPr>
        <w:pStyle w:val="ListParagraph"/>
        <w:rPr>
          <w:rFonts w:cstheme="minorHAnsi"/>
        </w:rPr>
      </w:pPr>
    </w:p>
    <w:p w14:paraId="6C9BFF07" w14:textId="6C91F9BB" w:rsidR="0096294E" w:rsidRPr="00E16314" w:rsidRDefault="0096294E" w:rsidP="00E16314">
      <w:pPr>
        <w:pStyle w:val="ListParagraph"/>
        <w:rPr>
          <w:rFonts w:cstheme="minorHAnsi"/>
        </w:rPr>
      </w:pPr>
      <w:r w:rsidRPr="00E16314">
        <w:rPr>
          <w:rFonts w:cstheme="minorHAnsi"/>
        </w:rPr>
        <w:t>The next few years were my transition to what I fondly refer to as “The Good Ole Days.” CAMPING! I was never the kid that looked forward to my birthday or to holidays. I looked forward to camp. Every decision I made was based on how it would affect my summers or if a game or a trip would interfere with my session spent at Wyldewood. As a young camper, I wanted to experience everything. I chose a different activity every day</w:t>
      </w:r>
      <w:r w:rsidRPr="005B0917">
        <w:rPr>
          <w:rFonts w:cstheme="minorHAnsi"/>
          <w:noProof/>
        </w:rPr>
        <w:t>, I</w:t>
      </w:r>
      <w:r w:rsidRPr="00E16314">
        <w:rPr>
          <w:rFonts w:cstheme="minorHAnsi"/>
        </w:rPr>
        <w:t xml:space="preserve"> swam at every swim time, </w:t>
      </w:r>
      <w:ins w:id="0" w:author="USER" w:date="2018-11-09T03:15:00Z">
        <w:r w:rsidR="005B0917">
          <w:rPr>
            <w:rFonts w:cstheme="minorHAnsi"/>
          </w:rPr>
          <w:t xml:space="preserve">and </w:t>
        </w:r>
      </w:ins>
      <w:r w:rsidRPr="00E16314">
        <w:rPr>
          <w:rFonts w:cstheme="minorHAnsi"/>
        </w:rPr>
        <w:t xml:space="preserve">I made anything and everything during Arts and Crafts. I was serious about getting a total camp experience. But when I got into Groups 3 and 4, I didn’t have the same drive to do every little thing anymore. I was much more focused on the people that surrounded me, not the </w:t>
      </w:r>
      <w:r w:rsidRPr="0013211A">
        <w:rPr>
          <w:rFonts w:cstheme="minorHAnsi"/>
          <w:noProof/>
        </w:rPr>
        <w:t>things</w:t>
      </w:r>
      <w:r w:rsidRPr="00E16314">
        <w:rPr>
          <w:rFonts w:cstheme="minorHAnsi"/>
        </w:rPr>
        <w:t xml:space="preserve"> we were doing.</w:t>
      </w:r>
    </w:p>
    <w:p w14:paraId="5C896C7B" w14:textId="77777777" w:rsidR="00E16314" w:rsidRPr="00E16314" w:rsidRDefault="00E16314" w:rsidP="00E16314">
      <w:pPr>
        <w:pStyle w:val="ListParagraph"/>
        <w:ind w:left="360"/>
        <w:rPr>
          <w:rFonts w:cstheme="minorHAnsi"/>
        </w:rPr>
      </w:pPr>
    </w:p>
    <w:p w14:paraId="3793A003" w14:textId="10B9B626" w:rsidR="0096294E" w:rsidRPr="00E16314" w:rsidRDefault="0096294E" w:rsidP="00E16314">
      <w:pPr>
        <w:pStyle w:val="ListParagraph"/>
        <w:rPr>
          <w:rFonts w:cstheme="minorHAnsi"/>
        </w:rPr>
      </w:pPr>
      <w:r w:rsidRPr="00E16314">
        <w:rPr>
          <w:rFonts w:cstheme="minorHAnsi"/>
        </w:rPr>
        <w:t xml:space="preserve">Then came what I </w:t>
      </w:r>
      <w:r w:rsidRPr="005B0917">
        <w:rPr>
          <w:rFonts w:cstheme="minorHAnsi"/>
          <w:noProof/>
        </w:rPr>
        <w:t>thought,</w:t>
      </w:r>
      <w:r w:rsidRPr="00E16314">
        <w:rPr>
          <w:rFonts w:cstheme="minorHAnsi"/>
        </w:rPr>
        <w:t xml:space="preserve"> until recently, would be the hardest summer at camp. In 2014, I worked my first summer as a counselor</w:t>
      </w:r>
      <w:ins w:id="1" w:author="USER" w:date="2018-11-09T03:15:00Z">
        <w:r w:rsidR="005B0917">
          <w:rPr>
            <w:rFonts w:cstheme="minorHAnsi"/>
          </w:rPr>
          <w:t>,</w:t>
        </w:r>
      </w:ins>
      <w:r w:rsidRPr="00E16314">
        <w:rPr>
          <w:rFonts w:cstheme="minorHAnsi"/>
        </w:rPr>
        <w:t xml:space="preserve"> </w:t>
      </w:r>
      <w:r w:rsidRPr="005B0917">
        <w:rPr>
          <w:rFonts w:cstheme="minorHAnsi"/>
          <w:noProof/>
        </w:rPr>
        <w:t>and</w:t>
      </w:r>
      <w:r w:rsidRPr="00E16314">
        <w:rPr>
          <w:rFonts w:cstheme="minorHAnsi"/>
        </w:rPr>
        <w:t xml:space="preserve"> I was let in on a little secret. I was a needy camper. Our handbook states right at the beginning that “Camp is for the </w:t>
      </w:r>
      <w:r w:rsidRPr="005B0917">
        <w:rPr>
          <w:rFonts w:cstheme="minorHAnsi"/>
          <w:noProof/>
        </w:rPr>
        <w:t>Camper</w:t>
      </w:r>
      <w:del w:id="2" w:author="USER" w:date="2018-11-09T03:15:00Z">
        <w:r w:rsidRPr="00E16314">
          <w:rPr>
            <w:rFonts w:cstheme="minorHAnsi"/>
          </w:rPr>
          <w:delText>”</w:delText>
        </w:r>
      </w:del>
      <w:ins w:id="3" w:author="USER" w:date="2018-11-09T03:15:00Z">
        <w:r w:rsidR="005B0917">
          <w:rPr>
            <w:rFonts w:cstheme="minorHAnsi"/>
            <w:noProof/>
          </w:rPr>
          <w:t>,</w:t>
        </w:r>
        <w:r w:rsidRPr="005B0917">
          <w:rPr>
            <w:rFonts w:cstheme="minorHAnsi"/>
            <w:noProof/>
          </w:rPr>
          <w:t>”</w:t>
        </w:r>
      </w:ins>
      <w:r w:rsidRPr="00E16314">
        <w:rPr>
          <w:rFonts w:cstheme="minorHAnsi"/>
        </w:rPr>
        <w:t xml:space="preserve"> but boy was I hit in </w:t>
      </w:r>
      <w:r w:rsidRPr="00E16314">
        <w:rPr>
          <w:rFonts w:cstheme="minorHAnsi"/>
        </w:rPr>
        <w:lastRenderedPageBreak/>
        <w:t xml:space="preserve">the face with that realization. Counseling the next 4 summers really taught me how to pour </w:t>
      </w:r>
      <w:r w:rsidRPr="0013211A">
        <w:rPr>
          <w:rFonts w:cstheme="minorHAnsi"/>
          <w:noProof/>
        </w:rPr>
        <w:t>completely</w:t>
      </w:r>
      <w:r w:rsidRPr="00E16314">
        <w:rPr>
          <w:rFonts w:cstheme="minorHAnsi"/>
        </w:rPr>
        <w:t xml:space="preserve"> into my campers as opposed to being the one getting poured into.</w:t>
      </w:r>
    </w:p>
    <w:p w14:paraId="2A45E362" w14:textId="77777777" w:rsidR="00E16314" w:rsidRPr="00E16314" w:rsidRDefault="00E16314" w:rsidP="00E16314">
      <w:pPr>
        <w:pStyle w:val="ListParagraph"/>
        <w:ind w:left="360"/>
        <w:rPr>
          <w:rFonts w:cstheme="minorHAnsi"/>
        </w:rPr>
      </w:pPr>
    </w:p>
    <w:p w14:paraId="356E5F4B" w14:textId="3F8D9351" w:rsidR="0096294E" w:rsidRPr="00E16314" w:rsidRDefault="0096294E" w:rsidP="00E16314">
      <w:pPr>
        <w:pStyle w:val="ListParagraph"/>
        <w:rPr>
          <w:rFonts w:cstheme="minorHAnsi"/>
        </w:rPr>
      </w:pPr>
      <w:r w:rsidRPr="00E16314">
        <w:rPr>
          <w:rFonts w:cstheme="minorHAnsi"/>
        </w:rPr>
        <w:t xml:space="preserve">Remember how I said I thought 2014 was going to be my hardest summer at Wyldewood? Well, in 2018, I decided to apply for Female Team Leader. I learned many things about Camp Wyldewood and what it takes to keep this place that so many of us call “home” alive. But I also learned so many things about myself. I learned that some of our campers deal with things that I have never dreamed of having to deal with. I learned how difficult it is to lead my peers. I learned that I have a spiritual gift for unclogging toilets. I also learned that sometimes the hardest things in your life </w:t>
      </w:r>
      <w:del w:id="4" w:author="USER" w:date="2018-11-09T03:15:00Z">
        <w:r w:rsidRPr="00E16314">
          <w:rPr>
            <w:rFonts w:cstheme="minorHAnsi"/>
          </w:rPr>
          <w:delText>can</w:delText>
        </w:r>
      </w:del>
      <w:ins w:id="5" w:author="USER" w:date="2018-11-09T03:15:00Z">
        <w:r w:rsidRPr="00DC1DA8">
          <w:rPr>
            <w:rFonts w:cstheme="minorHAnsi"/>
            <w:noProof/>
          </w:rPr>
          <w:t>c</w:t>
        </w:r>
        <w:r w:rsidR="00DC1DA8">
          <w:rPr>
            <w:rFonts w:cstheme="minorHAnsi"/>
            <w:noProof/>
          </w:rPr>
          <w:t>ould</w:t>
        </w:r>
      </w:ins>
      <w:r w:rsidRPr="00E16314">
        <w:rPr>
          <w:rFonts w:cstheme="minorHAnsi"/>
        </w:rPr>
        <w:t xml:space="preserve"> also be the best things.</w:t>
      </w:r>
    </w:p>
    <w:p w14:paraId="30A2E3F5" w14:textId="77777777" w:rsidR="00E16314" w:rsidRPr="00E16314" w:rsidRDefault="00E16314" w:rsidP="00E16314">
      <w:pPr>
        <w:pStyle w:val="ListParagraph"/>
        <w:rPr>
          <w:rFonts w:cstheme="minorHAnsi"/>
        </w:rPr>
      </w:pPr>
    </w:p>
    <w:p w14:paraId="664A8FAB" w14:textId="35595727" w:rsidR="0096294E" w:rsidRPr="00E16314" w:rsidRDefault="0096294E" w:rsidP="00E16314">
      <w:pPr>
        <w:pStyle w:val="ListParagraph"/>
        <w:rPr>
          <w:rFonts w:cstheme="minorHAnsi"/>
        </w:rPr>
      </w:pPr>
      <w:r w:rsidRPr="00E16314">
        <w:rPr>
          <w:rFonts w:cstheme="minorHAnsi"/>
        </w:rPr>
        <w:t xml:space="preserve">Whether I am a toddler running around in an oversized t-shirt and a diaper or an old woman volunteering for her </w:t>
      </w:r>
      <w:del w:id="6" w:author="USER" w:date="2018-11-09T03:15:00Z">
        <w:r w:rsidRPr="00E16314">
          <w:rPr>
            <w:rFonts w:cstheme="minorHAnsi"/>
          </w:rPr>
          <w:delText>63th</w:delText>
        </w:r>
      </w:del>
      <w:ins w:id="7" w:author="USER" w:date="2018-11-09T03:15:00Z">
        <w:r w:rsidRPr="00DC1DA8">
          <w:rPr>
            <w:rFonts w:cstheme="minorHAnsi"/>
            <w:noProof/>
          </w:rPr>
          <w:t>63</w:t>
        </w:r>
        <w:r w:rsidR="00DC1DA8">
          <w:rPr>
            <w:rFonts w:cstheme="minorHAnsi"/>
            <w:noProof/>
          </w:rPr>
          <w:t>rd</w:t>
        </w:r>
      </w:ins>
      <w:r w:rsidRPr="00E16314">
        <w:rPr>
          <w:rFonts w:cstheme="minorHAnsi"/>
        </w:rPr>
        <w:t xml:space="preserve"> summer, my love for Camp Wyldewood will always remain. I can only imagine who I would be today without my memories, my friendships, my work ethic, my support, or my spiritual growth from Wyldewood. Despite how we look at this place, God is in its midst. That is obvious, no matter the perspective.</w:t>
      </w:r>
    </w:p>
    <w:p w14:paraId="55783C51" w14:textId="77777777" w:rsidR="0096294E" w:rsidRPr="00035DA1" w:rsidRDefault="0096294E" w:rsidP="00E16314">
      <w:pPr>
        <w:pStyle w:val="ListParagraph"/>
        <w:ind w:left="1080"/>
        <w:rPr>
          <w:u w:val="single"/>
        </w:rPr>
      </w:pPr>
    </w:p>
    <w:p w14:paraId="1BC5101A" w14:textId="33EE4844" w:rsidR="00035DA1" w:rsidRDefault="00035DA1" w:rsidP="00035DA1">
      <w:pPr>
        <w:rPr>
          <w:u w:val="single"/>
        </w:rPr>
      </w:pPr>
    </w:p>
    <w:p w14:paraId="04F1E961" w14:textId="2EC0528D" w:rsidR="00035DA1" w:rsidRPr="00C6557C" w:rsidRDefault="00035DA1" w:rsidP="00C6557C">
      <w:pPr>
        <w:rPr>
          <w:u w:val="single"/>
        </w:rPr>
      </w:pPr>
      <w:r>
        <w:rPr>
          <w:u w:val="single"/>
        </w:rPr>
        <w:t>Page 4</w:t>
      </w:r>
      <w:r w:rsidR="00056BBA">
        <w:rPr>
          <w:u w:val="single"/>
        </w:rPr>
        <w:t xml:space="preserve"> &amp; 5</w:t>
      </w:r>
      <w:r w:rsidR="00C6557C">
        <w:rPr>
          <w:u w:val="single"/>
        </w:rPr>
        <w:t xml:space="preserve"> </w:t>
      </w:r>
      <w:r w:rsidR="00C6557C" w:rsidRPr="00C6557C">
        <w:t xml:space="preserve">- </w:t>
      </w:r>
      <w:r w:rsidR="00056BBA" w:rsidRPr="00C6557C">
        <w:t>2018 Golf Tournament</w:t>
      </w:r>
    </w:p>
    <w:p w14:paraId="7C3CB390" w14:textId="1C234153" w:rsidR="00056BBA" w:rsidRPr="000E0E9D" w:rsidRDefault="00056BBA" w:rsidP="00C6557C">
      <w:pPr>
        <w:pStyle w:val="ListParagraph"/>
        <w:numPr>
          <w:ilvl w:val="0"/>
          <w:numId w:val="1"/>
        </w:numPr>
        <w:rPr>
          <w:u w:val="single"/>
        </w:rPr>
      </w:pPr>
      <w:r w:rsidRPr="000E0E9D">
        <w:rPr>
          <w:u w:val="single"/>
        </w:rPr>
        <w:t>Major Sponsor</w:t>
      </w:r>
    </w:p>
    <w:tbl>
      <w:tblPr>
        <w:tblW w:w="3440" w:type="dxa"/>
        <w:tblInd w:w="612" w:type="dxa"/>
        <w:tblLook w:val="04A0" w:firstRow="1" w:lastRow="0" w:firstColumn="1" w:lastColumn="0" w:noHBand="0" w:noVBand="1"/>
      </w:tblPr>
      <w:tblGrid>
        <w:gridCol w:w="3440"/>
      </w:tblGrid>
      <w:tr w:rsidR="00447BE3" w:rsidRPr="00447BE3" w14:paraId="2F31C321" w14:textId="77777777" w:rsidTr="00C6557C">
        <w:trPr>
          <w:trHeight w:val="300"/>
        </w:trPr>
        <w:tc>
          <w:tcPr>
            <w:tcW w:w="3440" w:type="dxa"/>
            <w:tcBorders>
              <w:top w:val="nil"/>
              <w:left w:val="nil"/>
              <w:bottom w:val="nil"/>
              <w:right w:val="nil"/>
            </w:tcBorders>
            <w:shd w:val="clear" w:color="auto" w:fill="auto"/>
            <w:noWrap/>
            <w:vAlign w:val="bottom"/>
            <w:hideMark/>
          </w:tcPr>
          <w:p w14:paraId="731607AF"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Arkansas Blue Cross Blue Shield</w:t>
            </w:r>
          </w:p>
        </w:tc>
      </w:tr>
      <w:tr w:rsidR="00447BE3" w:rsidRPr="00447BE3" w14:paraId="5B9DBE65" w14:textId="77777777" w:rsidTr="00C6557C">
        <w:trPr>
          <w:trHeight w:val="300"/>
        </w:trPr>
        <w:tc>
          <w:tcPr>
            <w:tcW w:w="3440" w:type="dxa"/>
            <w:tcBorders>
              <w:top w:val="nil"/>
              <w:left w:val="nil"/>
              <w:bottom w:val="nil"/>
              <w:right w:val="nil"/>
            </w:tcBorders>
            <w:shd w:val="clear" w:color="auto" w:fill="auto"/>
            <w:noWrap/>
            <w:vAlign w:val="bottom"/>
            <w:hideMark/>
          </w:tcPr>
          <w:p w14:paraId="23179AE3"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Bill Jackson Insurance</w:t>
            </w:r>
          </w:p>
        </w:tc>
      </w:tr>
      <w:tr w:rsidR="00447BE3" w:rsidRPr="00447BE3" w14:paraId="43FBD43F" w14:textId="77777777" w:rsidTr="00C6557C">
        <w:trPr>
          <w:trHeight w:val="300"/>
        </w:trPr>
        <w:tc>
          <w:tcPr>
            <w:tcW w:w="3440" w:type="dxa"/>
            <w:tcBorders>
              <w:top w:val="nil"/>
              <w:left w:val="nil"/>
              <w:bottom w:val="nil"/>
              <w:right w:val="nil"/>
            </w:tcBorders>
            <w:shd w:val="clear" w:color="auto" w:fill="auto"/>
            <w:noWrap/>
            <w:vAlign w:val="bottom"/>
            <w:hideMark/>
          </w:tcPr>
          <w:p w14:paraId="4D9E10EB"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First Security Bank</w:t>
            </w:r>
          </w:p>
        </w:tc>
      </w:tr>
      <w:tr w:rsidR="00447BE3" w:rsidRPr="00447BE3" w14:paraId="3B91AF30" w14:textId="77777777" w:rsidTr="00C6557C">
        <w:trPr>
          <w:trHeight w:val="300"/>
        </w:trPr>
        <w:tc>
          <w:tcPr>
            <w:tcW w:w="3440" w:type="dxa"/>
            <w:tcBorders>
              <w:top w:val="nil"/>
              <w:left w:val="nil"/>
              <w:bottom w:val="nil"/>
              <w:right w:val="nil"/>
            </w:tcBorders>
            <w:shd w:val="clear" w:color="auto" w:fill="auto"/>
            <w:noWrap/>
            <w:vAlign w:val="bottom"/>
            <w:hideMark/>
          </w:tcPr>
          <w:p w14:paraId="2F0A5CAA"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Al and Carla Fowler</w:t>
            </w:r>
          </w:p>
        </w:tc>
      </w:tr>
      <w:tr w:rsidR="00447BE3" w:rsidRPr="00447BE3" w14:paraId="4FA25AF2" w14:textId="77777777" w:rsidTr="00C6557C">
        <w:trPr>
          <w:trHeight w:val="300"/>
        </w:trPr>
        <w:tc>
          <w:tcPr>
            <w:tcW w:w="3440" w:type="dxa"/>
            <w:tcBorders>
              <w:top w:val="nil"/>
              <w:left w:val="nil"/>
              <w:bottom w:val="nil"/>
              <w:right w:val="nil"/>
            </w:tcBorders>
            <w:shd w:val="clear" w:color="auto" w:fill="auto"/>
            <w:noWrap/>
            <w:vAlign w:val="bottom"/>
            <w:hideMark/>
          </w:tcPr>
          <w:p w14:paraId="5EFA9E93"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John and Anita Henderson</w:t>
            </w:r>
          </w:p>
        </w:tc>
      </w:tr>
      <w:tr w:rsidR="00447BE3" w:rsidRPr="00447BE3" w14:paraId="52700BCC" w14:textId="77777777" w:rsidTr="00C6557C">
        <w:trPr>
          <w:trHeight w:val="300"/>
        </w:trPr>
        <w:tc>
          <w:tcPr>
            <w:tcW w:w="3440" w:type="dxa"/>
            <w:tcBorders>
              <w:top w:val="nil"/>
              <w:left w:val="nil"/>
              <w:bottom w:val="nil"/>
              <w:right w:val="nil"/>
            </w:tcBorders>
            <w:shd w:val="clear" w:color="auto" w:fill="auto"/>
            <w:noWrap/>
            <w:vAlign w:val="bottom"/>
            <w:hideMark/>
          </w:tcPr>
          <w:p w14:paraId="2287E52F"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Caleb and Kelsey Ingram</w:t>
            </w:r>
          </w:p>
        </w:tc>
      </w:tr>
      <w:tr w:rsidR="00447BE3" w:rsidRPr="00447BE3" w14:paraId="1477AC5D" w14:textId="77777777" w:rsidTr="00C6557C">
        <w:trPr>
          <w:trHeight w:val="300"/>
        </w:trPr>
        <w:tc>
          <w:tcPr>
            <w:tcW w:w="3440" w:type="dxa"/>
            <w:tcBorders>
              <w:top w:val="nil"/>
              <w:left w:val="nil"/>
              <w:bottom w:val="nil"/>
              <w:right w:val="nil"/>
            </w:tcBorders>
            <w:shd w:val="clear" w:color="auto" w:fill="auto"/>
            <w:noWrap/>
            <w:vAlign w:val="bottom"/>
            <w:hideMark/>
          </w:tcPr>
          <w:p w14:paraId="2F817524"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Pruitt Insurance Agency</w:t>
            </w:r>
          </w:p>
        </w:tc>
      </w:tr>
      <w:tr w:rsidR="00447BE3" w:rsidRPr="00447BE3" w14:paraId="2A15C5ED" w14:textId="77777777" w:rsidTr="00C6557C">
        <w:trPr>
          <w:trHeight w:val="300"/>
        </w:trPr>
        <w:tc>
          <w:tcPr>
            <w:tcW w:w="3440" w:type="dxa"/>
            <w:tcBorders>
              <w:top w:val="nil"/>
              <w:left w:val="nil"/>
              <w:bottom w:val="nil"/>
              <w:right w:val="nil"/>
            </w:tcBorders>
            <w:shd w:val="clear" w:color="auto" w:fill="auto"/>
            <w:noWrap/>
            <w:vAlign w:val="bottom"/>
            <w:hideMark/>
          </w:tcPr>
          <w:p w14:paraId="4E1C2DCC"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Tranquility Hog Hunts</w:t>
            </w:r>
          </w:p>
        </w:tc>
      </w:tr>
      <w:tr w:rsidR="00447BE3" w:rsidRPr="00447BE3" w14:paraId="3D33F73F" w14:textId="77777777" w:rsidTr="00C6557C">
        <w:trPr>
          <w:trHeight w:val="300"/>
        </w:trPr>
        <w:tc>
          <w:tcPr>
            <w:tcW w:w="3440" w:type="dxa"/>
            <w:tcBorders>
              <w:top w:val="nil"/>
              <w:left w:val="nil"/>
              <w:bottom w:val="nil"/>
              <w:right w:val="nil"/>
            </w:tcBorders>
            <w:shd w:val="clear" w:color="auto" w:fill="auto"/>
            <w:noWrap/>
            <w:vAlign w:val="bottom"/>
            <w:hideMark/>
          </w:tcPr>
          <w:p w14:paraId="2056CE45"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Simmons First Bank</w:t>
            </w:r>
          </w:p>
        </w:tc>
      </w:tr>
      <w:tr w:rsidR="00447BE3" w:rsidRPr="00447BE3" w14:paraId="7462CDE1" w14:textId="77777777" w:rsidTr="00C6557C">
        <w:trPr>
          <w:trHeight w:val="300"/>
        </w:trPr>
        <w:tc>
          <w:tcPr>
            <w:tcW w:w="3440" w:type="dxa"/>
            <w:tcBorders>
              <w:top w:val="nil"/>
              <w:left w:val="nil"/>
              <w:bottom w:val="nil"/>
              <w:right w:val="nil"/>
            </w:tcBorders>
            <w:shd w:val="clear" w:color="auto" w:fill="auto"/>
            <w:noWrap/>
            <w:vAlign w:val="bottom"/>
            <w:hideMark/>
          </w:tcPr>
          <w:p w14:paraId="0DA0FEFC"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Sonics of Searcy</w:t>
            </w:r>
          </w:p>
        </w:tc>
      </w:tr>
      <w:tr w:rsidR="00447BE3" w:rsidRPr="00447BE3" w14:paraId="2E45760F" w14:textId="77777777" w:rsidTr="00C6557C">
        <w:trPr>
          <w:trHeight w:val="300"/>
        </w:trPr>
        <w:tc>
          <w:tcPr>
            <w:tcW w:w="3440" w:type="dxa"/>
            <w:tcBorders>
              <w:top w:val="nil"/>
              <w:left w:val="nil"/>
              <w:bottom w:val="nil"/>
              <w:right w:val="nil"/>
            </w:tcBorders>
            <w:shd w:val="clear" w:color="auto" w:fill="auto"/>
            <w:noWrap/>
            <w:vAlign w:val="bottom"/>
            <w:hideMark/>
          </w:tcPr>
          <w:p w14:paraId="0D8123C2"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Unity Health</w:t>
            </w:r>
          </w:p>
        </w:tc>
      </w:tr>
    </w:tbl>
    <w:p w14:paraId="0F8DC846" w14:textId="77777777" w:rsidR="00447BE3" w:rsidRDefault="00447BE3" w:rsidP="00447BE3">
      <w:pPr>
        <w:pStyle w:val="ListParagraph"/>
        <w:ind w:left="1080"/>
      </w:pPr>
    </w:p>
    <w:p w14:paraId="06BB4FEB" w14:textId="39CEFA36" w:rsidR="00056BBA" w:rsidRPr="000E0E9D" w:rsidRDefault="00056BBA" w:rsidP="00C6557C">
      <w:pPr>
        <w:pStyle w:val="ListParagraph"/>
        <w:numPr>
          <w:ilvl w:val="0"/>
          <w:numId w:val="1"/>
        </w:numPr>
        <w:rPr>
          <w:u w:val="single"/>
        </w:rPr>
      </w:pPr>
      <w:r w:rsidRPr="000E0E9D">
        <w:rPr>
          <w:u w:val="single"/>
        </w:rPr>
        <w:t>Team Sponsors</w:t>
      </w:r>
    </w:p>
    <w:tbl>
      <w:tblPr>
        <w:tblW w:w="9100" w:type="dxa"/>
        <w:tblInd w:w="612" w:type="dxa"/>
        <w:tblLook w:val="04A0" w:firstRow="1" w:lastRow="0" w:firstColumn="1" w:lastColumn="0" w:noHBand="0" w:noVBand="1"/>
      </w:tblPr>
      <w:tblGrid>
        <w:gridCol w:w="3280"/>
        <w:gridCol w:w="5820"/>
      </w:tblGrid>
      <w:tr w:rsidR="00447BE3" w:rsidRPr="00447BE3" w14:paraId="1EFF33C2" w14:textId="77777777" w:rsidTr="00C6557C">
        <w:trPr>
          <w:trHeight w:val="300"/>
        </w:trPr>
        <w:tc>
          <w:tcPr>
            <w:tcW w:w="3280" w:type="dxa"/>
            <w:tcBorders>
              <w:top w:val="nil"/>
              <w:left w:val="nil"/>
              <w:bottom w:val="nil"/>
              <w:right w:val="nil"/>
            </w:tcBorders>
            <w:shd w:val="clear" w:color="auto" w:fill="auto"/>
            <w:noWrap/>
            <w:vAlign w:val="bottom"/>
            <w:hideMark/>
          </w:tcPr>
          <w:p w14:paraId="273C0878"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TEAMS</w:t>
            </w:r>
          </w:p>
        </w:tc>
        <w:tc>
          <w:tcPr>
            <w:tcW w:w="5820" w:type="dxa"/>
            <w:tcBorders>
              <w:top w:val="nil"/>
              <w:left w:val="nil"/>
              <w:bottom w:val="nil"/>
              <w:right w:val="nil"/>
            </w:tcBorders>
            <w:shd w:val="clear" w:color="auto" w:fill="auto"/>
            <w:noWrap/>
            <w:vAlign w:val="bottom"/>
            <w:hideMark/>
          </w:tcPr>
          <w:p w14:paraId="451DB03F"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PLAYERS</w:t>
            </w:r>
          </w:p>
        </w:tc>
      </w:tr>
      <w:tr w:rsidR="00447BE3" w:rsidRPr="00447BE3" w14:paraId="439F8E60" w14:textId="77777777" w:rsidTr="00C6557C">
        <w:trPr>
          <w:trHeight w:val="300"/>
        </w:trPr>
        <w:tc>
          <w:tcPr>
            <w:tcW w:w="3280" w:type="dxa"/>
            <w:tcBorders>
              <w:top w:val="nil"/>
              <w:left w:val="nil"/>
              <w:bottom w:val="nil"/>
              <w:right w:val="nil"/>
            </w:tcBorders>
            <w:shd w:val="clear" w:color="auto" w:fill="auto"/>
            <w:noWrap/>
            <w:vAlign w:val="bottom"/>
            <w:hideMark/>
          </w:tcPr>
          <w:p w14:paraId="3F716F45"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Arkansas Blue Cross Blue Shield</w:t>
            </w:r>
          </w:p>
        </w:tc>
        <w:tc>
          <w:tcPr>
            <w:tcW w:w="5820" w:type="dxa"/>
            <w:tcBorders>
              <w:top w:val="nil"/>
              <w:left w:val="nil"/>
              <w:bottom w:val="nil"/>
              <w:right w:val="nil"/>
            </w:tcBorders>
            <w:shd w:val="clear" w:color="auto" w:fill="auto"/>
            <w:noWrap/>
            <w:vAlign w:val="bottom"/>
            <w:hideMark/>
          </w:tcPr>
          <w:p w14:paraId="7DC68314"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Brian Harrington, David Ross, Moe Hinnenkamp, Nick</w:t>
            </w:r>
          </w:p>
        </w:tc>
      </w:tr>
      <w:tr w:rsidR="00447BE3" w:rsidRPr="00447BE3" w14:paraId="04D57FF1" w14:textId="77777777" w:rsidTr="00C6557C">
        <w:trPr>
          <w:trHeight w:val="300"/>
        </w:trPr>
        <w:tc>
          <w:tcPr>
            <w:tcW w:w="3280" w:type="dxa"/>
            <w:tcBorders>
              <w:top w:val="nil"/>
              <w:left w:val="nil"/>
              <w:bottom w:val="nil"/>
              <w:right w:val="nil"/>
            </w:tcBorders>
            <w:shd w:val="clear" w:color="auto" w:fill="auto"/>
            <w:noWrap/>
            <w:vAlign w:val="bottom"/>
            <w:hideMark/>
          </w:tcPr>
          <w:p w14:paraId="5B25D94E"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Shelter Insurance</w:t>
            </w:r>
          </w:p>
        </w:tc>
        <w:tc>
          <w:tcPr>
            <w:tcW w:w="5820" w:type="dxa"/>
            <w:tcBorders>
              <w:top w:val="nil"/>
              <w:left w:val="nil"/>
              <w:bottom w:val="nil"/>
              <w:right w:val="nil"/>
            </w:tcBorders>
            <w:shd w:val="clear" w:color="auto" w:fill="auto"/>
            <w:noWrap/>
            <w:vAlign w:val="bottom"/>
            <w:hideMark/>
          </w:tcPr>
          <w:p w14:paraId="560E7CC5"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Andy Sills, Tory Marrs, Garrett Philpot, Marco Orozco</w:t>
            </w:r>
          </w:p>
        </w:tc>
      </w:tr>
      <w:tr w:rsidR="00447BE3" w:rsidRPr="00447BE3" w14:paraId="18A76C31" w14:textId="77777777" w:rsidTr="00C6557C">
        <w:trPr>
          <w:trHeight w:val="300"/>
        </w:trPr>
        <w:tc>
          <w:tcPr>
            <w:tcW w:w="3280" w:type="dxa"/>
            <w:tcBorders>
              <w:top w:val="nil"/>
              <w:left w:val="nil"/>
              <w:bottom w:val="nil"/>
              <w:right w:val="nil"/>
            </w:tcBorders>
            <w:shd w:val="clear" w:color="auto" w:fill="auto"/>
            <w:noWrap/>
            <w:vAlign w:val="bottom"/>
            <w:hideMark/>
          </w:tcPr>
          <w:p w14:paraId="0D99E305"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Curtis Team</w:t>
            </w:r>
          </w:p>
        </w:tc>
        <w:tc>
          <w:tcPr>
            <w:tcW w:w="5820" w:type="dxa"/>
            <w:tcBorders>
              <w:top w:val="nil"/>
              <w:left w:val="nil"/>
              <w:bottom w:val="nil"/>
              <w:right w:val="nil"/>
            </w:tcBorders>
            <w:shd w:val="clear" w:color="auto" w:fill="auto"/>
            <w:noWrap/>
            <w:vAlign w:val="bottom"/>
            <w:hideMark/>
          </w:tcPr>
          <w:p w14:paraId="63A6FF92"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Larry Curtis, Steve Mosley, Harry Leasure, Allan Qualmann</w:t>
            </w:r>
          </w:p>
        </w:tc>
      </w:tr>
      <w:tr w:rsidR="00447BE3" w:rsidRPr="00447BE3" w14:paraId="752CAFB8" w14:textId="77777777" w:rsidTr="00C6557C">
        <w:trPr>
          <w:trHeight w:val="300"/>
        </w:trPr>
        <w:tc>
          <w:tcPr>
            <w:tcW w:w="3280" w:type="dxa"/>
            <w:tcBorders>
              <w:top w:val="nil"/>
              <w:left w:val="nil"/>
              <w:bottom w:val="nil"/>
              <w:right w:val="nil"/>
            </w:tcBorders>
            <w:shd w:val="clear" w:color="auto" w:fill="auto"/>
            <w:noWrap/>
            <w:vAlign w:val="bottom"/>
            <w:hideMark/>
          </w:tcPr>
          <w:p w14:paraId="69EE59B5"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First Security Bank</w:t>
            </w:r>
          </w:p>
        </w:tc>
        <w:tc>
          <w:tcPr>
            <w:tcW w:w="5820" w:type="dxa"/>
            <w:tcBorders>
              <w:top w:val="nil"/>
              <w:left w:val="nil"/>
              <w:bottom w:val="nil"/>
              <w:right w:val="nil"/>
            </w:tcBorders>
            <w:shd w:val="clear" w:color="auto" w:fill="auto"/>
            <w:noWrap/>
            <w:vAlign w:val="bottom"/>
            <w:hideMark/>
          </w:tcPr>
          <w:p w14:paraId="77F460A6"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Alex Behel</w:t>
            </w:r>
          </w:p>
        </w:tc>
      </w:tr>
      <w:tr w:rsidR="00447BE3" w:rsidRPr="00447BE3" w14:paraId="651BAA7B" w14:textId="77777777" w:rsidTr="00C6557C">
        <w:trPr>
          <w:trHeight w:val="300"/>
        </w:trPr>
        <w:tc>
          <w:tcPr>
            <w:tcW w:w="3280" w:type="dxa"/>
            <w:tcBorders>
              <w:top w:val="nil"/>
              <w:left w:val="nil"/>
              <w:bottom w:val="nil"/>
              <w:right w:val="nil"/>
            </w:tcBorders>
            <w:shd w:val="clear" w:color="auto" w:fill="auto"/>
            <w:noWrap/>
            <w:vAlign w:val="bottom"/>
            <w:hideMark/>
          </w:tcPr>
          <w:p w14:paraId="4E5E29F1"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George Kell Motors</w:t>
            </w:r>
          </w:p>
        </w:tc>
        <w:tc>
          <w:tcPr>
            <w:tcW w:w="5820" w:type="dxa"/>
            <w:tcBorders>
              <w:top w:val="nil"/>
              <w:left w:val="nil"/>
              <w:bottom w:val="nil"/>
              <w:right w:val="nil"/>
            </w:tcBorders>
            <w:shd w:val="clear" w:color="auto" w:fill="auto"/>
            <w:noWrap/>
            <w:vAlign w:val="bottom"/>
            <w:hideMark/>
          </w:tcPr>
          <w:p w14:paraId="0D7BE562"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Ronnie Burress, Ron Jolly, Jeff Bonee, Becky Ashburn</w:t>
            </w:r>
          </w:p>
        </w:tc>
      </w:tr>
      <w:tr w:rsidR="00447BE3" w:rsidRPr="00447BE3" w14:paraId="32046C9E" w14:textId="77777777" w:rsidTr="00C6557C">
        <w:trPr>
          <w:trHeight w:val="300"/>
        </w:trPr>
        <w:tc>
          <w:tcPr>
            <w:tcW w:w="3280" w:type="dxa"/>
            <w:tcBorders>
              <w:top w:val="nil"/>
              <w:left w:val="nil"/>
              <w:bottom w:val="nil"/>
              <w:right w:val="nil"/>
            </w:tcBorders>
            <w:shd w:val="clear" w:color="auto" w:fill="auto"/>
            <w:noWrap/>
            <w:vAlign w:val="bottom"/>
            <w:hideMark/>
          </w:tcPr>
          <w:p w14:paraId="71680E44"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House Team</w:t>
            </w:r>
          </w:p>
        </w:tc>
        <w:tc>
          <w:tcPr>
            <w:tcW w:w="5820" w:type="dxa"/>
            <w:tcBorders>
              <w:top w:val="nil"/>
              <w:left w:val="nil"/>
              <w:bottom w:val="nil"/>
              <w:right w:val="nil"/>
            </w:tcBorders>
            <w:shd w:val="clear" w:color="auto" w:fill="auto"/>
            <w:noWrap/>
            <w:vAlign w:val="bottom"/>
            <w:hideMark/>
          </w:tcPr>
          <w:p w14:paraId="3FF841E3"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Jim House, Sid Tate, Jerry Mote, Glen House</w:t>
            </w:r>
          </w:p>
        </w:tc>
      </w:tr>
      <w:tr w:rsidR="00447BE3" w:rsidRPr="00447BE3" w14:paraId="13752C76" w14:textId="77777777" w:rsidTr="00C6557C">
        <w:trPr>
          <w:trHeight w:val="300"/>
        </w:trPr>
        <w:tc>
          <w:tcPr>
            <w:tcW w:w="3280" w:type="dxa"/>
            <w:tcBorders>
              <w:top w:val="nil"/>
              <w:left w:val="nil"/>
              <w:bottom w:val="nil"/>
              <w:right w:val="nil"/>
            </w:tcBorders>
            <w:shd w:val="clear" w:color="auto" w:fill="auto"/>
            <w:noWrap/>
            <w:vAlign w:val="bottom"/>
            <w:hideMark/>
          </w:tcPr>
          <w:p w14:paraId="6EC7CA5A"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Ingram Team</w:t>
            </w:r>
          </w:p>
        </w:tc>
        <w:tc>
          <w:tcPr>
            <w:tcW w:w="5820" w:type="dxa"/>
            <w:tcBorders>
              <w:top w:val="nil"/>
              <w:left w:val="nil"/>
              <w:bottom w:val="nil"/>
              <w:right w:val="nil"/>
            </w:tcBorders>
            <w:shd w:val="clear" w:color="auto" w:fill="auto"/>
            <w:noWrap/>
            <w:vAlign w:val="bottom"/>
            <w:hideMark/>
          </w:tcPr>
          <w:p w14:paraId="01AAE08D"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Caleb Ingram</w:t>
            </w:r>
          </w:p>
        </w:tc>
      </w:tr>
      <w:tr w:rsidR="00447BE3" w:rsidRPr="00447BE3" w14:paraId="34D41D17" w14:textId="77777777" w:rsidTr="00C6557C">
        <w:trPr>
          <w:trHeight w:val="300"/>
        </w:trPr>
        <w:tc>
          <w:tcPr>
            <w:tcW w:w="3280" w:type="dxa"/>
            <w:tcBorders>
              <w:top w:val="nil"/>
              <w:left w:val="nil"/>
              <w:bottom w:val="nil"/>
              <w:right w:val="nil"/>
            </w:tcBorders>
            <w:shd w:val="clear" w:color="auto" w:fill="auto"/>
            <w:noWrap/>
            <w:vAlign w:val="bottom"/>
            <w:hideMark/>
          </w:tcPr>
          <w:p w14:paraId="113756EE"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Diamond Conveyance LLC</w:t>
            </w:r>
          </w:p>
        </w:tc>
        <w:tc>
          <w:tcPr>
            <w:tcW w:w="5820" w:type="dxa"/>
            <w:tcBorders>
              <w:top w:val="nil"/>
              <w:left w:val="nil"/>
              <w:bottom w:val="nil"/>
              <w:right w:val="nil"/>
            </w:tcBorders>
            <w:shd w:val="clear" w:color="auto" w:fill="auto"/>
            <w:noWrap/>
            <w:vAlign w:val="bottom"/>
            <w:hideMark/>
          </w:tcPr>
          <w:p w14:paraId="130EAB73"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Jody Davis, Andy Fell, George Quattlebaum, Jimmy Brumley</w:t>
            </w:r>
          </w:p>
        </w:tc>
      </w:tr>
      <w:tr w:rsidR="00447BE3" w:rsidRPr="00447BE3" w14:paraId="620D5304" w14:textId="77777777" w:rsidTr="00C6557C">
        <w:trPr>
          <w:trHeight w:val="300"/>
        </w:trPr>
        <w:tc>
          <w:tcPr>
            <w:tcW w:w="3280" w:type="dxa"/>
            <w:tcBorders>
              <w:top w:val="nil"/>
              <w:left w:val="nil"/>
              <w:bottom w:val="nil"/>
              <w:right w:val="nil"/>
            </w:tcBorders>
            <w:shd w:val="clear" w:color="auto" w:fill="auto"/>
            <w:noWrap/>
            <w:vAlign w:val="bottom"/>
            <w:hideMark/>
          </w:tcPr>
          <w:p w14:paraId="486CCBAE"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Lincoln Lawn and Garden</w:t>
            </w:r>
          </w:p>
        </w:tc>
        <w:tc>
          <w:tcPr>
            <w:tcW w:w="5820" w:type="dxa"/>
            <w:tcBorders>
              <w:top w:val="nil"/>
              <w:left w:val="nil"/>
              <w:bottom w:val="nil"/>
              <w:right w:val="nil"/>
            </w:tcBorders>
            <w:shd w:val="clear" w:color="auto" w:fill="auto"/>
            <w:noWrap/>
            <w:vAlign w:val="bottom"/>
            <w:hideMark/>
          </w:tcPr>
          <w:p w14:paraId="10CEA143"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Nathan Lincoln, Justin Towley, Blake Hendrix, Randy Wood</w:t>
            </w:r>
          </w:p>
        </w:tc>
      </w:tr>
      <w:tr w:rsidR="00447BE3" w:rsidRPr="00447BE3" w14:paraId="05EEDB2E" w14:textId="77777777" w:rsidTr="00C6557C">
        <w:trPr>
          <w:trHeight w:val="300"/>
        </w:trPr>
        <w:tc>
          <w:tcPr>
            <w:tcW w:w="3280" w:type="dxa"/>
            <w:tcBorders>
              <w:top w:val="nil"/>
              <w:left w:val="nil"/>
              <w:bottom w:val="nil"/>
              <w:right w:val="nil"/>
            </w:tcBorders>
            <w:shd w:val="clear" w:color="auto" w:fill="auto"/>
            <w:noWrap/>
            <w:vAlign w:val="bottom"/>
            <w:hideMark/>
          </w:tcPr>
          <w:p w14:paraId="3436ABD4"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Mohr Air Conditioning</w:t>
            </w:r>
          </w:p>
        </w:tc>
        <w:tc>
          <w:tcPr>
            <w:tcW w:w="5820" w:type="dxa"/>
            <w:tcBorders>
              <w:top w:val="nil"/>
              <w:left w:val="nil"/>
              <w:bottom w:val="nil"/>
              <w:right w:val="nil"/>
            </w:tcBorders>
            <w:shd w:val="clear" w:color="auto" w:fill="auto"/>
            <w:noWrap/>
            <w:vAlign w:val="bottom"/>
            <w:hideMark/>
          </w:tcPr>
          <w:p w14:paraId="306AA2A8"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Matt Boone, Charles Randall, Jeff Casey</w:t>
            </w:r>
          </w:p>
        </w:tc>
      </w:tr>
      <w:tr w:rsidR="00447BE3" w:rsidRPr="00447BE3" w14:paraId="64AB088B" w14:textId="77777777" w:rsidTr="00C6557C">
        <w:trPr>
          <w:trHeight w:val="300"/>
        </w:trPr>
        <w:tc>
          <w:tcPr>
            <w:tcW w:w="3280" w:type="dxa"/>
            <w:tcBorders>
              <w:top w:val="nil"/>
              <w:left w:val="nil"/>
              <w:bottom w:val="nil"/>
              <w:right w:val="nil"/>
            </w:tcBorders>
            <w:shd w:val="clear" w:color="auto" w:fill="auto"/>
            <w:noWrap/>
            <w:vAlign w:val="bottom"/>
            <w:hideMark/>
          </w:tcPr>
          <w:p w14:paraId="375B2683"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 xml:space="preserve">Ryan Smith </w:t>
            </w:r>
          </w:p>
        </w:tc>
        <w:tc>
          <w:tcPr>
            <w:tcW w:w="5820" w:type="dxa"/>
            <w:tcBorders>
              <w:top w:val="nil"/>
              <w:left w:val="nil"/>
              <w:bottom w:val="nil"/>
              <w:right w:val="nil"/>
            </w:tcBorders>
            <w:shd w:val="clear" w:color="auto" w:fill="auto"/>
            <w:noWrap/>
            <w:vAlign w:val="bottom"/>
            <w:hideMark/>
          </w:tcPr>
          <w:p w14:paraId="3EE14F46"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Ryan Smith, David Elliott, Russ Fullerton, David Bevell</w:t>
            </w:r>
          </w:p>
        </w:tc>
      </w:tr>
      <w:tr w:rsidR="00447BE3" w:rsidRPr="00447BE3" w14:paraId="548E2249" w14:textId="77777777" w:rsidTr="00C6557C">
        <w:trPr>
          <w:trHeight w:val="300"/>
        </w:trPr>
        <w:tc>
          <w:tcPr>
            <w:tcW w:w="3280" w:type="dxa"/>
            <w:tcBorders>
              <w:top w:val="nil"/>
              <w:left w:val="nil"/>
              <w:bottom w:val="nil"/>
              <w:right w:val="nil"/>
            </w:tcBorders>
            <w:shd w:val="clear" w:color="auto" w:fill="auto"/>
            <w:noWrap/>
            <w:vAlign w:val="bottom"/>
            <w:hideMark/>
          </w:tcPr>
          <w:p w14:paraId="1073ADB7"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lastRenderedPageBreak/>
              <w:t>Searcy Heat and Air</w:t>
            </w:r>
          </w:p>
        </w:tc>
        <w:tc>
          <w:tcPr>
            <w:tcW w:w="5820" w:type="dxa"/>
            <w:tcBorders>
              <w:top w:val="nil"/>
              <w:left w:val="nil"/>
              <w:bottom w:val="nil"/>
              <w:right w:val="nil"/>
            </w:tcBorders>
            <w:shd w:val="clear" w:color="auto" w:fill="auto"/>
            <w:noWrap/>
            <w:vAlign w:val="bottom"/>
            <w:hideMark/>
          </w:tcPr>
          <w:p w14:paraId="40DC0A91" w14:textId="3F714D02"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 xml:space="preserve">Ben </w:t>
            </w:r>
            <w:proofErr w:type="spellStart"/>
            <w:r w:rsidRPr="00447BE3">
              <w:rPr>
                <w:rFonts w:ascii="Calibri" w:eastAsia="Times New Roman" w:hAnsi="Calibri" w:cs="Calibri"/>
                <w:color w:val="000000"/>
              </w:rPr>
              <w:t>Graul</w:t>
            </w:r>
            <w:proofErr w:type="spellEnd"/>
            <w:r w:rsidRPr="00447BE3">
              <w:rPr>
                <w:rFonts w:ascii="Calibri" w:eastAsia="Times New Roman" w:hAnsi="Calibri" w:cs="Calibri"/>
                <w:color w:val="000000"/>
              </w:rPr>
              <w:t xml:space="preserve">, Mike </w:t>
            </w:r>
            <w:proofErr w:type="spellStart"/>
            <w:r w:rsidRPr="00447BE3">
              <w:rPr>
                <w:rFonts w:ascii="Calibri" w:eastAsia="Times New Roman" w:hAnsi="Calibri" w:cs="Calibri"/>
                <w:color w:val="000000"/>
              </w:rPr>
              <w:t>Graul</w:t>
            </w:r>
            <w:proofErr w:type="spellEnd"/>
            <w:r w:rsidRPr="00447BE3">
              <w:rPr>
                <w:rFonts w:ascii="Calibri" w:eastAsia="Times New Roman" w:hAnsi="Calibri" w:cs="Calibri"/>
                <w:color w:val="000000"/>
              </w:rPr>
              <w:t xml:space="preserve">, </w:t>
            </w:r>
            <w:del w:id="8" w:author="USER" w:date="2018-11-09T03:15:00Z">
              <w:r w:rsidRPr="00447BE3">
                <w:rPr>
                  <w:rFonts w:ascii="Calibri" w:eastAsia="Times New Roman" w:hAnsi="Calibri" w:cs="Calibri"/>
                  <w:color w:val="000000"/>
                </w:rPr>
                <w:delText>Malcom</w:delText>
              </w:r>
            </w:del>
            <w:ins w:id="9" w:author="USER" w:date="2018-11-09T03:15:00Z">
              <w:r w:rsidRPr="00DC1DA8">
                <w:rPr>
                  <w:rFonts w:ascii="Calibri" w:eastAsia="Times New Roman" w:hAnsi="Calibri" w:cs="Calibri"/>
                  <w:noProof/>
                  <w:color w:val="000000"/>
                </w:rPr>
                <w:t>Malco</w:t>
              </w:r>
              <w:r w:rsidR="00DC1DA8">
                <w:rPr>
                  <w:rFonts w:ascii="Calibri" w:eastAsia="Times New Roman" w:hAnsi="Calibri" w:cs="Calibri"/>
                  <w:noProof/>
                  <w:color w:val="000000"/>
                </w:rPr>
                <w:t>l</w:t>
              </w:r>
              <w:r w:rsidRPr="00DC1DA8">
                <w:rPr>
                  <w:rFonts w:ascii="Calibri" w:eastAsia="Times New Roman" w:hAnsi="Calibri" w:cs="Calibri"/>
                  <w:noProof/>
                  <w:color w:val="000000"/>
                </w:rPr>
                <w:t>m</w:t>
              </w:r>
            </w:ins>
            <w:r w:rsidRPr="00447BE3">
              <w:rPr>
                <w:rFonts w:ascii="Calibri" w:eastAsia="Times New Roman" w:hAnsi="Calibri" w:cs="Calibri"/>
                <w:color w:val="000000"/>
              </w:rPr>
              <w:t xml:space="preserve"> McLain, Michael Maron</w:t>
            </w:r>
          </w:p>
        </w:tc>
      </w:tr>
      <w:tr w:rsidR="00447BE3" w:rsidRPr="00447BE3" w14:paraId="3BDAD582" w14:textId="77777777" w:rsidTr="00C6557C">
        <w:trPr>
          <w:trHeight w:val="300"/>
        </w:trPr>
        <w:tc>
          <w:tcPr>
            <w:tcW w:w="3280" w:type="dxa"/>
            <w:tcBorders>
              <w:top w:val="nil"/>
              <w:left w:val="nil"/>
              <w:bottom w:val="nil"/>
              <w:right w:val="nil"/>
            </w:tcBorders>
            <w:shd w:val="clear" w:color="auto" w:fill="auto"/>
            <w:noWrap/>
            <w:vAlign w:val="bottom"/>
            <w:hideMark/>
          </w:tcPr>
          <w:p w14:paraId="6BC61A8A"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Sherwin Williams</w:t>
            </w:r>
          </w:p>
        </w:tc>
        <w:tc>
          <w:tcPr>
            <w:tcW w:w="5820" w:type="dxa"/>
            <w:tcBorders>
              <w:top w:val="nil"/>
              <w:left w:val="nil"/>
              <w:bottom w:val="nil"/>
              <w:right w:val="nil"/>
            </w:tcBorders>
            <w:shd w:val="clear" w:color="auto" w:fill="auto"/>
            <w:noWrap/>
            <w:vAlign w:val="bottom"/>
            <w:hideMark/>
          </w:tcPr>
          <w:p w14:paraId="29F52009"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Heath Boyd, Adam Goertzen, Hunter Mann, Blake</w:t>
            </w:r>
          </w:p>
        </w:tc>
      </w:tr>
      <w:tr w:rsidR="00447BE3" w:rsidRPr="00447BE3" w14:paraId="2FFF41A3" w14:textId="77777777" w:rsidTr="00C6557C">
        <w:trPr>
          <w:trHeight w:val="300"/>
        </w:trPr>
        <w:tc>
          <w:tcPr>
            <w:tcW w:w="3280" w:type="dxa"/>
            <w:tcBorders>
              <w:top w:val="nil"/>
              <w:left w:val="nil"/>
              <w:bottom w:val="nil"/>
              <w:right w:val="nil"/>
            </w:tcBorders>
            <w:shd w:val="clear" w:color="auto" w:fill="auto"/>
            <w:noWrap/>
            <w:vAlign w:val="bottom"/>
            <w:hideMark/>
          </w:tcPr>
          <w:p w14:paraId="553DA6B4"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Simmons First</w:t>
            </w:r>
          </w:p>
        </w:tc>
        <w:tc>
          <w:tcPr>
            <w:tcW w:w="5820" w:type="dxa"/>
            <w:tcBorders>
              <w:top w:val="nil"/>
              <w:left w:val="nil"/>
              <w:bottom w:val="nil"/>
              <w:right w:val="nil"/>
            </w:tcBorders>
            <w:shd w:val="clear" w:color="auto" w:fill="auto"/>
            <w:noWrap/>
            <w:vAlign w:val="bottom"/>
            <w:hideMark/>
          </w:tcPr>
          <w:p w14:paraId="3931365C"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Rees Jones, Josh Turner, Mark Watson, Harrison Dell</w:t>
            </w:r>
          </w:p>
        </w:tc>
      </w:tr>
      <w:tr w:rsidR="00447BE3" w:rsidRPr="00447BE3" w14:paraId="2FDC6B13" w14:textId="77777777" w:rsidTr="00C6557C">
        <w:trPr>
          <w:trHeight w:val="300"/>
        </w:trPr>
        <w:tc>
          <w:tcPr>
            <w:tcW w:w="3280" w:type="dxa"/>
            <w:tcBorders>
              <w:top w:val="nil"/>
              <w:left w:val="nil"/>
              <w:bottom w:val="nil"/>
              <w:right w:val="nil"/>
            </w:tcBorders>
            <w:shd w:val="clear" w:color="auto" w:fill="auto"/>
            <w:noWrap/>
            <w:vAlign w:val="bottom"/>
            <w:hideMark/>
          </w:tcPr>
          <w:p w14:paraId="6E85D85D"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Sonics of Searcy</w:t>
            </w:r>
          </w:p>
        </w:tc>
        <w:tc>
          <w:tcPr>
            <w:tcW w:w="5820" w:type="dxa"/>
            <w:tcBorders>
              <w:top w:val="nil"/>
              <w:left w:val="nil"/>
              <w:bottom w:val="nil"/>
              <w:right w:val="nil"/>
            </w:tcBorders>
            <w:shd w:val="clear" w:color="auto" w:fill="auto"/>
            <w:noWrap/>
            <w:vAlign w:val="bottom"/>
            <w:hideMark/>
          </w:tcPr>
          <w:p w14:paraId="1FCA52EF"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Greg Rowden, Justin Rowden, Charles Davis, Gene Morris</w:t>
            </w:r>
          </w:p>
        </w:tc>
      </w:tr>
      <w:tr w:rsidR="00447BE3" w:rsidRPr="00447BE3" w14:paraId="7A9638F7" w14:textId="77777777" w:rsidTr="00C6557C">
        <w:trPr>
          <w:trHeight w:val="300"/>
        </w:trPr>
        <w:tc>
          <w:tcPr>
            <w:tcW w:w="3280" w:type="dxa"/>
            <w:tcBorders>
              <w:top w:val="nil"/>
              <w:left w:val="nil"/>
              <w:bottom w:val="nil"/>
              <w:right w:val="nil"/>
            </w:tcBorders>
            <w:shd w:val="clear" w:color="auto" w:fill="auto"/>
            <w:noWrap/>
            <w:vAlign w:val="bottom"/>
            <w:hideMark/>
          </w:tcPr>
          <w:p w14:paraId="36047FFC"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Unity</w:t>
            </w:r>
          </w:p>
        </w:tc>
        <w:tc>
          <w:tcPr>
            <w:tcW w:w="5820" w:type="dxa"/>
            <w:tcBorders>
              <w:top w:val="nil"/>
              <w:left w:val="nil"/>
              <w:bottom w:val="nil"/>
              <w:right w:val="nil"/>
            </w:tcBorders>
            <w:shd w:val="clear" w:color="auto" w:fill="auto"/>
            <w:noWrap/>
            <w:vAlign w:val="bottom"/>
            <w:hideMark/>
          </w:tcPr>
          <w:p w14:paraId="65AEB658"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Kevin Burton, Kelly Barden, Jamie Gowen, Lance Bailey</w:t>
            </w:r>
          </w:p>
        </w:tc>
      </w:tr>
      <w:tr w:rsidR="00447BE3" w:rsidRPr="00447BE3" w14:paraId="01195907" w14:textId="77777777" w:rsidTr="00C6557C">
        <w:trPr>
          <w:trHeight w:val="300"/>
        </w:trPr>
        <w:tc>
          <w:tcPr>
            <w:tcW w:w="3280" w:type="dxa"/>
            <w:tcBorders>
              <w:top w:val="nil"/>
              <w:left w:val="nil"/>
              <w:bottom w:val="nil"/>
              <w:right w:val="nil"/>
            </w:tcBorders>
            <w:shd w:val="clear" w:color="auto" w:fill="auto"/>
            <w:noWrap/>
            <w:vAlign w:val="bottom"/>
            <w:hideMark/>
          </w:tcPr>
          <w:p w14:paraId="70144441"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Zac Evins Team</w:t>
            </w:r>
          </w:p>
        </w:tc>
        <w:tc>
          <w:tcPr>
            <w:tcW w:w="5820" w:type="dxa"/>
            <w:tcBorders>
              <w:top w:val="nil"/>
              <w:left w:val="nil"/>
              <w:bottom w:val="nil"/>
              <w:right w:val="nil"/>
            </w:tcBorders>
            <w:shd w:val="clear" w:color="auto" w:fill="auto"/>
            <w:noWrap/>
            <w:vAlign w:val="bottom"/>
            <w:hideMark/>
          </w:tcPr>
          <w:p w14:paraId="548B5A70"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Zac Evins, Daniel Bontrager, Charlton Thiede, Ben Stanley</w:t>
            </w:r>
          </w:p>
        </w:tc>
      </w:tr>
      <w:tr w:rsidR="00447BE3" w:rsidRPr="00447BE3" w14:paraId="6ADD31DD" w14:textId="77777777" w:rsidTr="00C6557C">
        <w:trPr>
          <w:trHeight w:val="300"/>
        </w:trPr>
        <w:tc>
          <w:tcPr>
            <w:tcW w:w="3280" w:type="dxa"/>
            <w:tcBorders>
              <w:top w:val="nil"/>
              <w:left w:val="nil"/>
              <w:bottom w:val="nil"/>
              <w:right w:val="nil"/>
            </w:tcBorders>
            <w:shd w:val="clear" w:color="auto" w:fill="auto"/>
            <w:noWrap/>
            <w:vAlign w:val="bottom"/>
            <w:hideMark/>
          </w:tcPr>
          <w:p w14:paraId="447908F5"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Fowler Team</w:t>
            </w:r>
          </w:p>
        </w:tc>
        <w:tc>
          <w:tcPr>
            <w:tcW w:w="5820" w:type="dxa"/>
            <w:tcBorders>
              <w:top w:val="nil"/>
              <w:left w:val="nil"/>
              <w:bottom w:val="nil"/>
              <w:right w:val="nil"/>
            </w:tcBorders>
            <w:shd w:val="clear" w:color="auto" w:fill="auto"/>
            <w:noWrap/>
            <w:vAlign w:val="bottom"/>
            <w:hideMark/>
          </w:tcPr>
          <w:p w14:paraId="7259674F"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Al Fowler, Carla Fowler, Robert Killebrew, Eddie Myers</w:t>
            </w:r>
          </w:p>
        </w:tc>
      </w:tr>
      <w:tr w:rsidR="00447BE3" w:rsidRPr="00447BE3" w14:paraId="19DF3B7C" w14:textId="77777777" w:rsidTr="00C6557C">
        <w:trPr>
          <w:trHeight w:val="300"/>
        </w:trPr>
        <w:tc>
          <w:tcPr>
            <w:tcW w:w="3280" w:type="dxa"/>
            <w:tcBorders>
              <w:top w:val="nil"/>
              <w:left w:val="nil"/>
              <w:bottom w:val="nil"/>
              <w:right w:val="nil"/>
            </w:tcBorders>
            <w:shd w:val="clear" w:color="auto" w:fill="auto"/>
            <w:noWrap/>
            <w:vAlign w:val="bottom"/>
            <w:hideMark/>
          </w:tcPr>
          <w:p w14:paraId="42CEE857"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Fellowship Bible Church</w:t>
            </w:r>
          </w:p>
        </w:tc>
        <w:tc>
          <w:tcPr>
            <w:tcW w:w="5820" w:type="dxa"/>
            <w:tcBorders>
              <w:top w:val="nil"/>
              <w:left w:val="nil"/>
              <w:bottom w:val="nil"/>
              <w:right w:val="nil"/>
            </w:tcBorders>
            <w:shd w:val="clear" w:color="auto" w:fill="auto"/>
            <w:noWrap/>
            <w:vAlign w:val="bottom"/>
            <w:hideMark/>
          </w:tcPr>
          <w:p w14:paraId="16B43197" w14:textId="77777777" w:rsidR="00447BE3" w:rsidRPr="00447BE3" w:rsidRDefault="00447BE3" w:rsidP="00447BE3">
            <w:pPr>
              <w:rPr>
                <w:rFonts w:ascii="Calibri" w:eastAsia="Times New Roman" w:hAnsi="Calibri" w:cs="Calibri"/>
                <w:color w:val="000000"/>
              </w:rPr>
            </w:pPr>
          </w:p>
        </w:tc>
      </w:tr>
      <w:tr w:rsidR="00447BE3" w:rsidRPr="00447BE3" w14:paraId="1DABA107" w14:textId="77777777" w:rsidTr="00C6557C">
        <w:trPr>
          <w:trHeight w:val="300"/>
        </w:trPr>
        <w:tc>
          <w:tcPr>
            <w:tcW w:w="3280" w:type="dxa"/>
            <w:tcBorders>
              <w:top w:val="nil"/>
              <w:left w:val="nil"/>
              <w:bottom w:val="nil"/>
              <w:right w:val="nil"/>
            </w:tcBorders>
            <w:shd w:val="clear" w:color="auto" w:fill="auto"/>
            <w:noWrap/>
            <w:vAlign w:val="bottom"/>
            <w:hideMark/>
          </w:tcPr>
          <w:p w14:paraId="23F9BE6B"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First Security Bank</w:t>
            </w:r>
          </w:p>
        </w:tc>
        <w:tc>
          <w:tcPr>
            <w:tcW w:w="5820" w:type="dxa"/>
            <w:tcBorders>
              <w:top w:val="nil"/>
              <w:left w:val="nil"/>
              <w:bottom w:val="nil"/>
              <w:right w:val="nil"/>
            </w:tcBorders>
            <w:shd w:val="clear" w:color="auto" w:fill="auto"/>
            <w:noWrap/>
            <w:vAlign w:val="bottom"/>
            <w:hideMark/>
          </w:tcPr>
          <w:p w14:paraId="3F0AD574" w14:textId="77777777" w:rsidR="00447BE3" w:rsidRPr="00447BE3" w:rsidRDefault="00447BE3" w:rsidP="00447BE3">
            <w:pPr>
              <w:rPr>
                <w:rFonts w:ascii="Calibri" w:eastAsia="Times New Roman" w:hAnsi="Calibri" w:cs="Calibri"/>
                <w:color w:val="000000"/>
              </w:rPr>
            </w:pPr>
          </w:p>
        </w:tc>
      </w:tr>
      <w:tr w:rsidR="00447BE3" w:rsidRPr="00447BE3" w14:paraId="56254F73" w14:textId="77777777" w:rsidTr="00C6557C">
        <w:trPr>
          <w:trHeight w:val="300"/>
        </w:trPr>
        <w:tc>
          <w:tcPr>
            <w:tcW w:w="3280" w:type="dxa"/>
            <w:tcBorders>
              <w:top w:val="nil"/>
              <w:left w:val="nil"/>
              <w:bottom w:val="nil"/>
              <w:right w:val="nil"/>
            </w:tcBorders>
            <w:shd w:val="clear" w:color="auto" w:fill="auto"/>
            <w:noWrap/>
            <w:vAlign w:val="bottom"/>
            <w:hideMark/>
          </w:tcPr>
          <w:p w14:paraId="5C4D53DF"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Cowley Team</w:t>
            </w:r>
          </w:p>
        </w:tc>
        <w:tc>
          <w:tcPr>
            <w:tcW w:w="5820" w:type="dxa"/>
            <w:tcBorders>
              <w:top w:val="nil"/>
              <w:left w:val="nil"/>
              <w:bottom w:val="nil"/>
              <w:right w:val="nil"/>
            </w:tcBorders>
            <w:shd w:val="clear" w:color="auto" w:fill="auto"/>
            <w:noWrap/>
            <w:vAlign w:val="bottom"/>
            <w:hideMark/>
          </w:tcPr>
          <w:p w14:paraId="1D97730C" w14:textId="77777777" w:rsidR="00447BE3" w:rsidRPr="00447BE3" w:rsidRDefault="00447BE3" w:rsidP="00447BE3">
            <w:pPr>
              <w:rPr>
                <w:rFonts w:ascii="Calibri" w:eastAsia="Times New Roman" w:hAnsi="Calibri" w:cs="Calibri"/>
                <w:color w:val="000000"/>
              </w:rPr>
            </w:pPr>
          </w:p>
        </w:tc>
      </w:tr>
      <w:tr w:rsidR="00447BE3" w:rsidRPr="00447BE3" w14:paraId="09E8D51A" w14:textId="77777777" w:rsidTr="00C6557C">
        <w:trPr>
          <w:trHeight w:val="300"/>
        </w:trPr>
        <w:tc>
          <w:tcPr>
            <w:tcW w:w="3280" w:type="dxa"/>
            <w:tcBorders>
              <w:top w:val="nil"/>
              <w:left w:val="nil"/>
              <w:bottom w:val="nil"/>
              <w:right w:val="nil"/>
            </w:tcBorders>
            <w:shd w:val="clear" w:color="auto" w:fill="auto"/>
            <w:noWrap/>
            <w:vAlign w:val="bottom"/>
            <w:hideMark/>
          </w:tcPr>
          <w:p w14:paraId="7065E28A"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Bob and Margaret Powell</w:t>
            </w:r>
          </w:p>
        </w:tc>
        <w:tc>
          <w:tcPr>
            <w:tcW w:w="5820" w:type="dxa"/>
            <w:tcBorders>
              <w:top w:val="nil"/>
              <w:left w:val="nil"/>
              <w:bottom w:val="nil"/>
              <w:right w:val="nil"/>
            </w:tcBorders>
            <w:shd w:val="clear" w:color="auto" w:fill="auto"/>
            <w:noWrap/>
            <w:vAlign w:val="bottom"/>
            <w:hideMark/>
          </w:tcPr>
          <w:p w14:paraId="0FB0BA54" w14:textId="77777777" w:rsidR="00447BE3" w:rsidRPr="00447BE3" w:rsidRDefault="00447BE3" w:rsidP="00447BE3">
            <w:pPr>
              <w:rPr>
                <w:rFonts w:ascii="Calibri" w:eastAsia="Times New Roman" w:hAnsi="Calibri" w:cs="Calibri"/>
                <w:color w:val="000000"/>
              </w:rPr>
            </w:pPr>
          </w:p>
        </w:tc>
      </w:tr>
      <w:tr w:rsidR="00447BE3" w:rsidRPr="00447BE3" w14:paraId="7E8524E7" w14:textId="77777777" w:rsidTr="00C6557C">
        <w:trPr>
          <w:trHeight w:val="300"/>
        </w:trPr>
        <w:tc>
          <w:tcPr>
            <w:tcW w:w="3280" w:type="dxa"/>
            <w:tcBorders>
              <w:top w:val="nil"/>
              <w:left w:val="nil"/>
              <w:bottom w:val="nil"/>
              <w:right w:val="nil"/>
            </w:tcBorders>
            <w:shd w:val="clear" w:color="auto" w:fill="auto"/>
            <w:noWrap/>
            <w:vAlign w:val="bottom"/>
            <w:hideMark/>
          </w:tcPr>
          <w:p w14:paraId="4443FCD8" w14:textId="77777777" w:rsidR="00447BE3" w:rsidRPr="00447BE3" w:rsidRDefault="00447BE3" w:rsidP="00447BE3">
            <w:pPr>
              <w:rPr>
                <w:rFonts w:ascii="Calibri" w:eastAsia="Times New Roman" w:hAnsi="Calibri" w:cs="Calibri"/>
                <w:color w:val="000000"/>
              </w:rPr>
            </w:pPr>
            <w:r w:rsidRPr="00447BE3">
              <w:rPr>
                <w:rFonts w:ascii="Calibri" w:eastAsia="Times New Roman" w:hAnsi="Calibri" w:cs="Calibri"/>
                <w:color w:val="000000"/>
              </w:rPr>
              <w:t>Sherwin Williams</w:t>
            </w:r>
          </w:p>
        </w:tc>
        <w:tc>
          <w:tcPr>
            <w:tcW w:w="5820" w:type="dxa"/>
            <w:tcBorders>
              <w:top w:val="nil"/>
              <w:left w:val="nil"/>
              <w:bottom w:val="nil"/>
              <w:right w:val="nil"/>
            </w:tcBorders>
            <w:shd w:val="clear" w:color="auto" w:fill="auto"/>
            <w:noWrap/>
            <w:vAlign w:val="bottom"/>
            <w:hideMark/>
          </w:tcPr>
          <w:p w14:paraId="7F47BF5C" w14:textId="77777777" w:rsidR="00447BE3" w:rsidRPr="00447BE3" w:rsidRDefault="00447BE3" w:rsidP="00447BE3">
            <w:pPr>
              <w:rPr>
                <w:rFonts w:ascii="Calibri" w:eastAsia="Times New Roman" w:hAnsi="Calibri" w:cs="Calibri"/>
                <w:color w:val="000000"/>
              </w:rPr>
            </w:pPr>
          </w:p>
        </w:tc>
      </w:tr>
    </w:tbl>
    <w:p w14:paraId="5461BE83" w14:textId="77777777" w:rsidR="00447BE3" w:rsidRDefault="00447BE3" w:rsidP="00447BE3">
      <w:pPr>
        <w:pStyle w:val="ListParagraph"/>
        <w:ind w:left="1080"/>
      </w:pPr>
    </w:p>
    <w:p w14:paraId="39D66941" w14:textId="4E5A3570" w:rsidR="00447BE3" w:rsidRPr="000E0E9D" w:rsidRDefault="00056BBA" w:rsidP="00C6557C">
      <w:pPr>
        <w:pStyle w:val="ListParagraph"/>
        <w:numPr>
          <w:ilvl w:val="0"/>
          <w:numId w:val="1"/>
        </w:numPr>
        <w:rPr>
          <w:u w:val="single"/>
        </w:rPr>
      </w:pPr>
      <w:r w:rsidRPr="000E0E9D">
        <w:rPr>
          <w:u w:val="single"/>
        </w:rPr>
        <w:t>Hole Sponsors</w:t>
      </w:r>
    </w:p>
    <w:tbl>
      <w:tblPr>
        <w:tblW w:w="4700" w:type="dxa"/>
        <w:tblInd w:w="612" w:type="dxa"/>
        <w:tblLook w:val="04A0" w:firstRow="1" w:lastRow="0" w:firstColumn="1" w:lastColumn="0" w:noHBand="0" w:noVBand="1"/>
      </w:tblPr>
      <w:tblGrid>
        <w:gridCol w:w="4700"/>
      </w:tblGrid>
      <w:tr w:rsidR="00447BE3" w:rsidRPr="00447BE3" w14:paraId="5E1F6F85" w14:textId="77777777" w:rsidTr="00C6557C">
        <w:trPr>
          <w:trHeight w:val="300"/>
        </w:trPr>
        <w:tc>
          <w:tcPr>
            <w:tcW w:w="4700" w:type="dxa"/>
            <w:tcBorders>
              <w:top w:val="nil"/>
              <w:left w:val="nil"/>
              <w:bottom w:val="nil"/>
              <w:right w:val="nil"/>
            </w:tcBorders>
            <w:shd w:val="clear" w:color="auto" w:fill="auto"/>
            <w:noWrap/>
            <w:vAlign w:val="bottom"/>
            <w:hideMark/>
          </w:tcPr>
          <w:p w14:paraId="0264550C"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Absolute Roofing</w:t>
            </w:r>
          </w:p>
        </w:tc>
      </w:tr>
      <w:tr w:rsidR="00447BE3" w:rsidRPr="00447BE3" w14:paraId="4288BC78" w14:textId="77777777" w:rsidTr="00C6557C">
        <w:trPr>
          <w:trHeight w:val="300"/>
        </w:trPr>
        <w:tc>
          <w:tcPr>
            <w:tcW w:w="4700" w:type="dxa"/>
            <w:tcBorders>
              <w:top w:val="nil"/>
              <w:left w:val="nil"/>
              <w:bottom w:val="nil"/>
              <w:right w:val="nil"/>
            </w:tcBorders>
            <w:shd w:val="clear" w:color="auto" w:fill="auto"/>
            <w:noWrap/>
            <w:vAlign w:val="bottom"/>
            <w:hideMark/>
          </w:tcPr>
          <w:p w14:paraId="77062A1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Agri Turf- Donna Fisher</w:t>
            </w:r>
          </w:p>
        </w:tc>
      </w:tr>
      <w:tr w:rsidR="00447BE3" w:rsidRPr="00447BE3" w14:paraId="7F3E5829" w14:textId="77777777" w:rsidTr="00C6557C">
        <w:trPr>
          <w:trHeight w:val="300"/>
        </w:trPr>
        <w:tc>
          <w:tcPr>
            <w:tcW w:w="4700" w:type="dxa"/>
            <w:tcBorders>
              <w:top w:val="nil"/>
              <w:left w:val="nil"/>
              <w:bottom w:val="nil"/>
              <w:right w:val="nil"/>
            </w:tcBorders>
            <w:shd w:val="clear" w:color="auto" w:fill="auto"/>
            <w:noWrap/>
            <w:vAlign w:val="bottom"/>
            <w:hideMark/>
          </w:tcPr>
          <w:p w14:paraId="12B32FD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 xml:space="preserve">AJ's Art Studio </w:t>
            </w:r>
          </w:p>
        </w:tc>
      </w:tr>
      <w:tr w:rsidR="00447BE3" w:rsidRPr="00447BE3" w14:paraId="6184C1C6" w14:textId="77777777" w:rsidTr="00C6557C">
        <w:trPr>
          <w:trHeight w:val="300"/>
        </w:trPr>
        <w:tc>
          <w:tcPr>
            <w:tcW w:w="4700" w:type="dxa"/>
            <w:tcBorders>
              <w:top w:val="nil"/>
              <w:left w:val="nil"/>
              <w:bottom w:val="nil"/>
              <w:right w:val="nil"/>
            </w:tcBorders>
            <w:shd w:val="clear" w:color="auto" w:fill="auto"/>
            <w:noWrap/>
            <w:vAlign w:val="bottom"/>
            <w:hideMark/>
          </w:tcPr>
          <w:p w14:paraId="15C92B0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Joshua and Karen Alexander</w:t>
            </w:r>
          </w:p>
        </w:tc>
      </w:tr>
      <w:tr w:rsidR="00447BE3" w:rsidRPr="00447BE3" w14:paraId="5D2A04B1" w14:textId="77777777" w:rsidTr="00C6557C">
        <w:trPr>
          <w:trHeight w:val="300"/>
        </w:trPr>
        <w:tc>
          <w:tcPr>
            <w:tcW w:w="4700" w:type="dxa"/>
            <w:tcBorders>
              <w:top w:val="nil"/>
              <w:left w:val="nil"/>
              <w:bottom w:val="nil"/>
              <w:right w:val="nil"/>
            </w:tcBorders>
            <w:shd w:val="clear" w:color="auto" w:fill="auto"/>
            <w:noWrap/>
            <w:vAlign w:val="bottom"/>
            <w:hideMark/>
          </w:tcPr>
          <w:p w14:paraId="3D0AAA0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Marcus and Lori Alexander</w:t>
            </w:r>
          </w:p>
        </w:tc>
      </w:tr>
      <w:tr w:rsidR="00447BE3" w:rsidRPr="00447BE3" w14:paraId="7AD5B51D" w14:textId="77777777" w:rsidTr="00C6557C">
        <w:trPr>
          <w:trHeight w:val="300"/>
        </w:trPr>
        <w:tc>
          <w:tcPr>
            <w:tcW w:w="4700" w:type="dxa"/>
            <w:tcBorders>
              <w:top w:val="nil"/>
              <w:left w:val="nil"/>
              <w:bottom w:val="nil"/>
              <w:right w:val="nil"/>
            </w:tcBorders>
            <w:shd w:val="clear" w:color="auto" w:fill="auto"/>
            <w:noWrap/>
            <w:vAlign w:val="bottom"/>
            <w:hideMark/>
          </w:tcPr>
          <w:p w14:paraId="3002E9F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Ralph and Emma Jean Alexander Family</w:t>
            </w:r>
          </w:p>
        </w:tc>
      </w:tr>
      <w:tr w:rsidR="00447BE3" w:rsidRPr="00447BE3" w14:paraId="4562AB4F" w14:textId="77777777" w:rsidTr="00C6557C">
        <w:trPr>
          <w:trHeight w:val="300"/>
        </w:trPr>
        <w:tc>
          <w:tcPr>
            <w:tcW w:w="4700" w:type="dxa"/>
            <w:tcBorders>
              <w:top w:val="nil"/>
              <w:left w:val="nil"/>
              <w:bottom w:val="nil"/>
              <w:right w:val="nil"/>
            </w:tcBorders>
            <w:shd w:val="clear" w:color="auto" w:fill="auto"/>
            <w:noWrap/>
            <w:vAlign w:val="bottom"/>
            <w:hideMark/>
          </w:tcPr>
          <w:p w14:paraId="73920F5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Sam and Jo Alexander</w:t>
            </w:r>
          </w:p>
        </w:tc>
      </w:tr>
      <w:tr w:rsidR="00447BE3" w:rsidRPr="00447BE3" w14:paraId="047DB7FB" w14:textId="77777777" w:rsidTr="00C6557C">
        <w:trPr>
          <w:trHeight w:val="300"/>
        </w:trPr>
        <w:tc>
          <w:tcPr>
            <w:tcW w:w="4700" w:type="dxa"/>
            <w:tcBorders>
              <w:top w:val="nil"/>
              <w:left w:val="nil"/>
              <w:bottom w:val="nil"/>
              <w:right w:val="nil"/>
            </w:tcBorders>
            <w:shd w:val="clear" w:color="auto" w:fill="auto"/>
            <w:noWrap/>
            <w:vAlign w:val="bottom"/>
            <w:hideMark/>
          </w:tcPr>
          <w:p w14:paraId="7552CC8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In Memory of Homer and Lillie Cox</w:t>
            </w:r>
          </w:p>
        </w:tc>
      </w:tr>
      <w:tr w:rsidR="00447BE3" w:rsidRPr="00447BE3" w14:paraId="55C650ED" w14:textId="77777777" w:rsidTr="00C6557C">
        <w:trPr>
          <w:trHeight w:val="300"/>
        </w:trPr>
        <w:tc>
          <w:tcPr>
            <w:tcW w:w="4700" w:type="dxa"/>
            <w:tcBorders>
              <w:top w:val="nil"/>
              <w:left w:val="nil"/>
              <w:bottom w:val="nil"/>
              <w:right w:val="nil"/>
            </w:tcBorders>
            <w:shd w:val="clear" w:color="auto" w:fill="auto"/>
            <w:noWrap/>
            <w:vAlign w:val="bottom"/>
            <w:hideMark/>
          </w:tcPr>
          <w:p w14:paraId="6607D6B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Arkansas Testing Lab</w:t>
            </w:r>
          </w:p>
        </w:tc>
      </w:tr>
      <w:tr w:rsidR="00447BE3" w:rsidRPr="00447BE3" w14:paraId="1BD99BEA" w14:textId="77777777" w:rsidTr="00C6557C">
        <w:trPr>
          <w:trHeight w:val="300"/>
        </w:trPr>
        <w:tc>
          <w:tcPr>
            <w:tcW w:w="4700" w:type="dxa"/>
            <w:tcBorders>
              <w:top w:val="nil"/>
              <w:left w:val="nil"/>
              <w:bottom w:val="nil"/>
              <w:right w:val="nil"/>
            </w:tcBorders>
            <w:shd w:val="clear" w:color="auto" w:fill="auto"/>
            <w:noWrap/>
            <w:vAlign w:val="bottom"/>
            <w:hideMark/>
          </w:tcPr>
          <w:p w14:paraId="341B716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Audio Express</w:t>
            </w:r>
          </w:p>
        </w:tc>
      </w:tr>
      <w:tr w:rsidR="00447BE3" w:rsidRPr="00447BE3" w14:paraId="3D204A9E" w14:textId="77777777" w:rsidTr="00C6557C">
        <w:trPr>
          <w:trHeight w:val="300"/>
        </w:trPr>
        <w:tc>
          <w:tcPr>
            <w:tcW w:w="4700" w:type="dxa"/>
            <w:tcBorders>
              <w:top w:val="nil"/>
              <w:left w:val="nil"/>
              <w:bottom w:val="nil"/>
              <w:right w:val="nil"/>
            </w:tcBorders>
            <w:shd w:val="clear" w:color="auto" w:fill="auto"/>
            <w:noWrap/>
            <w:vAlign w:val="bottom"/>
            <w:hideMark/>
          </w:tcPr>
          <w:p w14:paraId="063F154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Bailey's Pizza</w:t>
            </w:r>
          </w:p>
        </w:tc>
      </w:tr>
      <w:tr w:rsidR="00447BE3" w:rsidRPr="00447BE3" w14:paraId="6AFD01E3" w14:textId="77777777" w:rsidTr="00C6557C">
        <w:trPr>
          <w:trHeight w:val="300"/>
        </w:trPr>
        <w:tc>
          <w:tcPr>
            <w:tcW w:w="4700" w:type="dxa"/>
            <w:tcBorders>
              <w:top w:val="nil"/>
              <w:left w:val="nil"/>
              <w:bottom w:val="nil"/>
              <w:right w:val="nil"/>
            </w:tcBorders>
            <w:shd w:val="clear" w:color="auto" w:fill="auto"/>
            <w:noWrap/>
            <w:vAlign w:val="bottom"/>
            <w:hideMark/>
          </w:tcPr>
          <w:p w14:paraId="1ADB529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Batesville Hearing Center- Robert Hale</w:t>
            </w:r>
          </w:p>
        </w:tc>
      </w:tr>
      <w:tr w:rsidR="00447BE3" w:rsidRPr="00447BE3" w14:paraId="7BEE54A1" w14:textId="77777777" w:rsidTr="00C6557C">
        <w:trPr>
          <w:trHeight w:val="300"/>
        </w:trPr>
        <w:tc>
          <w:tcPr>
            <w:tcW w:w="4700" w:type="dxa"/>
            <w:tcBorders>
              <w:top w:val="nil"/>
              <w:left w:val="nil"/>
              <w:bottom w:val="nil"/>
              <w:right w:val="nil"/>
            </w:tcBorders>
            <w:shd w:val="clear" w:color="auto" w:fill="auto"/>
            <w:noWrap/>
            <w:vAlign w:val="bottom"/>
            <w:hideMark/>
          </w:tcPr>
          <w:p w14:paraId="073E4BCB"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BBL Gas &amp; Oil</w:t>
            </w:r>
          </w:p>
        </w:tc>
      </w:tr>
      <w:tr w:rsidR="00447BE3" w:rsidRPr="00447BE3" w14:paraId="65DEAAC5" w14:textId="77777777" w:rsidTr="00C6557C">
        <w:trPr>
          <w:trHeight w:val="300"/>
        </w:trPr>
        <w:tc>
          <w:tcPr>
            <w:tcW w:w="4700" w:type="dxa"/>
            <w:tcBorders>
              <w:top w:val="nil"/>
              <w:left w:val="nil"/>
              <w:bottom w:val="nil"/>
              <w:right w:val="nil"/>
            </w:tcBorders>
            <w:shd w:val="clear" w:color="auto" w:fill="auto"/>
            <w:noWrap/>
            <w:vAlign w:val="bottom"/>
            <w:hideMark/>
          </w:tcPr>
          <w:p w14:paraId="013192F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Wisdom Pointe on Greers Ferry Lake</w:t>
            </w:r>
          </w:p>
        </w:tc>
      </w:tr>
      <w:tr w:rsidR="00447BE3" w:rsidRPr="00447BE3" w14:paraId="7D995A3E" w14:textId="77777777" w:rsidTr="00C6557C">
        <w:trPr>
          <w:trHeight w:val="300"/>
        </w:trPr>
        <w:tc>
          <w:tcPr>
            <w:tcW w:w="4700" w:type="dxa"/>
            <w:tcBorders>
              <w:top w:val="nil"/>
              <w:left w:val="nil"/>
              <w:bottom w:val="nil"/>
              <w:right w:val="nil"/>
            </w:tcBorders>
            <w:shd w:val="clear" w:color="auto" w:fill="auto"/>
            <w:noWrap/>
            <w:vAlign w:val="bottom"/>
            <w:hideMark/>
          </w:tcPr>
          <w:p w14:paraId="2A4A408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Beyond Boundaries</w:t>
            </w:r>
          </w:p>
        </w:tc>
      </w:tr>
      <w:tr w:rsidR="00447BE3" w:rsidRPr="00447BE3" w14:paraId="3D3C7020" w14:textId="77777777" w:rsidTr="00C6557C">
        <w:trPr>
          <w:trHeight w:val="300"/>
        </w:trPr>
        <w:tc>
          <w:tcPr>
            <w:tcW w:w="4700" w:type="dxa"/>
            <w:tcBorders>
              <w:top w:val="nil"/>
              <w:left w:val="nil"/>
              <w:bottom w:val="nil"/>
              <w:right w:val="nil"/>
            </w:tcBorders>
            <w:shd w:val="clear" w:color="auto" w:fill="auto"/>
            <w:noWrap/>
            <w:vAlign w:val="bottom"/>
            <w:hideMark/>
          </w:tcPr>
          <w:p w14:paraId="7F28045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Biram Orchard and Greenhouse- Mark Biram</w:t>
            </w:r>
          </w:p>
        </w:tc>
      </w:tr>
      <w:tr w:rsidR="00447BE3" w:rsidRPr="00447BE3" w14:paraId="5365B9AD" w14:textId="77777777" w:rsidTr="00C6557C">
        <w:trPr>
          <w:trHeight w:val="300"/>
        </w:trPr>
        <w:tc>
          <w:tcPr>
            <w:tcW w:w="4700" w:type="dxa"/>
            <w:tcBorders>
              <w:top w:val="nil"/>
              <w:left w:val="nil"/>
              <w:bottom w:val="nil"/>
              <w:right w:val="nil"/>
            </w:tcBorders>
            <w:shd w:val="clear" w:color="auto" w:fill="auto"/>
            <w:noWrap/>
            <w:vAlign w:val="bottom"/>
            <w:hideMark/>
          </w:tcPr>
          <w:p w14:paraId="52A65DB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Jeremy and Beth Bishop</w:t>
            </w:r>
          </w:p>
        </w:tc>
      </w:tr>
      <w:tr w:rsidR="00447BE3" w:rsidRPr="00447BE3" w14:paraId="5611553A" w14:textId="77777777" w:rsidTr="00C6557C">
        <w:trPr>
          <w:trHeight w:val="300"/>
        </w:trPr>
        <w:tc>
          <w:tcPr>
            <w:tcW w:w="4700" w:type="dxa"/>
            <w:tcBorders>
              <w:top w:val="nil"/>
              <w:left w:val="nil"/>
              <w:bottom w:val="nil"/>
              <w:right w:val="nil"/>
            </w:tcBorders>
            <w:shd w:val="clear" w:color="auto" w:fill="auto"/>
            <w:noWrap/>
            <w:vAlign w:val="bottom"/>
            <w:hideMark/>
          </w:tcPr>
          <w:p w14:paraId="0091024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Bobby Brady  Tiki Society</w:t>
            </w:r>
          </w:p>
        </w:tc>
      </w:tr>
      <w:tr w:rsidR="00447BE3" w:rsidRPr="00447BE3" w14:paraId="71EF4358" w14:textId="77777777" w:rsidTr="00C6557C">
        <w:trPr>
          <w:trHeight w:val="300"/>
        </w:trPr>
        <w:tc>
          <w:tcPr>
            <w:tcW w:w="4700" w:type="dxa"/>
            <w:tcBorders>
              <w:top w:val="nil"/>
              <w:left w:val="nil"/>
              <w:bottom w:val="nil"/>
              <w:right w:val="nil"/>
            </w:tcBorders>
            <w:shd w:val="clear" w:color="auto" w:fill="auto"/>
            <w:noWrap/>
            <w:vAlign w:val="bottom"/>
            <w:hideMark/>
          </w:tcPr>
          <w:p w14:paraId="71FF807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Rod and Susan Brewer</w:t>
            </w:r>
          </w:p>
        </w:tc>
      </w:tr>
      <w:tr w:rsidR="00447BE3" w:rsidRPr="00447BE3" w14:paraId="69495FEC" w14:textId="77777777" w:rsidTr="00C6557C">
        <w:trPr>
          <w:trHeight w:val="300"/>
        </w:trPr>
        <w:tc>
          <w:tcPr>
            <w:tcW w:w="4700" w:type="dxa"/>
            <w:tcBorders>
              <w:top w:val="nil"/>
              <w:left w:val="nil"/>
              <w:bottom w:val="nil"/>
              <w:right w:val="nil"/>
            </w:tcBorders>
            <w:shd w:val="clear" w:color="auto" w:fill="auto"/>
            <w:noWrap/>
            <w:vAlign w:val="bottom"/>
            <w:hideMark/>
          </w:tcPr>
          <w:p w14:paraId="02F76E2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Todd and Jessica Brogdon</w:t>
            </w:r>
          </w:p>
        </w:tc>
      </w:tr>
      <w:tr w:rsidR="00447BE3" w:rsidRPr="00447BE3" w14:paraId="60971CA1" w14:textId="77777777" w:rsidTr="00C6557C">
        <w:trPr>
          <w:trHeight w:val="300"/>
        </w:trPr>
        <w:tc>
          <w:tcPr>
            <w:tcW w:w="4700" w:type="dxa"/>
            <w:tcBorders>
              <w:top w:val="nil"/>
              <w:left w:val="nil"/>
              <w:bottom w:val="nil"/>
              <w:right w:val="nil"/>
            </w:tcBorders>
            <w:shd w:val="clear" w:color="auto" w:fill="auto"/>
            <w:noWrap/>
            <w:vAlign w:val="bottom"/>
            <w:hideMark/>
          </w:tcPr>
          <w:p w14:paraId="3EF1E2D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Bobby and Sara Brown</w:t>
            </w:r>
          </w:p>
        </w:tc>
      </w:tr>
      <w:tr w:rsidR="00447BE3" w:rsidRPr="00447BE3" w14:paraId="3F56F1CA" w14:textId="77777777" w:rsidTr="00C6557C">
        <w:trPr>
          <w:trHeight w:val="300"/>
        </w:trPr>
        <w:tc>
          <w:tcPr>
            <w:tcW w:w="4700" w:type="dxa"/>
            <w:tcBorders>
              <w:top w:val="nil"/>
              <w:left w:val="nil"/>
              <w:bottom w:val="nil"/>
              <w:right w:val="nil"/>
            </w:tcBorders>
            <w:shd w:val="clear" w:color="auto" w:fill="auto"/>
            <w:noWrap/>
            <w:vAlign w:val="bottom"/>
            <w:hideMark/>
          </w:tcPr>
          <w:p w14:paraId="203228E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Terry and Ellen Brumley</w:t>
            </w:r>
          </w:p>
        </w:tc>
      </w:tr>
      <w:tr w:rsidR="00447BE3" w:rsidRPr="00447BE3" w14:paraId="1C784223" w14:textId="77777777" w:rsidTr="00C6557C">
        <w:trPr>
          <w:trHeight w:val="300"/>
        </w:trPr>
        <w:tc>
          <w:tcPr>
            <w:tcW w:w="4700" w:type="dxa"/>
            <w:tcBorders>
              <w:top w:val="nil"/>
              <w:left w:val="nil"/>
              <w:bottom w:val="nil"/>
              <w:right w:val="nil"/>
            </w:tcBorders>
            <w:shd w:val="clear" w:color="auto" w:fill="auto"/>
            <w:noWrap/>
            <w:vAlign w:val="bottom"/>
            <w:hideMark/>
          </w:tcPr>
          <w:p w14:paraId="0586B91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The Bugman</w:t>
            </w:r>
          </w:p>
        </w:tc>
      </w:tr>
      <w:tr w:rsidR="00447BE3" w:rsidRPr="00447BE3" w14:paraId="7E9C0396" w14:textId="77777777" w:rsidTr="00C6557C">
        <w:trPr>
          <w:trHeight w:val="300"/>
        </w:trPr>
        <w:tc>
          <w:tcPr>
            <w:tcW w:w="4700" w:type="dxa"/>
            <w:tcBorders>
              <w:top w:val="nil"/>
              <w:left w:val="nil"/>
              <w:bottom w:val="nil"/>
              <w:right w:val="nil"/>
            </w:tcBorders>
            <w:shd w:val="clear" w:color="auto" w:fill="auto"/>
            <w:noWrap/>
            <w:vAlign w:val="bottom"/>
            <w:hideMark/>
          </w:tcPr>
          <w:p w14:paraId="4C8DFFD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Brian and Alli Bullard</w:t>
            </w:r>
          </w:p>
        </w:tc>
      </w:tr>
      <w:tr w:rsidR="00447BE3" w:rsidRPr="00447BE3" w14:paraId="0DF635C3" w14:textId="77777777" w:rsidTr="00C6557C">
        <w:trPr>
          <w:trHeight w:val="300"/>
        </w:trPr>
        <w:tc>
          <w:tcPr>
            <w:tcW w:w="4700" w:type="dxa"/>
            <w:tcBorders>
              <w:top w:val="nil"/>
              <w:left w:val="nil"/>
              <w:bottom w:val="nil"/>
              <w:right w:val="nil"/>
            </w:tcBorders>
            <w:shd w:val="clear" w:color="auto" w:fill="auto"/>
            <w:noWrap/>
            <w:vAlign w:val="bottom"/>
            <w:hideMark/>
          </w:tcPr>
          <w:p w14:paraId="42428BB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Patricia Bullard</w:t>
            </w:r>
          </w:p>
        </w:tc>
      </w:tr>
      <w:tr w:rsidR="00447BE3" w:rsidRPr="00447BE3" w14:paraId="77707DBE" w14:textId="77777777" w:rsidTr="00C6557C">
        <w:trPr>
          <w:trHeight w:val="300"/>
        </w:trPr>
        <w:tc>
          <w:tcPr>
            <w:tcW w:w="4700" w:type="dxa"/>
            <w:tcBorders>
              <w:top w:val="nil"/>
              <w:left w:val="nil"/>
              <w:bottom w:val="nil"/>
              <w:right w:val="nil"/>
            </w:tcBorders>
            <w:shd w:val="clear" w:color="auto" w:fill="auto"/>
            <w:noWrap/>
            <w:vAlign w:val="bottom"/>
            <w:hideMark/>
          </w:tcPr>
          <w:p w14:paraId="3979244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Bulloch for Sheriff</w:t>
            </w:r>
          </w:p>
        </w:tc>
      </w:tr>
      <w:tr w:rsidR="00447BE3" w:rsidRPr="00447BE3" w14:paraId="37A37DA6" w14:textId="77777777" w:rsidTr="00C6557C">
        <w:trPr>
          <w:trHeight w:val="300"/>
        </w:trPr>
        <w:tc>
          <w:tcPr>
            <w:tcW w:w="4700" w:type="dxa"/>
            <w:tcBorders>
              <w:top w:val="nil"/>
              <w:left w:val="nil"/>
              <w:bottom w:val="nil"/>
              <w:right w:val="nil"/>
            </w:tcBorders>
            <w:shd w:val="clear" w:color="auto" w:fill="auto"/>
            <w:noWrap/>
            <w:vAlign w:val="bottom"/>
            <w:hideMark/>
          </w:tcPr>
          <w:p w14:paraId="3194E1B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Burrito Day</w:t>
            </w:r>
          </w:p>
        </w:tc>
      </w:tr>
      <w:tr w:rsidR="00447BE3" w:rsidRPr="00447BE3" w14:paraId="358AC551" w14:textId="77777777" w:rsidTr="00C6557C">
        <w:trPr>
          <w:trHeight w:val="300"/>
        </w:trPr>
        <w:tc>
          <w:tcPr>
            <w:tcW w:w="4700" w:type="dxa"/>
            <w:tcBorders>
              <w:top w:val="nil"/>
              <w:left w:val="nil"/>
              <w:bottom w:val="nil"/>
              <w:right w:val="nil"/>
            </w:tcBorders>
            <w:shd w:val="clear" w:color="auto" w:fill="auto"/>
            <w:noWrap/>
            <w:vAlign w:val="bottom"/>
            <w:hideMark/>
          </w:tcPr>
          <w:p w14:paraId="1618192E"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Jeff and Laura Campbell</w:t>
            </w:r>
          </w:p>
        </w:tc>
      </w:tr>
      <w:tr w:rsidR="00447BE3" w:rsidRPr="00447BE3" w14:paraId="1CF4285B" w14:textId="77777777" w:rsidTr="00C6557C">
        <w:trPr>
          <w:trHeight w:val="300"/>
        </w:trPr>
        <w:tc>
          <w:tcPr>
            <w:tcW w:w="4700" w:type="dxa"/>
            <w:tcBorders>
              <w:top w:val="nil"/>
              <w:left w:val="nil"/>
              <w:bottom w:val="nil"/>
              <w:right w:val="nil"/>
            </w:tcBorders>
            <w:shd w:val="clear" w:color="auto" w:fill="auto"/>
            <w:noWrap/>
            <w:vAlign w:val="bottom"/>
            <w:hideMark/>
          </w:tcPr>
          <w:p w14:paraId="27C07278"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Ken Carter</w:t>
            </w:r>
          </w:p>
        </w:tc>
      </w:tr>
      <w:tr w:rsidR="00447BE3" w:rsidRPr="00447BE3" w14:paraId="3688E7B4" w14:textId="77777777" w:rsidTr="00C6557C">
        <w:trPr>
          <w:trHeight w:val="300"/>
        </w:trPr>
        <w:tc>
          <w:tcPr>
            <w:tcW w:w="4700" w:type="dxa"/>
            <w:tcBorders>
              <w:top w:val="nil"/>
              <w:left w:val="nil"/>
              <w:bottom w:val="nil"/>
              <w:right w:val="nil"/>
            </w:tcBorders>
            <w:shd w:val="clear" w:color="auto" w:fill="auto"/>
            <w:noWrap/>
            <w:vAlign w:val="bottom"/>
            <w:hideMark/>
          </w:tcPr>
          <w:p w14:paraId="5DBCFED4" w14:textId="71766E3D" w:rsidR="00447BE3" w:rsidRPr="00447BE3" w:rsidRDefault="00461744" w:rsidP="00447BE3">
            <w:pPr>
              <w:rPr>
                <w:rFonts w:eastAsia="Times New Roman" w:cstheme="minorHAnsi"/>
                <w:color w:val="000000"/>
              </w:rPr>
            </w:pPr>
            <w:r w:rsidRPr="00447BE3">
              <w:rPr>
                <w:rFonts w:eastAsia="Times New Roman" w:cstheme="minorHAnsi"/>
                <w:color w:val="000000"/>
              </w:rPr>
              <w:lastRenderedPageBreak/>
              <w:t>Centennial</w:t>
            </w:r>
            <w:r w:rsidR="00447BE3" w:rsidRPr="00447BE3">
              <w:rPr>
                <w:rFonts w:eastAsia="Times New Roman" w:cstheme="minorHAnsi"/>
                <w:color w:val="000000"/>
              </w:rPr>
              <w:t xml:space="preserve"> Bank</w:t>
            </w:r>
          </w:p>
        </w:tc>
      </w:tr>
      <w:tr w:rsidR="00447BE3" w:rsidRPr="00447BE3" w14:paraId="1D1EA3AC" w14:textId="77777777" w:rsidTr="00C6557C">
        <w:trPr>
          <w:trHeight w:val="300"/>
        </w:trPr>
        <w:tc>
          <w:tcPr>
            <w:tcW w:w="4700" w:type="dxa"/>
            <w:tcBorders>
              <w:top w:val="nil"/>
              <w:left w:val="nil"/>
              <w:bottom w:val="nil"/>
              <w:right w:val="nil"/>
            </w:tcBorders>
            <w:shd w:val="clear" w:color="auto" w:fill="auto"/>
            <w:noWrap/>
            <w:vAlign w:val="bottom"/>
            <w:hideMark/>
          </w:tcPr>
          <w:p w14:paraId="3D2DB25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Ashley Brady Chandler</w:t>
            </w:r>
          </w:p>
        </w:tc>
      </w:tr>
      <w:tr w:rsidR="00447BE3" w:rsidRPr="00447BE3" w14:paraId="46EB3A83" w14:textId="77777777" w:rsidTr="00C6557C">
        <w:trPr>
          <w:trHeight w:val="300"/>
        </w:trPr>
        <w:tc>
          <w:tcPr>
            <w:tcW w:w="4700" w:type="dxa"/>
            <w:tcBorders>
              <w:top w:val="nil"/>
              <w:left w:val="nil"/>
              <w:bottom w:val="nil"/>
              <w:right w:val="nil"/>
            </w:tcBorders>
            <w:shd w:val="clear" w:color="auto" w:fill="auto"/>
            <w:noWrap/>
            <w:vAlign w:val="bottom"/>
            <w:hideMark/>
          </w:tcPr>
          <w:p w14:paraId="3B79B39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Charlie's Auto Paint &amp; Body</w:t>
            </w:r>
          </w:p>
        </w:tc>
      </w:tr>
      <w:tr w:rsidR="00447BE3" w:rsidRPr="00447BE3" w14:paraId="67FED780" w14:textId="77777777" w:rsidTr="00C6557C">
        <w:trPr>
          <w:trHeight w:val="300"/>
        </w:trPr>
        <w:tc>
          <w:tcPr>
            <w:tcW w:w="4700" w:type="dxa"/>
            <w:tcBorders>
              <w:top w:val="nil"/>
              <w:left w:val="nil"/>
              <w:bottom w:val="nil"/>
              <w:right w:val="nil"/>
            </w:tcBorders>
            <w:shd w:val="clear" w:color="auto" w:fill="auto"/>
            <w:noWrap/>
            <w:vAlign w:val="bottom"/>
            <w:hideMark/>
          </w:tcPr>
          <w:p w14:paraId="4930963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Charlie Perry for Sheriff</w:t>
            </w:r>
          </w:p>
        </w:tc>
      </w:tr>
      <w:tr w:rsidR="00447BE3" w:rsidRPr="00447BE3" w14:paraId="6E289678" w14:textId="77777777" w:rsidTr="00C6557C">
        <w:trPr>
          <w:trHeight w:val="300"/>
        </w:trPr>
        <w:tc>
          <w:tcPr>
            <w:tcW w:w="4700" w:type="dxa"/>
            <w:tcBorders>
              <w:top w:val="nil"/>
              <w:left w:val="nil"/>
              <w:bottom w:val="nil"/>
              <w:right w:val="nil"/>
            </w:tcBorders>
            <w:shd w:val="clear" w:color="auto" w:fill="auto"/>
            <w:noWrap/>
            <w:vAlign w:val="bottom"/>
            <w:hideMark/>
          </w:tcPr>
          <w:p w14:paraId="369E337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Brent and Ashlee Chism</w:t>
            </w:r>
          </w:p>
        </w:tc>
      </w:tr>
      <w:tr w:rsidR="00447BE3" w:rsidRPr="00447BE3" w14:paraId="6CAC3FE4" w14:textId="77777777" w:rsidTr="00C6557C">
        <w:trPr>
          <w:trHeight w:val="300"/>
        </w:trPr>
        <w:tc>
          <w:tcPr>
            <w:tcW w:w="4700" w:type="dxa"/>
            <w:tcBorders>
              <w:top w:val="nil"/>
              <w:left w:val="nil"/>
              <w:bottom w:val="nil"/>
              <w:right w:val="nil"/>
            </w:tcBorders>
            <w:shd w:val="clear" w:color="auto" w:fill="auto"/>
            <w:noWrap/>
            <w:vAlign w:val="bottom"/>
            <w:hideMark/>
          </w:tcPr>
          <w:p w14:paraId="262175A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Citizens Title and Closing Company</w:t>
            </w:r>
          </w:p>
        </w:tc>
      </w:tr>
      <w:tr w:rsidR="00447BE3" w:rsidRPr="00447BE3" w14:paraId="79BAC194" w14:textId="77777777" w:rsidTr="00C6557C">
        <w:trPr>
          <w:trHeight w:val="300"/>
        </w:trPr>
        <w:tc>
          <w:tcPr>
            <w:tcW w:w="4700" w:type="dxa"/>
            <w:tcBorders>
              <w:top w:val="nil"/>
              <w:left w:val="nil"/>
              <w:bottom w:val="nil"/>
              <w:right w:val="nil"/>
            </w:tcBorders>
            <w:shd w:val="clear" w:color="auto" w:fill="auto"/>
            <w:noWrap/>
            <w:vAlign w:val="bottom"/>
            <w:hideMark/>
          </w:tcPr>
          <w:p w14:paraId="271C0A1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Clayton Edwards for Sheriff</w:t>
            </w:r>
          </w:p>
        </w:tc>
      </w:tr>
      <w:tr w:rsidR="00447BE3" w:rsidRPr="00447BE3" w14:paraId="2307FAF1" w14:textId="77777777" w:rsidTr="00C6557C">
        <w:trPr>
          <w:trHeight w:val="300"/>
        </w:trPr>
        <w:tc>
          <w:tcPr>
            <w:tcW w:w="4700" w:type="dxa"/>
            <w:tcBorders>
              <w:top w:val="nil"/>
              <w:left w:val="nil"/>
              <w:bottom w:val="nil"/>
              <w:right w:val="nil"/>
            </w:tcBorders>
            <w:shd w:val="clear" w:color="auto" w:fill="auto"/>
            <w:noWrap/>
            <w:vAlign w:val="bottom"/>
            <w:hideMark/>
          </w:tcPr>
          <w:p w14:paraId="0CA14CB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Jay and Kelley Cowley</w:t>
            </w:r>
          </w:p>
        </w:tc>
      </w:tr>
      <w:tr w:rsidR="00447BE3" w:rsidRPr="00447BE3" w14:paraId="2AB57AE4" w14:textId="77777777" w:rsidTr="00C6557C">
        <w:trPr>
          <w:trHeight w:val="300"/>
        </w:trPr>
        <w:tc>
          <w:tcPr>
            <w:tcW w:w="4700" w:type="dxa"/>
            <w:tcBorders>
              <w:top w:val="nil"/>
              <w:left w:val="nil"/>
              <w:bottom w:val="nil"/>
              <w:right w:val="nil"/>
            </w:tcBorders>
            <w:shd w:val="clear" w:color="auto" w:fill="auto"/>
            <w:noWrap/>
            <w:vAlign w:val="bottom"/>
            <w:hideMark/>
          </w:tcPr>
          <w:p w14:paraId="0432C4D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Jared and Casey Cox</w:t>
            </w:r>
          </w:p>
        </w:tc>
      </w:tr>
      <w:tr w:rsidR="00447BE3" w:rsidRPr="00447BE3" w14:paraId="7CBE2E2E" w14:textId="77777777" w:rsidTr="00C6557C">
        <w:trPr>
          <w:trHeight w:val="300"/>
        </w:trPr>
        <w:tc>
          <w:tcPr>
            <w:tcW w:w="4700" w:type="dxa"/>
            <w:tcBorders>
              <w:top w:val="nil"/>
              <w:left w:val="nil"/>
              <w:bottom w:val="nil"/>
              <w:right w:val="nil"/>
            </w:tcBorders>
            <w:shd w:val="clear" w:color="auto" w:fill="auto"/>
            <w:noWrap/>
            <w:vAlign w:val="bottom"/>
            <w:hideMark/>
          </w:tcPr>
          <w:p w14:paraId="0F38451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Downtown Church of Christ</w:t>
            </w:r>
          </w:p>
        </w:tc>
      </w:tr>
      <w:tr w:rsidR="00447BE3" w:rsidRPr="00447BE3" w14:paraId="11DFE571" w14:textId="77777777" w:rsidTr="00C6557C">
        <w:trPr>
          <w:trHeight w:val="300"/>
        </w:trPr>
        <w:tc>
          <w:tcPr>
            <w:tcW w:w="4700" w:type="dxa"/>
            <w:tcBorders>
              <w:top w:val="nil"/>
              <w:left w:val="nil"/>
              <w:bottom w:val="nil"/>
              <w:right w:val="nil"/>
            </w:tcBorders>
            <w:shd w:val="clear" w:color="auto" w:fill="auto"/>
            <w:noWrap/>
            <w:vAlign w:val="bottom"/>
            <w:hideMark/>
          </w:tcPr>
          <w:p w14:paraId="26FEA3D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Dying Breed Music</w:t>
            </w:r>
          </w:p>
        </w:tc>
      </w:tr>
      <w:tr w:rsidR="00447BE3" w:rsidRPr="00447BE3" w14:paraId="0E112E16" w14:textId="77777777" w:rsidTr="00C6557C">
        <w:trPr>
          <w:trHeight w:val="300"/>
        </w:trPr>
        <w:tc>
          <w:tcPr>
            <w:tcW w:w="4700" w:type="dxa"/>
            <w:tcBorders>
              <w:top w:val="nil"/>
              <w:left w:val="nil"/>
              <w:bottom w:val="nil"/>
              <w:right w:val="nil"/>
            </w:tcBorders>
            <w:shd w:val="clear" w:color="auto" w:fill="auto"/>
            <w:noWrap/>
            <w:vAlign w:val="bottom"/>
            <w:hideMark/>
          </w:tcPr>
          <w:p w14:paraId="5571E95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Edward Jones</w:t>
            </w:r>
          </w:p>
        </w:tc>
      </w:tr>
      <w:tr w:rsidR="00447BE3" w:rsidRPr="00447BE3" w14:paraId="5AAC003E" w14:textId="77777777" w:rsidTr="00C6557C">
        <w:trPr>
          <w:trHeight w:val="300"/>
        </w:trPr>
        <w:tc>
          <w:tcPr>
            <w:tcW w:w="4700" w:type="dxa"/>
            <w:tcBorders>
              <w:top w:val="nil"/>
              <w:left w:val="nil"/>
              <w:bottom w:val="nil"/>
              <w:right w:val="nil"/>
            </w:tcBorders>
            <w:shd w:val="clear" w:color="auto" w:fill="auto"/>
            <w:noWrap/>
            <w:vAlign w:val="bottom"/>
            <w:hideMark/>
          </w:tcPr>
          <w:p w14:paraId="4421AB0E"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EJC Ventures</w:t>
            </w:r>
          </w:p>
        </w:tc>
      </w:tr>
      <w:tr w:rsidR="00447BE3" w:rsidRPr="00447BE3" w14:paraId="6813FAC2" w14:textId="77777777" w:rsidTr="00C6557C">
        <w:trPr>
          <w:trHeight w:val="300"/>
        </w:trPr>
        <w:tc>
          <w:tcPr>
            <w:tcW w:w="4700" w:type="dxa"/>
            <w:tcBorders>
              <w:top w:val="nil"/>
              <w:left w:val="nil"/>
              <w:bottom w:val="nil"/>
              <w:right w:val="nil"/>
            </w:tcBorders>
            <w:shd w:val="clear" w:color="auto" w:fill="auto"/>
            <w:noWrap/>
            <w:vAlign w:val="bottom"/>
            <w:hideMark/>
          </w:tcPr>
          <w:p w14:paraId="1392214B"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Allison and Pat Elko</w:t>
            </w:r>
          </w:p>
        </w:tc>
      </w:tr>
      <w:tr w:rsidR="00447BE3" w:rsidRPr="00447BE3" w14:paraId="31DEC11B" w14:textId="77777777" w:rsidTr="00C6557C">
        <w:trPr>
          <w:trHeight w:val="300"/>
        </w:trPr>
        <w:tc>
          <w:tcPr>
            <w:tcW w:w="4700" w:type="dxa"/>
            <w:tcBorders>
              <w:top w:val="nil"/>
              <w:left w:val="nil"/>
              <w:bottom w:val="nil"/>
              <w:right w:val="nil"/>
            </w:tcBorders>
            <w:shd w:val="clear" w:color="auto" w:fill="auto"/>
            <w:noWrap/>
            <w:vAlign w:val="bottom"/>
            <w:hideMark/>
          </w:tcPr>
          <w:p w14:paraId="6187CD6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Zac Evins</w:t>
            </w:r>
          </w:p>
        </w:tc>
      </w:tr>
      <w:tr w:rsidR="00447BE3" w:rsidRPr="00447BE3" w14:paraId="0A3133F1" w14:textId="77777777" w:rsidTr="00C6557C">
        <w:trPr>
          <w:trHeight w:val="300"/>
        </w:trPr>
        <w:tc>
          <w:tcPr>
            <w:tcW w:w="4700" w:type="dxa"/>
            <w:tcBorders>
              <w:top w:val="nil"/>
              <w:left w:val="nil"/>
              <w:bottom w:val="nil"/>
              <w:right w:val="nil"/>
            </w:tcBorders>
            <w:shd w:val="clear" w:color="auto" w:fill="auto"/>
            <w:noWrap/>
            <w:vAlign w:val="bottom"/>
            <w:hideMark/>
          </w:tcPr>
          <w:p w14:paraId="49A2EB7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Excel Ford of Cabot</w:t>
            </w:r>
          </w:p>
        </w:tc>
      </w:tr>
      <w:tr w:rsidR="00447BE3" w:rsidRPr="00447BE3" w14:paraId="1C232A31" w14:textId="77777777" w:rsidTr="00C6557C">
        <w:trPr>
          <w:trHeight w:val="300"/>
        </w:trPr>
        <w:tc>
          <w:tcPr>
            <w:tcW w:w="4700" w:type="dxa"/>
            <w:tcBorders>
              <w:top w:val="nil"/>
              <w:left w:val="nil"/>
              <w:bottom w:val="nil"/>
              <w:right w:val="nil"/>
            </w:tcBorders>
            <w:shd w:val="clear" w:color="auto" w:fill="auto"/>
            <w:noWrap/>
            <w:vAlign w:val="bottom"/>
            <w:hideMark/>
          </w:tcPr>
          <w:p w14:paraId="1CA25EF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Nathan and Courtney Fears</w:t>
            </w:r>
          </w:p>
        </w:tc>
      </w:tr>
      <w:tr w:rsidR="00447BE3" w:rsidRPr="00447BE3" w14:paraId="4E9C8E98" w14:textId="77777777" w:rsidTr="00C6557C">
        <w:trPr>
          <w:trHeight w:val="300"/>
        </w:trPr>
        <w:tc>
          <w:tcPr>
            <w:tcW w:w="4700" w:type="dxa"/>
            <w:tcBorders>
              <w:top w:val="nil"/>
              <w:left w:val="nil"/>
              <w:bottom w:val="nil"/>
              <w:right w:val="nil"/>
            </w:tcBorders>
            <w:shd w:val="clear" w:color="auto" w:fill="auto"/>
            <w:noWrap/>
            <w:vAlign w:val="bottom"/>
            <w:hideMark/>
          </w:tcPr>
          <w:p w14:paraId="0C164D3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Fellowship Bible Church</w:t>
            </w:r>
          </w:p>
        </w:tc>
      </w:tr>
      <w:tr w:rsidR="00447BE3" w:rsidRPr="00447BE3" w14:paraId="0134E5CA" w14:textId="77777777" w:rsidTr="00C6557C">
        <w:trPr>
          <w:trHeight w:val="300"/>
        </w:trPr>
        <w:tc>
          <w:tcPr>
            <w:tcW w:w="4700" w:type="dxa"/>
            <w:tcBorders>
              <w:top w:val="nil"/>
              <w:left w:val="nil"/>
              <w:bottom w:val="nil"/>
              <w:right w:val="nil"/>
            </w:tcBorders>
            <w:shd w:val="clear" w:color="auto" w:fill="auto"/>
            <w:noWrap/>
            <w:vAlign w:val="bottom"/>
            <w:hideMark/>
          </w:tcPr>
          <w:p w14:paraId="67173AB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Fiery Squirrel Art</w:t>
            </w:r>
          </w:p>
        </w:tc>
      </w:tr>
      <w:tr w:rsidR="00447BE3" w:rsidRPr="00447BE3" w14:paraId="339D60D5" w14:textId="77777777" w:rsidTr="00C6557C">
        <w:trPr>
          <w:trHeight w:val="300"/>
        </w:trPr>
        <w:tc>
          <w:tcPr>
            <w:tcW w:w="4700" w:type="dxa"/>
            <w:tcBorders>
              <w:top w:val="nil"/>
              <w:left w:val="nil"/>
              <w:bottom w:val="nil"/>
              <w:right w:val="nil"/>
            </w:tcBorders>
            <w:shd w:val="clear" w:color="auto" w:fill="auto"/>
            <w:noWrap/>
            <w:vAlign w:val="bottom"/>
            <w:hideMark/>
          </w:tcPr>
          <w:p w14:paraId="65601F4B"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Clark and Terrye Fincher</w:t>
            </w:r>
          </w:p>
        </w:tc>
      </w:tr>
      <w:tr w:rsidR="00447BE3" w:rsidRPr="00447BE3" w14:paraId="72C58C84" w14:textId="77777777" w:rsidTr="00C6557C">
        <w:trPr>
          <w:trHeight w:val="300"/>
        </w:trPr>
        <w:tc>
          <w:tcPr>
            <w:tcW w:w="4700" w:type="dxa"/>
            <w:tcBorders>
              <w:top w:val="nil"/>
              <w:left w:val="nil"/>
              <w:bottom w:val="nil"/>
              <w:right w:val="nil"/>
            </w:tcBorders>
            <w:shd w:val="clear" w:color="auto" w:fill="auto"/>
            <w:noWrap/>
            <w:vAlign w:val="bottom"/>
            <w:hideMark/>
          </w:tcPr>
          <w:p w14:paraId="37988F7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Shanna Fisher</w:t>
            </w:r>
          </w:p>
        </w:tc>
      </w:tr>
      <w:tr w:rsidR="00447BE3" w:rsidRPr="00447BE3" w14:paraId="3DF15AF8" w14:textId="77777777" w:rsidTr="00C6557C">
        <w:trPr>
          <w:trHeight w:val="300"/>
        </w:trPr>
        <w:tc>
          <w:tcPr>
            <w:tcW w:w="4700" w:type="dxa"/>
            <w:tcBorders>
              <w:top w:val="nil"/>
              <w:left w:val="nil"/>
              <w:bottom w:val="nil"/>
              <w:right w:val="nil"/>
            </w:tcBorders>
            <w:shd w:val="clear" w:color="auto" w:fill="auto"/>
            <w:noWrap/>
            <w:vAlign w:val="bottom"/>
            <w:hideMark/>
          </w:tcPr>
          <w:p w14:paraId="1FACA98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 xml:space="preserve">Friends of Andrew Brady </w:t>
            </w:r>
          </w:p>
        </w:tc>
      </w:tr>
      <w:tr w:rsidR="00447BE3" w:rsidRPr="00447BE3" w14:paraId="5D80A8DF" w14:textId="77777777" w:rsidTr="00C6557C">
        <w:trPr>
          <w:trHeight w:val="300"/>
        </w:trPr>
        <w:tc>
          <w:tcPr>
            <w:tcW w:w="4700" w:type="dxa"/>
            <w:tcBorders>
              <w:top w:val="nil"/>
              <w:left w:val="nil"/>
              <w:bottom w:val="nil"/>
              <w:right w:val="nil"/>
            </w:tcBorders>
            <w:shd w:val="clear" w:color="auto" w:fill="auto"/>
            <w:noWrap/>
            <w:vAlign w:val="bottom"/>
            <w:hideMark/>
          </w:tcPr>
          <w:p w14:paraId="6F3BA047"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John and Kaitlyn Frizzell</w:t>
            </w:r>
          </w:p>
        </w:tc>
      </w:tr>
      <w:tr w:rsidR="00447BE3" w:rsidRPr="00447BE3" w14:paraId="1753D68B" w14:textId="77777777" w:rsidTr="00C6557C">
        <w:trPr>
          <w:trHeight w:val="300"/>
        </w:trPr>
        <w:tc>
          <w:tcPr>
            <w:tcW w:w="4700" w:type="dxa"/>
            <w:tcBorders>
              <w:top w:val="nil"/>
              <w:left w:val="nil"/>
              <w:bottom w:val="nil"/>
              <w:right w:val="nil"/>
            </w:tcBorders>
            <w:shd w:val="clear" w:color="auto" w:fill="auto"/>
            <w:noWrap/>
            <w:vAlign w:val="bottom"/>
            <w:hideMark/>
          </w:tcPr>
          <w:p w14:paraId="2BDB4E3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George Kell Motors</w:t>
            </w:r>
          </w:p>
        </w:tc>
      </w:tr>
      <w:tr w:rsidR="00447BE3" w:rsidRPr="00447BE3" w14:paraId="508BAF82" w14:textId="77777777" w:rsidTr="00C6557C">
        <w:trPr>
          <w:trHeight w:val="300"/>
        </w:trPr>
        <w:tc>
          <w:tcPr>
            <w:tcW w:w="4700" w:type="dxa"/>
            <w:tcBorders>
              <w:top w:val="nil"/>
              <w:left w:val="nil"/>
              <w:bottom w:val="nil"/>
              <w:right w:val="nil"/>
            </w:tcBorders>
            <w:shd w:val="clear" w:color="auto" w:fill="auto"/>
            <w:noWrap/>
            <w:vAlign w:val="bottom"/>
            <w:hideMark/>
          </w:tcPr>
          <w:p w14:paraId="065A481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Aaron and Alisha Graham</w:t>
            </w:r>
          </w:p>
        </w:tc>
      </w:tr>
      <w:tr w:rsidR="00447BE3" w:rsidRPr="00447BE3" w14:paraId="312EE724" w14:textId="77777777" w:rsidTr="00C6557C">
        <w:trPr>
          <w:trHeight w:val="300"/>
        </w:trPr>
        <w:tc>
          <w:tcPr>
            <w:tcW w:w="4700" w:type="dxa"/>
            <w:tcBorders>
              <w:top w:val="nil"/>
              <w:left w:val="nil"/>
              <w:bottom w:val="nil"/>
              <w:right w:val="nil"/>
            </w:tcBorders>
            <w:shd w:val="clear" w:color="auto" w:fill="auto"/>
            <w:noWrap/>
            <w:vAlign w:val="bottom"/>
            <w:hideMark/>
          </w:tcPr>
          <w:p w14:paraId="19D8E75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The Green Girls- Kelly and Stacy</w:t>
            </w:r>
          </w:p>
        </w:tc>
      </w:tr>
      <w:tr w:rsidR="00447BE3" w:rsidRPr="00447BE3" w14:paraId="3DBEE9E8" w14:textId="77777777" w:rsidTr="00C6557C">
        <w:trPr>
          <w:trHeight w:val="300"/>
        </w:trPr>
        <w:tc>
          <w:tcPr>
            <w:tcW w:w="4700" w:type="dxa"/>
            <w:tcBorders>
              <w:top w:val="nil"/>
              <w:left w:val="nil"/>
              <w:bottom w:val="nil"/>
              <w:right w:val="nil"/>
            </w:tcBorders>
            <w:shd w:val="clear" w:color="auto" w:fill="auto"/>
            <w:noWrap/>
            <w:vAlign w:val="bottom"/>
            <w:hideMark/>
          </w:tcPr>
          <w:p w14:paraId="6F662C5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GreenWay</w:t>
            </w:r>
          </w:p>
        </w:tc>
      </w:tr>
      <w:tr w:rsidR="00447BE3" w:rsidRPr="00447BE3" w14:paraId="4E2C6B6B" w14:textId="77777777" w:rsidTr="00C6557C">
        <w:trPr>
          <w:trHeight w:val="300"/>
        </w:trPr>
        <w:tc>
          <w:tcPr>
            <w:tcW w:w="4700" w:type="dxa"/>
            <w:tcBorders>
              <w:top w:val="nil"/>
              <w:left w:val="nil"/>
              <w:bottom w:val="nil"/>
              <w:right w:val="nil"/>
            </w:tcBorders>
            <w:shd w:val="clear" w:color="auto" w:fill="auto"/>
            <w:noWrap/>
            <w:vAlign w:val="bottom"/>
            <w:hideMark/>
          </w:tcPr>
          <w:p w14:paraId="6020320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Mrs. Mildred Groover</w:t>
            </w:r>
          </w:p>
        </w:tc>
      </w:tr>
      <w:tr w:rsidR="00447BE3" w:rsidRPr="00447BE3" w14:paraId="41D454FA" w14:textId="77777777" w:rsidTr="00C6557C">
        <w:trPr>
          <w:trHeight w:val="300"/>
        </w:trPr>
        <w:tc>
          <w:tcPr>
            <w:tcW w:w="4700" w:type="dxa"/>
            <w:tcBorders>
              <w:top w:val="nil"/>
              <w:left w:val="nil"/>
              <w:bottom w:val="nil"/>
              <w:right w:val="nil"/>
            </w:tcBorders>
            <w:shd w:val="clear" w:color="auto" w:fill="auto"/>
            <w:noWrap/>
            <w:vAlign w:val="bottom"/>
            <w:hideMark/>
          </w:tcPr>
          <w:p w14:paraId="1921D42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Habitat for Humanity</w:t>
            </w:r>
          </w:p>
        </w:tc>
      </w:tr>
      <w:tr w:rsidR="00447BE3" w:rsidRPr="00447BE3" w14:paraId="0F83460A" w14:textId="77777777" w:rsidTr="00C6557C">
        <w:trPr>
          <w:trHeight w:val="300"/>
        </w:trPr>
        <w:tc>
          <w:tcPr>
            <w:tcW w:w="4700" w:type="dxa"/>
            <w:tcBorders>
              <w:top w:val="nil"/>
              <w:left w:val="nil"/>
              <w:bottom w:val="nil"/>
              <w:right w:val="nil"/>
            </w:tcBorders>
            <w:shd w:val="clear" w:color="auto" w:fill="auto"/>
            <w:noWrap/>
            <w:vAlign w:val="bottom"/>
            <w:hideMark/>
          </w:tcPr>
          <w:p w14:paraId="09CCC3E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Habitat Land Company</w:t>
            </w:r>
          </w:p>
        </w:tc>
      </w:tr>
      <w:tr w:rsidR="00447BE3" w:rsidRPr="00447BE3" w14:paraId="5DD63D7B" w14:textId="77777777" w:rsidTr="00C6557C">
        <w:trPr>
          <w:trHeight w:val="300"/>
        </w:trPr>
        <w:tc>
          <w:tcPr>
            <w:tcW w:w="4700" w:type="dxa"/>
            <w:tcBorders>
              <w:top w:val="nil"/>
              <w:left w:val="nil"/>
              <w:bottom w:val="nil"/>
              <w:right w:val="nil"/>
            </w:tcBorders>
            <w:shd w:val="clear" w:color="auto" w:fill="auto"/>
            <w:noWrap/>
            <w:vAlign w:val="bottom"/>
            <w:hideMark/>
          </w:tcPr>
          <w:p w14:paraId="3A22A30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The Hall Family</w:t>
            </w:r>
          </w:p>
        </w:tc>
      </w:tr>
      <w:tr w:rsidR="00447BE3" w:rsidRPr="00447BE3" w14:paraId="768C666A" w14:textId="77777777" w:rsidTr="00C6557C">
        <w:trPr>
          <w:trHeight w:val="300"/>
        </w:trPr>
        <w:tc>
          <w:tcPr>
            <w:tcW w:w="4700" w:type="dxa"/>
            <w:tcBorders>
              <w:top w:val="nil"/>
              <w:left w:val="nil"/>
              <w:bottom w:val="nil"/>
              <w:right w:val="nil"/>
            </w:tcBorders>
            <w:shd w:val="clear" w:color="auto" w:fill="auto"/>
            <w:noWrap/>
            <w:vAlign w:val="bottom"/>
            <w:hideMark/>
          </w:tcPr>
          <w:p w14:paraId="7F01790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Hamilton, Cherry, Spradlin and Mandrell Ltd</w:t>
            </w:r>
          </w:p>
        </w:tc>
      </w:tr>
      <w:tr w:rsidR="00447BE3" w:rsidRPr="00447BE3" w14:paraId="152C3750" w14:textId="77777777" w:rsidTr="00C6557C">
        <w:trPr>
          <w:trHeight w:val="300"/>
        </w:trPr>
        <w:tc>
          <w:tcPr>
            <w:tcW w:w="4700" w:type="dxa"/>
            <w:tcBorders>
              <w:top w:val="nil"/>
              <w:left w:val="nil"/>
              <w:bottom w:val="nil"/>
              <w:right w:val="nil"/>
            </w:tcBorders>
            <w:shd w:val="clear" w:color="auto" w:fill="auto"/>
            <w:noWrap/>
            <w:vAlign w:val="bottom"/>
            <w:hideMark/>
          </w:tcPr>
          <w:p w14:paraId="0341FA4E"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 xml:space="preserve">Charles and Myra Hampton </w:t>
            </w:r>
          </w:p>
        </w:tc>
      </w:tr>
      <w:tr w:rsidR="00447BE3" w:rsidRPr="00447BE3" w14:paraId="6CF5BA00" w14:textId="77777777" w:rsidTr="00C6557C">
        <w:trPr>
          <w:trHeight w:val="300"/>
        </w:trPr>
        <w:tc>
          <w:tcPr>
            <w:tcW w:w="4700" w:type="dxa"/>
            <w:tcBorders>
              <w:top w:val="nil"/>
              <w:left w:val="nil"/>
              <w:bottom w:val="nil"/>
              <w:right w:val="nil"/>
            </w:tcBorders>
            <w:shd w:val="clear" w:color="auto" w:fill="auto"/>
            <w:noWrap/>
            <w:vAlign w:val="bottom"/>
            <w:hideMark/>
          </w:tcPr>
          <w:p w14:paraId="5C52BBA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Julie Ann Harper</w:t>
            </w:r>
          </w:p>
        </w:tc>
      </w:tr>
      <w:tr w:rsidR="00447BE3" w:rsidRPr="00447BE3" w14:paraId="1814BD67" w14:textId="77777777" w:rsidTr="00C6557C">
        <w:trPr>
          <w:trHeight w:val="300"/>
        </w:trPr>
        <w:tc>
          <w:tcPr>
            <w:tcW w:w="4700" w:type="dxa"/>
            <w:tcBorders>
              <w:top w:val="nil"/>
              <w:left w:val="nil"/>
              <w:bottom w:val="nil"/>
              <w:right w:val="nil"/>
            </w:tcBorders>
            <w:shd w:val="clear" w:color="auto" w:fill="auto"/>
            <w:noWrap/>
            <w:vAlign w:val="bottom"/>
            <w:hideMark/>
          </w:tcPr>
          <w:p w14:paraId="29ED850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Rick and Susan Harper</w:t>
            </w:r>
          </w:p>
        </w:tc>
      </w:tr>
      <w:tr w:rsidR="00447BE3" w:rsidRPr="00447BE3" w14:paraId="5CB4FCD1" w14:textId="77777777" w:rsidTr="00C6557C">
        <w:trPr>
          <w:trHeight w:val="300"/>
        </w:trPr>
        <w:tc>
          <w:tcPr>
            <w:tcW w:w="4700" w:type="dxa"/>
            <w:tcBorders>
              <w:top w:val="nil"/>
              <w:left w:val="nil"/>
              <w:bottom w:val="nil"/>
              <w:right w:val="nil"/>
            </w:tcBorders>
            <w:shd w:val="clear" w:color="auto" w:fill="auto"/>
            <w:noWrap/>
            <w:vAlign w:val="bottom"/>
            <w:hideMark/>
          </w:tcPr>
          <w:p w14:paraId="6EB2CED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Ralph Haymond Insurance</w:t>
            </w:r>
          </w:p>
        </w:tc>
      </w:tr>
      <w:tr w:rsidR="00447BE3" w:rsidRPr="00447BE3" w14:paraId="795836D9" w14:textId="77777777" w:rsidTr="00C6557C">
        <w:trPr>
          <w:trHeight w:val="300"/>
        </w:trPr>
        <w:tc>
          <w:tcPr>
            <w:tcW w:w="4700" w:type="dxa"/>
            <w:tcBorders>
              <w:top w:val="nil"/>
              <w:left w:val="nil"/>
              <w:bottom w:val="nil"/>
              <w:right w:val="nil"/>
            </w:tcBorders>
            <w:shd w:val="clear" w:color="auto" w:fill="auto"/>
            <w:noWrap/>
            <w:vAlign w:val="bottom"/>
            <w:hideMark/>
          </w:tcPr>
          <w:p w14:paraId="2653D67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John and Jan Hite</w:t>
            </w:r>
          </w:p>
        </w:tc>
      </w:tr>
      <w:tr w:rsidR="00447BE3" w:rsidRPr="00447BE3" w14:paraId="6C2565A3" w14:textId="77777777" w:rsidTr="00C6557C">
        <w:trPr>
          <w:trHeight w:val="300"/>
        </w:trPr>
        <w:tc>
          <w:tcPr>
            <w:tcW w:w="4700" w:type="dxa"/>
            <w:tcBorders>
              <w:top w:val="nil"/>
              <w:left w:val="nil"/>
              <w:bottom w:val="nil"/>
              <w:right w:val="nil"/>
            </w:tcBorders>
            <w:shd w:val="clear" w:color="auto" w:fill="auto"/>
            <w:noWrap/>
            <w:vAlign w:val="bottom"/>
            <w:hideMark/>
          </w:tcPr>
          <w:p w14:paraId="483D20F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Q and Sarah Hite</w:t>
            </w:r>
          </w:p>
        </w:tc>
      </w:tr>
      <w:tr w:rsidR="00447BE3" w:rsidRPr="00447BE3" w14:paraId="61169723" w14:textId="77777777" w:rsidTr="00C6557C">
        <w:trPr>
          <w:trHeight w:val="300"/>
        </w:trPr>
        <w:tc>
          <w:tcPr>
            <w:tcW w:w="4700" w:type="dxa"/>
            <w:tcBorders>
              <w:top w:val="nil"/>
              <w:left w:val="nil"/>
              <w:bottom w:val="nil"/>
              <w:right w:val="nil"/>
            </w:tcBorders>
            <w:shd w:val="clear" w:color="auto" w:fill="auto"/>
            <w:noWrap/>
            <w:vAlign w:val="bottom"/>
            <w:hideMark/>
          </w:tcPr>
          <w:p w14:paraId="71B8FED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Kirk and Kimberly Hollis</w:t>
            </w:r>
          </w:p>
        </w:tc>
      </w:tr>
      <w:tr w:rsidR="00447BE3" w:rsidRPr="00447BE3" w14:paraId="34CF39FA" w14:textId="77777777" w:rsidTr="00C6557C">
        <w:trPr>
          <w:trHeight w:val="300"/>
        </w:trPr>
        <w:tc>
          <w:tcPr>
            <w:tcW w:w="4700" w:type="dxa"/>
            <w:tcBorders>
              <w:top w:val="nil"/>
              <w:left w:val="nil"/>
              <w:bottom w:val="nil"/>
              <w:right w:val="nil"/>
            </w:tcBorders>
            <w:shd w:val="clear" w:color="auto" w:fill="auto"/>
            <w:noWrap/>
            <w:vAlign w:val="bottom"/>
            <w:hideMark/>
          </w:tcPr>
          <w:p w14:paraId="3AB109BC"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Chiropractic Dr. Randy Holt</w:t>
            </w:r>
          </w:p>
        </w:tc>
      </w:tr>
      <w:tr w:rsidR="00447BE3" w:rsidRPr="00447BE3" w14:paraId="702FA964" w14:textId="77777777" w:rsidTr="00C6557C">
        <w:trPr>
          <w:trHeight w:val="300"/>
        </w:trPr>
        <w:tc>
          <w:tcPr>
            <w:tcW w:w="4700" w:type="dxa"/>
            <w:tcBorders>
              <w:top w:val="nil"/>
              <w:left w:val="nil"/>
              <w:bottom w:val="nil"/>
              <w:right w:val="nil"/>
            </w:tcBorders>
            <w:shd w:val="clear" w:color="auto" w:fill="auto"/>
            <w:noWrap/>
            <w:vAlign w:val="bottom"/>
            <w:hideMark/>
          </w:tcPr>
          <w:p w14:paraId="0CF00D0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Ed Horton</w:t>
            </w:r>
          </w:p>
        </w:tc>
      </w:tr>
      <w:tr w:rsidR="00447BE3" w:rsidRPr="00447BE3" w14:paraId="74CB13D8" w14:textId="77777777" w:rsidTr="00C6557C">
        <w:trPr>
          <w:trHeight w:val="300"/>
        </w:trPr>
        <w:tc>
          <w:tcPr>
            <w:tcW w:w="4700" w:type="dxa"/>
            <w:tcBorders>
              <w:top w:val="nil"/>
              <w:left w:val="nil"/>
              <w:bottom w:val="nil"/>
              <w:right w:val="nil"/>
            </w:tcBorders>
            <w:shd w:val="clear" w:color="auto" w:fill="auto"/>
            <w:noWrap/>
            <w:vAlign w:val="bottom"/>
            <w:hideMark/>
          </w:tcPr>
          <w:p w14:paraId="6F824CD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Chad and Leslie Hudelson</w:t>
            </w:r>
          </w:p>
        </w:tc>
      </w:tr>
      <w:tr w:rsidR="00447BE3" w:rsidRPr="00447BE3" w14:paraId="03063522" w14:textId="77777777" w:rsidTr="00C6557C">
        <w:trPr>
          <w:trHeight w:val="300"/>
        </w:trPr>
        <w:tc>
          <w:tcPr>
            <w:tcW w:w="4700" w:type="dxa"/>
            <w:tcBorders>
              <w:top w:val="nil"/>
              <w:left w:val="nil"/>
              <w:bottom w:val="nil"/>
              <w:right w:val="nil"/>
            </w:tcBorders>
            <w:shd w:val="clear" w:color="auto" w:fill="auto"/>
            <w:noWrap/>
            <w:vAlign w:val="bottom"/>
            <w:hideMark/>
          </w:tcPr>
          <w:p w14:paraId="2DC53EC7"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Brooke Crouse Hunt</w:t>
            </w:r>
          </w:p>
        </w:tc>
      </w:tr>
      <w:tr w:rsidR="00447BE3" w:rsidRPr="00447BE3" w14:paraId="15138F33" w14:textId="77777777" w:rsidTr="00C6557C">
        <w:trPr>
          <w:trHeight w:val="300"/>
        </w:trPr>
        <w:tc>
          <w:tcPr>
            <w:tcW w:w="4700" w:type="dxa"/>
            <w:tcBorders>
              <w:top w:val="nil"/>
              <w:left w:val="nil"/>
              <w:bottom w:val="nil"/>
              <w:right w:val="nil"/>
            </w:tcBorders>
            <w:shd w:val="clear" w:color="auto" w:fill="auto"/>
            <w:noWrap/>
            <w:vAlign w:val="bottom"/>
            <w:hideMark/>
          </w:tcPr>
          <w:p w14:paraId="20310ED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lastRenderedPageBreak/>
              <w:t>Shane and Suzanne Hutchinson</w:t>
            </w:r>
          </w:p>
        </w:tc>
      </w:tr>
      <w:tr w:rsidR="00447BE3" w:rsidRPr="00447BE3" w14:paraId="28630984" w14:textId="77777777" w:rsidTr="00C6557C">
        <w:trPr>
          <w:trHeight w:val="300"/>
        </w:trPr>
        <w:tc>
          <w:tcPr>
            <w:tcW w:w="4700" w:type="dxa"/>
            <w:tcBorders>
              <w:top w:val="nil"/>
              <w:left w:val="nil"/>
              <w:bottom w:val="nil"/>
              <w:right w:val="nil"/>
            </w:tcBorders>
            <w:shd w:val="clear" w:color="auto" w:fill="auto"/>
            <w:noWrap/>
            <w:vAlign w:val="bottom"/>
            <w:hideMark/>
          </w:tcPr>
          <w:p w14:paraId="2A69656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I Do Rentals</w:t>
            </w:r>
          </w:p>
        </w:tc>
      </w:tr>
      <w:tr w:rsidR="00447BE3" w:rsidRPr="00447BE3" w14:paraId="5395C1FE" w14:textId="77777777" w:rsidTr="00C6557C">
        <w:trPr>
          <w:trHeight w:val="300"/>
        </w:trPr>
        <w:tc>
          <w:tcPr>
            <w:tcW w:w="4700" w:type="dxa"/>
            <w:tcBorders>
              <w:top w:val="nil"/>
              <w:left w:val="nil"/>
              <w:bottom w:val="nil"/>
              <w:right w:val="nil"/>
            </w:tcBorders>
            <w:shd w:val="clear" w:color="auto" w:fill="auto"/>
            <w:noWrap/>
            <w:vAlign w:val="bottom"/>
            <w:hideMark/>
          </w:tcPr>
          <w:p w14:paraId="7A70C72B"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Ryan and Margaret Inlow</w:t>
            </w:r>
          </w:p>
        </w:tc>
      </w:tr>
      <w:tr w:rsidR="00447BE3" w:rsidRPr="00447BE3" w14:paraId="3C352000" w14:textId="77777777" w:rsidTr="00C6557C">
        <w:trPr>
          <w:trHeight w:val="300"/>
        </w:trPr>
        <w:tc>
          <w:tcPr>
            <w:tcW w:w="4700" w:type="dxa"/>
            <w:tcBorders>
              <w:top w:val="nil"/>
              <w:left w:val="nil"/>
              <w:bottom w:val="nil"/>
              <w:right w:val="nil"/>
            </w:tcBorders>
            <w:shd w:val="clear" w:color="auto" w:fill="auto"/>
            <w:noWrap/>
            <w:vAlign w:val="bottom"/>
            <w:hideMark/>
          </w:tcPr>
          <w:p w14:paraId="33401367"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John Marc Burkett  Assoc.LTD</w:t>
            </w:r>
          </w:p>
        </w:tc>
      </w:tr>
      <w:tr w:rsidR="00447BE3" w:rsidRPr="00447BE3" w14:paraId="31C6686C" w14:textId="77777777" w:rsidTr="00C6557C">
        <w:trPr>
          <w:trHeight w:val="300"/>
        </w:trPr>
        <w:tc>
          <w:tcPr>
            <w:tcW w:w="4700" w:type="dxa"/>
            <w:tcBorders>
              <w:top w:val="nil"/>
              <w:left w:val="nil"/>
              <w:bottom w:val="nil"/>
              <w:right w:val="nil"/>
            </w:tcBorders>
            <w:shd w:val="clear" w:color="auto" w:fill="auto"/>
            <w:noWrap/>
            <w:vAlign w:val="bottom"/>
            <w:hideMark/>
          </w:tcPr>
          <w:p w14:paraId="5D1961B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Dean &amp; Kaye Johnson</w:t>
            </w:r>
          </w:p>
        </w:tc>
      </w:tr>
      <w:tr w:rsidR="00447BE3" w:rsidRPr="00447BE3" w14:paraId="6914B382" w14:textId="77777777" w:rsidTr="00C6557C">
        <w:trPr>
          <w:trHeight w:val="300"/>
        </w:trPr>
        <w:tc>
          <w:tcPr>
            <w:tcW w:w="4700" w:type="dxa"/>
            <w:tcBorders>
              <w:top w:val="nil"/>
              <w:left w:val="nil"/>
              <w:bottom w:val="nil"/>
              <w:right w:val="nil"/>
            </w:tcBorders>
            <w:shd w:val="clear" w:color="auto" w:fill="auto"/>
            <w:noWrap/>
            <w:vAlign w:val="bottom"/>
            <w:hideMark/>
          </w:tcPr>
          <w:p w14:paraId="23A0C0E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Matthew and Lynsey Johnson</w:t>
            </w:r>
          </w:p>
        </w:tc>
      </w:tr>
      <w:tr w:rsidR="00447BE3" w:rsidRPr="00447BE3" w14:paraId="19ED7D2D" w14:textId="77777777" w:rsidTr="00C6557C">
        <w:trPr>
          <w:trHeight w:val="300"/>
        </w:trPr>
        <w:tc>
          <w:tcPr>
            <w:tcW w:w="4700" w:type="dxa"/>
            <w:tcBorders>
              <w:top w:val="nil"/>
              <w:left w:val="nil"/>
              <w:bottom w:val="nil"/>
              <w:right w:val="nil"/>
            </w:tcBorders>
            <w:shd w:val="clear" w:color="auto" w:fill="auto"/>
            <w:noWrap/>
            <w:vAlign w:val="bottom"/>
            <w:hideMark/>
          </w:tcPr>
          <w:p w14:paraId="5A376368"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Arvil and Karen Jones</w:t>
            </w:r>
          </w:p>
        </w:tc>
      </w:tr>
      <w:tr w:rsidR="00447BE3" w:rsidRPr="00447BE3" w14:paraId="4A6903CE" w14:textId="77777777" w:rsidTr="00C6557C">
        <w:trPr>
          <w:trHeight w:val="300"/>
        </w:trPr>
        <w:tc>
          <w:tcPr>
            <w:tcW w:w="4700" w:type="dxa"/>
            <w:tcBorders>
              <w:top w:val="nil"/>
              <w:left w:val="nil"/>
              <w:bottom w:val="nil"/>
              <w:right w:val="nil"/>
            </w:tcBorders>
            <w:shd w:val="clear" w:color="auto" w:fill="auto"/>
            <w:noWrap/>
            <w:vAlign w:val="bottom"/>
            <w:hideMark/>
          </w:tcPr>
          <w:p w14:paraId="46E7EC8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Charles and Debbie Jones</w:t>
            </w:r>
          </w:p>
        </w:tc>
      </w:tr>
      <w:tr w:rsidR="00447BE3" w:rsidRPr="00447BE3" w14:paraId="25EC4993" w14:textId="77777777" w:rsidTr="00C6557C">
        <w:trPr>
          <w:trHeight w:val="300"/>
        </w:trPr>
        <w:tc>
          <w:tcPr>
            <w:tcW w:w="4700" w:type="dxa"/>
            <w:tcBorders>
              <w:top w:val="nil"/>
              <w:left w:val="nil"/>
              <w:bottom w:val="nil"/>
              <w:right w:val="nil"/>
            </w:tcBorders>
            <w:shd w:val="clear" w:color="auto" w:fill="auto"/>
            <w:noWrap/>
            <w:vAlign w:val="bottom"/>
            <w:hideMark/>
          </w:tcPr>
          <w:p w14:paraId="39C3C1B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Kathryn Smith Insurance</w:t>
            </w:r>
          </w:p>
        </w:tc>
      </w:tr>
      <w:tr w:rsidR="00447BE3" w:rsidRPr="00447BE3" w14:paraId="53642C43" w14:textId="77777777" w:rsidTr="00C6557C">
        <w:trPr>
          <w:trHeight w:val="300"/>
        </w:trPr>
        <w:tc>
          <w:tcPr>
            <w:tcW w:w="4700" w:type="dxa"/>
            <w:tcBorders>
              <w:top w:val="nil"/>
              <w:left w:val="nil"/>
              <w:bottom w:val="nil"/>
              <w:right w:val="nil"/>
            </w:tcBorders>
            <w:shd w:val="clear" w:color="auto" w:fill="auto"/>
            <w:noWrap/>
            <w:vAlign w:val="bottom"/>
            <w:hideMark/>
          </w:tcPr>
          <w:p w14:paraId="74CF650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Keith, Korey</w:t>
            </w:r>
          </w:p>
        </w:tc>
      </w:tr>
      <w:tr w:rsidR="00447BE3" w:rsidRPr="00447BE3" w14:paraId="1E75674F" w14:textId="77777777" w:rsidTr="00C6557C">
        <w:trPr>
          <w:trHeight w:val="300"/>
        </w:trPr>
        <w:tc>
          <w:tcPr>
            <w:tcW w:w="4700" w:type="dxa"/>
            <w:tcBorders>
              <w:top w:val="nil"/>
              <w:left w:val="nil"/>
              <w:bottom w:val="nil"/>
              <w:right w:val="nil"/>
            </w:tcBorders>
            <w:shd w:val="clear" w:color="auto" w:fill="auto"/>
            <w:noWrap/>
            <w:vAlign w:val="bottom"/>
            <w:hideMark/>
          </w:tcPr>
          <w:p w14:paraId="4502FB7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Kernodle &amp; Katon</w:t>
            </w:r>
          </w:p>
        </w:tc>
      </w:tr>
      <w:tr w:rsidR="00447BE3" w:rsidRPr="00447BE3" w14:paraId="0CCB964F" w14:textId="77777777" w:rsidTr="00C6557C">
        <w:trPr>
          <w:trHeight w:val="300"/>
        </w:trPr>
        <w:tc>
          <w:tcPr>
            <w:tcW w:w="4700" w:type="dxa"/>
            <w:tcBorders>
              <w:top w:val="nil"/>
              <w:left w:val="nil"/>
              <w:bottom w:val="nil"/>
              <w:right w:val="nil"/>
            </w:tcBorders>
            <w:shd w:val="clear" w:color="auto" w:fill="auto"/>
            <w:noWrap/>
            <w:vAlign w:val="bottom"/>
            <w:hideMark/>
          </w:tcPr>
          <w:p w14:paraId="1909173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Robert &amp; Kacey Killebrew</w:t>
            </w:r>
          </w:p>
        </w:tc>
      </w:tr>
      <w:tr w:rsidR="00447BE3" w:rsidRPr="00447BE3" w14:paraId="5C526989" w14:textId="77777777" w:rsidTr="00C6557C">
        <w:trPr>
          <w:trHeight w:val="300"/>
        </w:trPr>
        <w:tc>
          <w:tcPr>
            <w:tcW w:w="4700" w:type="dxa"/>
            <w:tcBorders>
              <w:top w:val="nil"/>
              <w:left w:val="nil"/>
              <w:bottom w:val="nil"/>
              <w:right w:val="nil"/>
            </w:tcBorders>
            <w:shd w:val="clear" w:color="auto" w:fill="auto"/>
            <w:noWrap/>
            <w:vAlign w:val="bottom"/>
            <w:hideMark/>
          </w:tcPr>
          <w:p w14:paraId="7952109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Tyson and Sarah Kirksey</w:t>
            </w:r>
          </w:p>
        </w:tc>
      </w:tr>
      <w:tr w:rsidR="00447BE3" w:rsidRPr="00447BE3" w14:paraId="15AA62EF" w14:textId="77777777" w:rsidTr="00C6557C">
        <w:trPr>
          <w:trHeight w:val="300"/>
        </w:trPr>
        <w:tc>
          <w:tcPr>
            <w:tcW w:w="4700" w:type="dxa"/>
            <w:tcBorders>
              <w:top w:val="nil"/>
              <w:left w:val="nil"/>
              <w:bottom w:val="nil"/>
              <w:right w:val="nil"/>
            </w:tcBorders>
            <w:shd w:val="clear" w:color="auto" w:fill="auto"/>
            <w:noWrap/>
            <w:vAlign w:val="bottom"/>
            <w:hideMark/>
          </w:tcPr>
          <w:p w14:paraId="60A7851C"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Ed and Melba Land</w:t>
            </w:r>
          </w:p>
        </w:tc>
      </w:tr>
      <w:tr w:rsidR="00447BE3" w:rsidRPr="00447BE3" w14:paraId="1B3A7898" w14:textId="77777777" w:rsidTr="00C6557C">
        <w:trPr>
          <w:trHeight w:val="300"/>
        </w:trPr>
        <w:tc>
          <w:tcPr>
            <w:tcW w:w="4700" w:type="dxa"/>
            <w:tcBorders>
              <w:top w:val="nil"/>
              <w:left w:val="nil"/>
              <w:bottom w:val="nil"/>
              <w:right w:val="nil"/>
            </w:tcBorders>
            <w:shd w:val="clear" w:color="auto" w:fill="auto"/>
            <w:noWrap/>
            <w:vAlign w:val="bottom"/>
            <w:hideMark/>
          </w:tcPr>
          <w:p w14:paraId="44A2238C"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Jonathan and Jill Lane</w:t>
            </w:r>
          </w:p>
        </w:tc>
      </w:tr>
      <w:tr w:rsidR="00447BE3" w:rsidRPr="00447BE3" w14:paraId="5158E94C" w14:textId="77777777" w:rsidTr="00C6557C">
        <w:trPr>
          <w:trHeight w:val="300"/>
        </w:trPr>
        <w:tc>
          <w:tcPr>
            <w:tcW w:w="4700" w:type="dxa"/>
            <w:tcBorders>
              <w:top w:val="nil"/>
              <w:left w:val="nil"/>
              <w:bottom w:val="nil"/>
              <w:right w:val="nil"/>
            </w:tcBorders>
            <w:shd w:val="clear" w:color="auto" w:fill="auto"/>
            <w:noWrap/>
            <w:vAlign w:val="bottom"/>
            <w:hideMark/>
          </w:tcPr>
          <w:p w14:paraId="2D3124AE"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Langley Excavation</w:t>
            </w:r>
          </w:p>
        </w:tc>
      </w:tr>
      <w:tr w:rsidR="00447BE3" w:rsidRPr="00447BE3" w14:paraId="66FED9BD" w14:textId="77777777" w:rsidTr="00C6557C">
        <w:trPr>
          <w:trHeight w:val="300"/>
        </w:trPr>
        <w:tc>
          <w:tcPr>
            <w:tcW w:w="4700" w:type="dxa"/>
            <w:tcBorders>
              <w:top w:val="nil"/>
              <w:left w:val="nil"/>
              <w:bottom w:val="nil"/>
              <w:right w:val="nil"/>
            </w:tcBorders>
            <w:shd w:val="clear" w:color="auto" w:fill="auto"/>
            <w:noWrap/>
            <w:vAlign w:val="bottom"/>
            <w:hideMark/>
          </w:tcPr>
          <w:p w14:paraId="5AFAEA6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Matt and Tiffany Griffin Leblanc</w:t>
            </w:r>
          </w:p>
        </w:tc>
      </w:tr>
      <w:tr w:rsidR="00447BE3" w:rsidRPr="00447BE3" w14:paraId="045FB558" w14:textId="77777777" w:rsidTr="00C6557C">
        <w:trPr>
          <w:trHeight w:val="300"/>
        </w:trPr>
        <w:tc>
          <w:tcPr>
            <w:tcW w:w="4700" w:type="dxa"/>
            <w:tcBorders>
              <w:top w:val="nil"/>
              <w:left w:val="nil"/>
              <w:bottom w:val="nil"/>
              <w:right w:val="nil"/>
            </w:tcBorders>
            <w:shd w:val="clear" w:color="auto" w:fill="auto"/>
            <w:noWrap/>
            <w:vAlign w:val="bottom"/>
            <w:hideMark/>
          </w:tcPr>
          <w:p w14:paraId="59F4189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Lincoln Lawn and Garden</w:t>
            </w:r>
          </w:p>
        </w:tc>
      </w:tr>
      <w:tr w:rsidR="00447BE3" w:rsidRPr="00447BE3" w14:paraId="6D6DC18D" w14:textId="77777777" w:rsidTr="00C6557C">
        <w:trPr>
          <w:trHeight w:val="300"/>
        </w:trPr>
        <w:tc>
          <w:tcPr>
            <w:tcW w:w="4700" w:type="dxa"/>
            <w:tcBorders>
              <w:top w:val="nil"/>
              <w:left w:val="nil"/>
              <w:bottom w:val="nil"/>
              <w:right w:val="nil"/>
            </w:tcBorders>
            <w:shd w:val="clear" w:color="auto" w:fill="auto"/>
            <w:noWrap/>
            <w:vAlign w:val="bottom"/>
            <w:hideMark/>
          </w:tcPr>
          <w:p w14:paraId="66BCA0B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Michael and Shelley Lincoln</w:t>
            </w:r>
          </w:p>
        </w:tc>
      </w:tr>
      <w:tr w:rsidR="00447BE3" w:rsidRPr="00447BE3" w14:paraId="7563D7C3" w14:textId="77777777" w:rsidTr="00C6557C">
        <w:trPr>
          <w:trHeight w:val="300"/>
        </w:trPr>
        <w:tc>
          <w:tcPr>
            <w:tcW w:w="4700" w:type="dxa"/>
            <w:tcBorders>
              <w:top w:val="nil"/>
              <w:left w:val="nil"/>
              <w:bottom w:val="nil"/>
              <w:right w:val="nil"/>
            </w:tcBorders>
            <w:shd w:val="clear" w:color="auto" w:fill="auto"/>
            <w:noWrap/>
            <w:vAlign w:val="bottom"/>
            <w:hideMark/>
          </w:tcPr>
          <w:p w14:paraId="26A725D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Lowes</w:t>
            </w:r>
          </w:p>
        </w:tc>
      </w:tr>
      <w:tr w:rsidR="00447BE3" w:rsidRPr="00447BE3" w14:paraId="048D4344" w14:textId="77777777" w:rsidTr="00C6557C">
        <w:trPr>
          <w:trHeight w:val="300"/>
        </w:trPr>
        <w:tc>
          <w:tcPr>
            <w:tcW w:w="4700" w:type="dxa"/>
            <w:tcBorders>
              <w:top w:val="nil"/>
              <w:left w:val="nil"/>
              <w:bottom w:val="nil"/>
              <w:right w:val="nil"/>
            </w:tcBorders>
            <w:shd w:val="clear" w:color="auto" w:fill="auto"/>
            <w:noWrap/>
            <w:vAlign w:val="bottom"/>
            <w:hideMark/>
          </w:tcPr>
          <w:p w14:paraId="12593D3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Lynn's Automotive</w:t>
            </w:r>
          </w:p>
        </w:tc>
      </w:tr>
      <w:tr w:rsidR="00447BE3" w:rsidRPr="00447BE3" w14:paraId="3346BDC1" w14:textId="77777777" w:rsidTr="00C6557C">
        <w:trPr>
          <w:trHeight w:val="300"/>
        </w:trPr>
        <w:tc>
          <w:tcPr>
            <w:tcW w:w="4700" w:type="dxa"/>
            <w:tcBorders>
              <w:top w:val="nil"/>
              <w:left w:val="nil"/>
              <w:bottom w:val="nil"/>
              <w:right w:val="nil"/>
            </w:tcBorders>
            <w:shd w:val="clear" w:color="auto" w:fill="auto"/>
            <w:noWrap/>
            <w:vAlign w:val="bottom"/>
            <w:hideMark/>
          </w:tcPr>
          <w:p w14:paraId="3A5A3F9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Tom &amp; DeeAnn Martin</w:t>
            </w:r>
          </w:p>
        </w:tc>
      </w:tr>
      <w:tr w:rsidR="00447BE3" w:rsidRPr="00447BE3" w14:paraId="29ACCF77" w14:textId="77777777" w:rsidTr="00C6557C">
        <w:trPr>
          <w:trHeight w:val="300"/>
        </w:trPr>
        <w:tc>
          <w:tcPr>
            <w:tcW w:w="4700" w:type="dxa"/>
            <w:tcBorders>
              <w:top w:val="nil"/>
              <w:left w:val="nil"/>
              <w:bottom w:val="nil"/>
              <w:right w:val="nil"/>
            </w:tcBorders>
            <w:shd w:val="clear" w:color="auto" w:fill="auto"/>
            <w:noWrap/>
            <w:vAlign w:val="bottom"/>
            <w:hideMark/>
          </w:tcPr>
          <w:p w14:paraId="3BEA618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Mike &amp; Paula Mason</w:t>
            </w:r>
          </w:p>
        </w:tc>
      </w:tr>
      <w:tr w:rsidR="00447BE3" w:rsidRPr="00447BE3" w14:paraId="3D2FF212" w14:textId="77777777" w:rsidTr="00C6557C">
        <w:trPr>
          <w:trHeight w:val="300"/>
        </w:trPr>
        <w:tc>
          <w:tcPr>
            <w:tcW w:w="4700" w:type="dxa"/>
            <w:tcBorders>
              <w:top w:val="nil"/>
              <w:left w:val="nil"/>
              <w:bottom w:val="nil"/>
              <w:right w:val="nil"/>
            </w:tcBorders>
            <w:shd w:val="clear" w:color="auto" w:fill="auto"/>
            <w:noWrap/>
            <w:vAlign w:val="bottom"/>
            <w:hideMark/>
          </w:tcPr>
          <w:p w14:paraId="659FC40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Fred &amp; Peggy Massey</w:t>
            </w:r>
          </w:p>
        </w:tc>
      </w:tr>
      <w:tr w:rsidR="00447BE3" w:rsidRPr="00447BE3" w14:paraId="3D3714A5" w14:textId="77777777" w:rsidTr="00C6557C">
        <w:trPr>
          <w:trHeight w:val="300"/>
        </w:trPr>
        <w:tc>
          <w:tcPr>
            <w:tcW w:w="4700" w:type="dxa"/>
            <w:tcBorders>
              <w:top w:val="nil"/>
              <w:left w:val="nil"/>
              <w:bottom w:val="nil"/>
              <w:right w:val="nil"/>
            </w:tcBorders>
            <w:shd w:val="clear" w:color="auto" w:fill="auto"/>
            <w:noWrap/>
            <w:vAlign w:val="bottom"/>
            <w:hideMark/>
          </w:tcPr>
          <w:p w14:paraId="736678D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Dr. Edward McAdams</w:t>
            </w:r>
          </w:p>
        </w:tc>
      </w:tr>
      <w:tr w:rsidR="00447BE3" w:rsidRPr="00447BE3" w14:paraId="2E758A0F" w14:textId="77777777" w:rsidTr="00C6557C">
        <w:trPr>
          <w:trHeight w:val="300"/>
        </w:trPr>
        <w:tc>
          <w:tcPr>
            <w:tcW w:w="4700" w:type="dxa"/>
            <w:tcBorders>
              <w:top w:val="nil"/>
              <w:left w:val="nil"/>
              <w:bottom w:val="nil"/>
              <w:right w:val="nil"/>
            </w:tcBorders>
            <w:shd w:val="clear" w:color="auto" w:fill="auto"/>
            <w:noWrap/>
            <w:vAlign w:val="bottom"/>
            <w:hideMark/>
          </w:tcPr>
          <w:p w14:paraId="051FC28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McCoys</w:t>
            </w:r>
          </w:p>
        </w:tc>
      </w:tr>
      <w:tr w:rsidR="00447BE3" w:rsidRPr="00447BE3" w14:paraId="618FB8EB" w14:textId="77777777" w:rsidTr="00C6557C">
        <w:trPr>
          <w:trHeight w:val="300"/>
        </w:trPr>
        <w:tc>
          <w:tcPr>
            <w:tcW w:w="4700" w:type="dxa"/>
            <w:tcBorders>
              <w:top w:val="nil"/>
              <w:left w:val="nil"/>
              <w:bottom w:val="nil"/>
              <w:right w:val="nil"/>
            </w:tcBorders>
            <w:shd w:val="clear" w:color="auto" w:fill="auto"/>
            <w:noWrap/>
            <w:vAlign w:val="bottom"/>
            <w:hideMark/>
          </w:tcPr>
          <w:p w14:paraId="6E3E27F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Chris &amp; Allison McDonald</w:t>
            </w:r>
          </w:p>
        </w:tc>
      </w:tr>
      <w:tr w:rsidR="00447BE3" w:rsidRPr="00447BE3" w14:paraId="1ECB5FBC" w14:textId="77777777" w:rsidTr="00C6557C">
        <w:trPr>
          <w:trHeight w:val="300"/>
        </w:trPr>
        <w:tc>
          <w:tcPr>
            <w:tcW w:w="4700" w:type="dxa"/>
            <w:tcBorders>
              <w:top w:val="nil"/>
              <w:left w:val="nil"/>
              <w:bottom w:val="nil"/>
              <w:right w:val="nil"/>
            </w:tcBorders>
            <w:shd w:val="clear" w:color="auto" w:fill="auto"/>
            <w:noWrap/>
            <w:vAlign w:val="bottom"/>
            <w:hideMark/>
          </w:tcPr>
          <w:p w14:paraId="61B6042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Team- Merritt, INC</w:t>
            </w:r>
          </w:p>
        </w:tc>
      </w:tr>
      <w:tr w:rsidR="00447BE3" w:rsidRPr="00447BE3" w14:paraId="3FBFC2A7" w14:textId="77777777" w:rsidTr="00C6557C">
        <w:trPr>
          <w:trHeight w:val="300"/>
        </w:trPr>
        <w:tc>
          <w:tcPr>
            <w:tcW w:w="4700" w:type="dxa"/>
            <w:tcBorders>
              <w:top w:val="nil"/>
              <w:left w:val="nil"/>
              <w:bottom w:val="nil"/>
              <w:right w:val="nil"/>
            </w:tcBorders>
            <w:shd w:val="clear" w:color="auto" w:fill="auto"/>
            <w:noWrap/>
            <w:vAlign w:val="bottom"/>
            <w:hideMark/>
          </w:tcPr>
          <w:p w14:paraId="7B246EE8"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Sam &amp; Lisa Miller</w:t>
            </w:r>
          </w:p>
        </w:tc>
      </w:tr>
      <w:tr w:rsidR="00447BE3" w:rsidRPr="00447BE3" w14:paraId="728A9A50" w14:textId="77777777" w:rsidTr="00C6557C">
        <w:trPr>
          <w:trHeight w:val="300"/>
        </w:trPr>
        <w:tc>
          <w:tcPr>
            <w:tcW w:w="4700" w:type="dxa"/>
            <w:tcBorders>
              <w:top w:val="nil"/>
              <w:left w:val="nil"/>
              <w:bottom w:val="nil"/>
              <w:right w:val="nil"/>
            </w:tcBorders>
            <w:shd w:val="clear" w:color="auto" w:fill="auto"/>
            <w:noWrap/>
            <w:vAlign w:val="bottom"/>
            <w:hideMark/>
          </w:tcPr>
          <w:p w14:paraId="3A9B4A9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Todd and Joy Miller</w:t>
            </w:r>
          </w:p>
        </w:tc>
      </w:tr>
      <w:tr w:rsidR="00447BE3" w:rsidRPr="00447BE3" w14:paraId="4FDF253A" w14:textId="77777777" w:rsidTr="00C6557C">
        <w:trPr>
          <w:trHeight w:val="300"/>
        </w:trPr>
        <w:tc>
          <w:tcPr>
            <w:tcW w:w="4700" w:type="dxa"/>
            <w:tcBorders>
              <w:top w:val="nil"/>
              <w:left w:val="nil"/>
              <w:bottom w:val="nil"/>
              <w:right w:val="nil"/>
            </w:tcBorders>
            <w:shd w:val="clear" w:color="auto" w:fill="auto"/>
            <w:noWrap/>
            <w:vAlign w:val="bottom"/>
            <w:hideMark/>
          </w:tcPr>
          <w:p w14:paraId="4A4EE62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Rachel Miller</w:t>
            </w:r>
          </w:p>
        </w:tc>
      </w:tr>
      <w:tr w:rsidR="00447BE3" w:rsidRPr="00447BE3" w14:paraId="35993915" w14:textId="77777777" w:rsidTr="00C6557C">
        <w:trPr>
          <w:trHeight w:val="300"/>
        </w:trPr>
        <w:tc>
          <w:tcPr>
            <w:tcW w:w="4700" w:type="dxa"/>
            <w:tcBorders>
              <w:top w:val="nil"/>
              <w:left w:val="nil"/>
              <w:bottom w:val="nil"/>
              <w:right w:val="nil"/>
            </w:tcBorders>
            <w:shd w:val="clear" w:color="auto" w:fill="auto"/>
            <w:noWrap/>
            <w:vAlign w:val="bottom"/>
            <w:hideMark/>
          </w:tcPr>
          <w:p w14:paraId="3EA4067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Mitchell's 1st Quality LLC</w:t>
            </w:r>
          </w:p>
        </w:tc>
      </w:tr>
      <w:tr w:rsidR="00447BE3" w:rsidRPr="00447BE3" w14:paraId="0A425BBF" w14:textId="77777777" w:rsidTr="00C6557C">
        <w:trPr>
          <w:trHeight w:val="300"/>
        </w:trPr>
        <w:tc>
          <w:tcPr>
            <w:tcW w:w="4700" w:type="dxa"/>
            <w:tcBorders>
              <w:top w:val="nil"/>
              <w:left w:val="nil"/>
              <w:bottom w:val="nil"/>
              <w:right w:val="nil"/>
            </w:tcBorders>
            <w:shd w:val="clear" w:color="auto" w:fill="auto"/>
            <w:noWrap/>
            <w:vAlign w:val="bottom"/>
            <w:hideMark/>
          </w:tcPr>
          <w:p w14:paraId="522FAE6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Charley and Lana Moore</w:t>
            </w:r>
          </w:p>
        </w:tc>
      </w:tr>
      <w:tr w:rsidR="00447BE3" w:rsidRPr="00447BE3" w14:paraId="09DC2186" w14:textId="77777777" w:rsidTr="00C6557C">
        <w:trPr>
          <w:trHeight w:val="300"/>
        </w:trPr>
        <w:tc>
          <w:tcPr>
            <w:tcW w:w="4700" w:type="dxa"/>
            <w:tcBorders>
              <w:top w:val="nil"/>
              <w:left w:val="nil"/>
              <w:bottom w:val="nil"/>
              <w:right w:val="nil"/>
            </w:tcBorders>
            <w:shd w:val="clear" w:color="auto" w:fill="auto"/>
            <w:noWrap/>
            <w:vAlign w:val="bottom"/>
            <w:hideMark/>
          </w:tcPr>
          <w:p w14:paraId="2EC655F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Charles Moore</w:t>
            </w:r>
          </w:p>
        </w:tc>
      </w:tr>
      <w:tr w:rsidR="00447BE3" w:rsidRPr="00447BE3" w14:paraId="3542FCAD" w14:textId="77777777" w:rsidTr="00C6557C">
        <w:trPr>
          <w:trHeight w:val="300"/>
        </w:trPr>
        <w:tc>
          <w:tcPr>
            <w:tcW w:w="4700" w:type="dxa"/>
            <w:tcBorders>
              <w:top w:val="nil"/>
              <w:left w:val="nil"/>
              <w:bottom w:val="nil"/>
              <w:right w:val="nil"/>
            </w:tcBorders>
            <w:shd w:val="clear" w:color="auto" w:fill="auto"/>
            <w:noWrap/>
            <w:vAlign w:val="bottom"/>
            <w:hideMark/>
          </w:tcPr>
          <w:p w14:paraId="5CFEC7C7"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Josh and Amy Moore</w:t>
            </w:r>
          </w:p>
        </w:tc>
      </w:tr>
      <w:tr w:rsidR="00447BE3" w:rsidRPr="00447BE3" w14:paraId="04954C7B" w14:textId="77777777" w:rsidTr="00C6557C">
        <w:trPr>
          <w:trHeight w:val="300"/>
        </w:trPr>
        <w:tc>
          <w:tcPr>
            <w:tcW w:w="4700" w:type="dxa"/>
            <w:tcBorders>
              <w:top w:val="nil"/>
              <w:left w:val="nil"/>
              <w:bottom w:val="nil"/>
              <w:right w:val="nil"/>
            </w:tcBorders>
            <w:shd w:val="clear" w:color="auto" w:fill="auto"/>
            <w:noWrap/>
            <w:vAlign w:val="bottom"/>
            <w:hideMark/>
          </w:tcPr>
          <w:p w14:paraId="65E45B7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NorthStar EMS</w:t>
            </w:r>
          </w:p>
        </w:tc>
      </w:tr>
      <w:tr w:rsidR="00447BE3" w:rsidRPr="00447BE3" w14:paraId="1D2D00C4" w14:textId="77777777" w:rsidTr="00C6557C">
        <w:trPr>
          <w:trHeight w:val="300"/>
        </w:trPr>
        <w:tc>
          <w:tcPr>
            <w:tcW w:w="4700" w:type="dxa"/>
            <w:tcBorders>
              <w:top w:val="nil"/>
              <w:left w:val="nil"/>
              <w:bottom w:val="nil"/>
              <w:right w:val="nil"/>
            </w:tcBorders>
            <w:shd w:val="clear" w:color="auto" w:fill="auto"/>
            <w:noWrap/>
            <w:vAlign w:val="bottom"/>
            <w:hideMark/>
          </w:tcPr>
          <w:p w14:paraId="6EA3CE4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Overstreet Appraisal Service</w:t>
            </w:r>
          </w:p>
        </w:tc>
      </w:tr>
      <w:tr w:rsidR="00447BE3" w:rsidRPr="00447BE3" w14:paraId="58D535DD" w14:textId="77777777" w:rsidTr="00C6557C">
        <w:trPr>
          <w:trHeight w:val="300"/>
        </w:trPr>
        <w:tc>
          <w:tcPr>
            <w:tcW w:w="4700" w:type="dxa"/>
            <w:tcBorders>
              <w:top w:val="nil"/>
              <w:left w:val="nil"/>
              <w:bottom w:val="nil"/>
              <w:right w:val="nil"/>
            </w:tcBorders>
            <w:shd w:val="clear" w:color="auto" w:fill="auto"/>
            <w:noWrap/>
            <w:vAlign w:val="bottom"/>
            <w:hideMark/>
          </w:tcPr>
          <w:p w14:paraId="62830EA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Tish Pace</w:t>
            </w:r>
          </w:p>
        </w:tc>
      </w:tr>
      <w:tr w:rsidR="00447BE3" w:rsidRPr="00447BE3" w14:paraId="04A59E0E" w14:textId="77777777" w:rsidTr="00C6557C">
        <w:trPr>
          <w:trHeight w:val="300"/>
        </w:trPr>
        <w:tc>
          <w:tcPr>
            <w:tcW w:w="4700" w:type="dxa"/>
            <w:tcBorders>
              <w:top w:val="nil"/>
              <w:left w:val="nil"/>
              <w:bottom w:val="nil"/>
              <w:right w:val="nil"/>
            </w:tcBorders>
            <w:shd w:val="clear" w:color="auto" w:fill="auto"/>
            <w:noWrap/>
            <w:vAlign w:val="bottom"/>
            <w:hideMark/>
          </w:tcPr>
          <w:p w14:paraId="0680576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Amy Palmer</w:t>
            </w:r>
          </w:p>
        </w:tc>
      </w:tr>
      <w:tr w:rsidR="00447BE3" w:rsidRPr="00447BE3" w14:paraId="6D1DEB24" w14:textId="77777777" w:rsidTr="00C6557C">
        <w:trPr>
          <w:trHeight w:val="300"/>
        </w:trPr>
        <w:tc>
          <w:tcPr>
            <w:tcW w:w="4700" w:type="dxa"/>
            <w:tcBorders>
              <w:top w:val="nil"/>
              <w:left w:val="nil"/>
              <w:bottom w:val="nil"/>
              <w:right w:val="nil"/>
            </w:tcBorders>
            <w:shd w:val="clear" w:color="auto" w:fill="auto"/>
            <w:noWrap/>
            <w:vAlign w:val="bottom"/>
            <w:hideMark/>
          </w:tcPr>
          <w:p w14:paraId="60AD22D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Parents of Andrew Brady</w:t>
            </w:r>
          </w:p>
        </w:tc>
      </w:tr>
      <w:tr w:rsidR="00447BE3" w:rsidRPr="00447BE3" w14:paraId="4125EDE8" w14:textId="77777777" w:rsidTr="00C6557C">
        <w:trPr>
          <w:trHeight w:val="300"/>
        </w:trPr>
        <w:tc>
          <w:tcPr>
            <w:tcW w:w="4700" w:type="dxa"/>
            <w:tcBorders>
              <w:top w:val="nil"/>
              <w:left w:val="nil"/>
              <w:bottom w:val="nil"/>
              <w:right w:val="nil"/>
            </w:tcBorders>
            <w:shd w:val="clear" w:color="auto" w:fill="auto"/>
            <w:noWrap/>
            <w:vAlign w:val="bottom"/>
            <w:hideMark/>
          </w:tcPr>
          <w:p w14:paraId="2FD2B2E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Pat Garrett for Sheriff</w:t>
            </w:r>
          </w:p>
        </w:tc>
      </w:tr>
      <w:tr w:rsidR="00447BE3" w:rsidRPr="00447BE3" w14:paraId="07190BDC" w14:textId="77777777" w:rsidTr="00C6557C">
        <w:trPr>
          <w:trHeight w:val="300"/>
        </w:trPr>
        <w:tc>
          <w:tcPr>
            <w:tcW w:w="4700" w:type="dxa"/>
            <w:tcBorders>
              <w:top w:val="nil"/>
              <w:left w:val="nil"/>
              <w:bottom w:val="nil"/>
              <w:right w:val="nil"/>
            </w:tcBorders>
            <w:shd w:val="clear" w:color="auto" w:fill="auto"/>
            <w:noWrap/>
            <w:vAlign w:val="bottom"/>
            <w:hideMark/>
          </w:tcPr>
          <w:p w14:paraId="6724BAA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Kalyn Pate</w:t>
            </w:r>
          </w:p>
        </w:tc>
      </w:tr>
      <w:tr w:rsidR="00447BE3" w:rsidRPr="00447BE3" w14:paraId="0684C0BD" w14:textId="77777777" w:rsidTr="00C6557C">
        <w:trPr>
          <w:trHeight w:val="300"/>
        </w:trPr>
        <w:tc>
          <w:tcPr>
            <w:tcW w:w="4700" w:type="dxa"/>
            <w:tcBorders>
              <w:top w:val="nil"/>
              <w:left w:val="nil"/>
              <w:bottom w:val="nil"/>
              <w:right w:val="nil"/>
            </w:tcBorders>
            <w:shd w:val="clear" w:color="auto" w:fill="auto"/>
            <w:noWrap/>
            <w:vAlign w:val="bottom"/>
            <w:hideMark/>
          </w:tcPr>
          <w:p w14:paraId="66E8A81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Patriarch Contracting LLC</w:t>
            </w:r>
          </w:p>
        </w:tc>
      </w:tr>
      <w:tr w:rsidR="00447BE3" w:rsidRPr="00447BE3" w14:paraId="71AC894E" w14:textId="77777777" w:rsidTr="00C6557C">
        <w:trPr>
          <w:trHeight w:val="300"/>
        </w:trPr>
        <w:tc>
          <w:tcPr>
            <w:tcW w:w="4700" w:type="dxa"/>
            <w:tcBorders>
              <w:top w:val="nil"/>
              <w:left w:val="nil"/>
              <w:bottom w:val="nil"/>
              <w:right w:val="nil"/>
            </w:tcBorders>
            <w:shd w:val="clear" w:color="auto" w:fill="auto"/>
            <w:noWrap/>
            <w:vAlign w:val="bottom"/>
            <w:hideMark/>
          </w:tcPr>
          <w:p w14:paraId="2DE2D25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lastRenderedPageBreak/>
              <w:t>Sam Peeles</w:t>
            </w:r>
          </w:p>
        </w:tc>
      </w:tr>
      <w:tr w:rsidR="00447BE3" w:rsidRPr="00447BE3" w14:paraId="72D68355" w14:textId="77777777" w:rsidTr="00C6557C">
        <w:trPr>
          <w:trHeight w:val="300"/>
        </w:trPr>
        <w:tc>
          <w:tcPr>
            <w:tcW w:w="4700" w:type="dxa"/>
            <w:tcBorders>
              <w:top w:val="nil"/>
              <w:left w:val="nil"/>
              <w:bottom w:val="nil"/>
              <w:right w:val="nil"/>
            </w:tcBorders>
            <w:shd w:val="clear" w:color="auto" w:fill="auto"/>
            <w:noWrap/>
            <w:vAlign w:val="bottom"/>
            <w:hideMark/>
          </w:tcPr>
          <w:p w14:paraId="031C618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Matt and Amanda Perring</w:t>
            </w:r>
          </w:p>
        </w:tc>
      </w:tr>
      <w:tr w:rsidR="00447BE3" w:rsidRPr="00447BE3" w14:paraId="09B5C83D" w14:textId="77777777" w:rsidTr="00C6557C">
        <w:trPr>
          <w:trHeight w:val="300"/>
        </w:trPr>
        <w:tc>
          <w:tcPr>
            <w:tcW w:w="4700" w:type="dxa"/>
            <w:tcBorders>
              <w:top w:val="nil"/>
              <w:left w:val="nil"/>
              <w:bottom w:val="nil"/>
              <w:right w:val="nil"/>
            </w:tcBorders>
            <w:shd w:val="clear" w:color="auto" w:fill="auto"/>
            <w:noWrap/>
            <w:vAlign w:val="bottom"/>
            <w:hideMark/>
          </w:tcPr>
          <w:p w14:paraId="2A79476C"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Phillip Miller for Sheriff</w:t>
            </w:r>
          </w:p>
        </w:tc>
      </w:tr>
      <w:tr w:rsidR="00447BE3" w:rsidRPr="00447BE3" w14:paraId="3CE1BC11" w14:textId="77777777" w:rsidTr="00C6557C">
        <w:trPr>
          <w:trHeight w:val="300"/>
        </w:trPr>
        <w:tc>
          <w:tcPr>
            <w:tcW w:w="4700" w:type="dxa"/>
            <w:tcBorders>
              <w:top w:val="nil"/>
              <w:left w:val="nil"/>
              <w:bottom w:val="nil"/>
              <w:right w:val="nil"/>
            </w:tcBorders>
            <w:shd w:val="clear" w:color="auto" w:fill="auto"/>
            <w:noWrap/>
            <w:vAlign w:val="bottom"/>
            <w:hideMark/>
          </w:tcPr>
          <w:p w14:paraId="1DCF830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Robert and Nicole Powell</w:t>
            </w:r>
          </w:p>
        </w:tc>
      </w:tr>
      <w:tr w:rsidR="00447BE3" w:rsidRPr="00447BE3" w14:paraId="72B52AE8" w14:textId="77777777" w:rsidTr="00C6557C">
        <w:trPr>
          <w:trHeight w:val="300"/>
        </w:trPr>
        <w:tc>
          <w:tcPr>
            <w:tcW w:w="4700" w:type="dxa"/>
            <w:tcBorders>
              <w:top w:val="nil"/>
              <w:left w:val="nil"/>
              <w:bottom w:val="nil"/>
              <w:right w:val="nil"/>
            </w:tcBorders>
            <w:shd w:val="clear" w:color="auto" w:fill="auto"/>
            <w:noWrap/>
            <w:vAlign w:val="bottom"/>
            <w:hideMark/>
          </w:tcPr>
          <w:p w14:paraId="3AF8B7E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Monica Poyner</w:t>
            </w:r>
          </w:p>
        </w:tc>
      </w:tr>
      <w:tr w:rsidR="00447BE3" w:rsidRPr="00447BE3" w14:paraId="35F495B3" w14:textId="77777777" w:rsidTr="00C6557C">
        <w:trPr>
          <w:trHeight w:val="300"/>
        </w:trPr>
        <w:tc>
          <w:tcPr>
            <w:tcW w:w="4700" w:type="dxa"/>
            <w:tcBorders>
              <w:top w:val="nil"/>
              <w:left w:val="nil"/>
              <w:bottom w:val="nil"/>
              <w:right w:val="nil"/>
            </w:tcBorders>
            <w:shd w:val="clear" w:color="auto" w:fill="auto"/>
            <w:noWrap/>
            <w:vAlign w:val="bottom"/>
            <w:hideMark/>
          </w:tcPr>
          <w:p w14:paraId="2B3BF36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Joel and Mona Pritchett</w:t>
            </w:r>
          </w:p>
        </w:tc>
      </w:tr>
      <w:tr w:rsidR="00447BE3" w:rsidRPr="00447BE3" w14:paraId="729A5850" w14:textId="77777777" w:rsidTr="00C6557C">
        <w:trPr>
          <w:trHeight w:val="300"/>
        </w:trPr>
        <w:tc>
          <w:tcPr>
            <w:tcW w:w="4700" w:type="dxa"/>
            <w:tcBorders>
              <w:top w:val="nil"/>
              <w:left w:val="nil"/>
              <w:bottom w:val="nil"/>
              <w:right w:val="nil"/>
            </w:tcBorders>
            <w:shd w:val="clear" w:color="auto" w:fill="auto"/>
            <w:noWrap/>
            <w:vAlign w:val="bottom"/>
            <w:hideMark/>
          </w:tcPr>
          <w:p w14:paraId="031FB61E"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Promos and Logos.com</w:t>
            </w:r>
          </w:p>
        </w:tc>
      </w:tr>
      <w:tr w:rsidR="00447BE3" w:rsidRPr="00447BE3" w14:paraId="3F1C77BD" w14:textId="77777777" w:rsidTr="00C6557C">
        <w:trPr>
          <w:trHeight w:val="300"/>
        </w:trPr>
        <w:tc>
          <w:tcPr>
            <w:tcW w:w="4700" w:type="dxa"/>
            <w:tcBorders>
              <w:top w:val="nil"/>
              <w:left w:val="nil"/>
              <w:bottom w:val="nil"/>
              <w:right w:val="nil"/>
            </w:tcBorders>
            <w:shd w:val="clear" w:color="auto" w:fill="auto"/>
            <w:noWrap/>
            <w:vAlign w:val="bottom"/>
            <w:hideMark/>
          </w:tcPr>
          <w:p w14:paraId="263AF6D8"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Gina Rains</w:t>
            </w:r>
          </w:p>
        </w:tc>
      </w:tr>
      <w:tr w:rsidR="00447BE3" w:rsidRPr="00447BE3" w14:paraId="6DF72082" w14:textId="77777777" w:rsidTr="00C6557C">
        <w:trPr>
          <w:trHeight w:val="300"/>
        </w:trPr>
        <w:tc>
          <w:tcPr>
            <w:tcW w:w="4700" w:type="dxa"/>
            <w:tcBorders>
              <w:top w:val="nil"/>
              <w:left w:val="nil"/>
              <w:bottom w:val="nil"/>
              <w:right w:val="nil"/>
            </w:tcBorders>
            <w:shd w:val="clear" w:color="auto" w:fill="auto"/>
            <w:noWrap/>
            <w:vAlign w:val="bottom"/>
            <w:hideMark/>
          </w:tcPr>
          <w:p w14:paraId="422A5B2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Amber Ranck</w:t>
            </w:r>
          </w:p>
        </w:tc>
      </w:tr>
      <w:tr w:rsidR="00447BE3" w:rsidRPr="00447BE3" w14:paraId="702D8FA4" w14:textId="77777777" w:rsidTr="00C6557C">
        <w:trPr>
          <w:trHeight w:val="300"/>
        </w:trPr>
        <w:tc>
          <w:tcPr>
            <w:tcW w:w="4700" w:type="dxa"/>
            <w:tcBorders>
              <w:top w:val="nil"/>
              <w:left w:val="nil"/>
              <w:bottom w:val="nil"/>
              <w:right w:val="nil"/>
            </w:tcBorders>
            <w:shd w:val="clear" w:color="auto" w:fill="auto"/>
            <w:noWrap/>
            <w:vAlign w:val="bottom"/>
            <w:hideMark/>
          </w:tcPr>
          <w:p w14:paraId="3CA7106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Razorback Concrete</w:t>
            </w:r>
          </w:p>
        </w:tc>
      </w:tr>
      <w:tr w:rsidR="00447BE3" w:rsidRPr="00447BE3" w14:paraId="71B6A717" w14:textId="77777777" w:rsidTr="00C6557C">
        <w:trPr>
          <w:trHeight w:val="300"/>
        </w:trPr>
        <w:tc>
          <w:tcPr>
            <w:tcW w:w="4700" w:type="dxa"/>
            <w:tcBorders>
              <w:top w:val="nil"/>
              <w:left w:val="nil"/>
              <w:bottom w:val="nil"/>
              <w:right w:val="nil"/>
            </w:tcBorders>
            <w:shd w:val="clear" w:color="auto" w:fill="auto"/>
            <w:noWrap/>
            <w:vAlign w:val="bottom"/>
            <w:hideMark/>
          </w:tcPr>
          <w:p w14:paraId="1EEC7E5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Regions Bank</w:t>
            </w:r>
          </w:p>
        </w:tc>
      </w:tr>
      <w:tr w:rsidR="00447BE3" w:rsidRPr="00447BE3" w14:paraId="18CD8A87" w14:textId="77777777" w:rsidTr="00C6557C">
        <w:trPr>
          <w:trHeight w:val="300"/>
        </w:trPr>
        <w:tc>
          <w:tcPr>
            <w:tcW w:w="4700" w:type="dxa"/>
            <w:tcBorders>
              <w:top w:val="nil"/>
              <w:left w:val="nil"/>
              <w:bottom w:val="nil"/>
              <w:right w:val="nil"/>
            </w:tcBorders>
            <w:shd w:val="clear" w:color="auto" w:fill="auto"/>
            <w:noWrap/>
            <w:vAlign w:val="bottom"/>
            <w:hideMark/>
          </w:tcPr>
          <w:p w14:paraId="07350A0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Searcy Beats and Eats</w:t>
            </w:r>
          </w:p>
        </w:tc>
      </w:tr>
      <w:tr w:rsidR="00447BE3" w:rsidRPr="00447BE3" w14:paraId="09EA9642" w14:textId="77777777" w:rsidTr="00C6557C">
        <w:trPr>
          <w:trHeight w:val="300"/>
        </w:trPr>
        <w:tc>
          <w:tcPr>
            <w:tcW w:w="4700" w:type="dxa"/>
            <w:tcBorders>
              <w:top w:val="nil"/>
              <w:left w:val="nil"/>
              <w:bottom w:val="nil"/>
              <w:right w:val="nil"/>
            </w:tcBorders>
            <w:shd w:val="clear" w:color="auto" w:fill="auto"/>
            <w:noWrap/>
            <w:vAlign w:val="bottom"/>
            <w:hideMark/>
          </w:tcPr>
          <w:p w14:paraId="20481F6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REMAX-Hoggard Team</w:t>
            </w:r>
          </w:p>
        </w:tc>
      </w:tr>
      <w:tr w:rsidR="00447BE3" w:rsidRPr="00447BE3" w14:paraId="2E6ECE8D" w14:textId="77777777" w:rsidTr="00C6557C">
        <w:trPr>
          <w:trHeight w:val="300"/>
        </w:trPr>
        <w:tc>
          <w:tcPr>
            <w:tcW w:w="4700" w:type="dxa"/>
            <w:tcBorders>
              <w:top w:val="nil"/>
              <w:left w:val="nil"/>
              <w:bottom w:val="nil"/>
              <w:right w:val="nil"/>
            </w:tcBorders>
            <w:shd w:val="clear" w:color="auto" w:fill="auto"/>
            <w:noWrap/>
            <w:vAlign w:val="bottom"/>
            <w:hideMark/>
          </w:tcPr>
          <w:p w14:paraId="0793068C"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Remmel Church</w:t>
            </w:r>
          </w:p>
        </w:tc>
      </w:tr>
      <w:tr w:rsidR="00447BE3" w:rsidRPr="00447BE3" w14:paraId="7318EE83" w14:textId="77777777" w:rsidTr="00C6557C">
        <w:trPr>
          <w:trHeight w:val="300"/>
        </w:trPr>
        <w:tc>
          <w:tcPr>
            <w:tcW w:w="4700" w:type="dxa"/>
            <w:tcBorders>
              <w:top w:val="nil"/>
              <w:left w:val="nil"/>
              <w:bottom w:val="nil"/>
              <w:right w:val="nil"/>
            </w:tcBorders>
            <w:shd w:val="clear" w:color="auto" w:fill="auto"/>
            <w:noWrap/>
            <w:vAlign w:val="bottom"/>
            <w:hideMark/>
          </w:tcPr>
          <w:p w14:paraId="6BF6B8B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Will Reno</w:t>
            </w:r>
          </w:p>
        </w:tc>
      </w:tr>
      <w:tr w:rsidR="00447BE3" w:rsidRPr="00447BE3" w14:paraId="25A4DEF6" w14:textId="77777777" w:rsidTr="00C6557C">
        <w:trPr>
          <w:trHeight w:val="300"/>
        </w:trPr>
        <w:tc>
          <w:tcPr>
            <w:tcW w:w="4700" w:type="dxa"/>
            <w:tcBorders>
              <w:top w:val="nil"/>
              <w:left w:val="nil"/>
              <w:bottom w:val="nil"/>
              <w:right w:val="nil"/>
            </w:tcBorders>
            <w:shd w:val="clear" w:color="auto" w:fill="auto"/>
            <w:noWrap/>
            <w:vAlign w:val="bottom"/>
            <w:hideMark/>
          </w:tcPr>
          <w:p w14:paraId="1E83140C"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Ridout Lumber Company</w:t>
            </w:r>
          </w:p>
        </w:tc>
      </w:tr>
      <w:tr w:rsidR="00447BE3" w:rsidRPr="00447BE3" w14:paraId="43030A51" w14:textId="77777777" w:rsidTr="00C6557C">
        <w:trPr>
          <w:trHeight w:val="300"/>
        </w:trPr>
        <w:tc>
          <w:tcPr>
            <w:tcW w:w="4700" w:type="dxa"/>
            <w:tcBorders>
              <w:top w:val="nil"/>
              <w:left w:val="nil"/>
              <w:bottom w:val="nil"/>
              <w:right w:val="nil"/>
            </w:tcBorders>
            <w:shd w:val="clear" w:color="auto" w:fill="auto"/>
            <w:noWrap/>
            <w:vAlign w:val="bottom"/>
            <w:hideMark/>
          </w:tcPr>
          <w:p w14:paraId="410A4B9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Merritt and Denise Roberts</w:t>
            </w:r>
          </w:p>
        </w:tc>
      </w:tr>
      <w:tr w:rsidR="00447BE3" w:rsidRPr="00447BE3" w14:paraId="7BD3D5FB" w14:textId="77777777" w:rsidTr="00C6557C">
        <w:trPr>
          <w:trHeight w:val="300"/>
        </w:trPr>
        <w:tc>
          <w:tcPr>
            <w:tcW w:w="4700" w:type="dxa"/>
            <w:tcBorders>
              <w:top w:val="nil"/>
              <w:left w:val="nil"/>
              <w:bottom w:val="nil"/>
              <w:right w:val="nil"/>
            </w:tcBorders>
            <w:shd w:val="clear" w:color="auto" w:fill="auto"/>
            <w:noWrap/>
            <w:vAlign w:val="bottom"/>
            <w:hideMark/>
          </w:tcPr>
          <w:p w14:paraId="66AFA82E"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Ridge and Emily Roberts</w:t>
            </w:r>
          </w:p>
        </w:tc>
      </w:tr>
      <w:tr w:rsidR="00447BE3" w:rsidRPr="00447BE3" w14:paraId="098DC010" w14:textId="77777777" w:rsidTr="00C6557C">
        <w:trPr>
          <w:trHeight w:val="300"/>
        </w:trPr>
        <w:tc>
          <w:tcPr>
            <w:tcW w:w="4700" w:type="dxa"/>
            <w:tcBorders>
              <w:top w:val="nil"/>
              <w:left w:val="nil"/>
              <w:bottom w:val="nil"/>
              <w:right w:val="nil"/>
            </w:tcBorders>
            <w:shd w:val="clear" w:color="auto" w:fill="auto"/>
            <w:noWrap/>
            <w:vAlign w:val="bottom"/>
            <w:hideMark/>
          </w:tcPr>
          <w:p w14:paraId="08C5064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Hannah Robison</w:t>
            </w:r>
          </w:p>
        </w:tc>
      </w:tr>
      <w:tr w:rsidR="00447BE3" w:rsidRPr="00447BE3" w14:paraId="12A970D4" w14:textId="77777777" w:rsidTr="00C6557C">
        <w:trPr>
          <w:trHeight w:val="300"/>
        </w:trPr>
        <w:tc>
          <w:tcPr>
            <w:tcW w:w="4700" w:type="dxa"/>
            <w:tcBorders>
              <w:top w:val="nil"/>
              <w:left w:val="nil"/>
              <w:bottom w:val="nil"/>
              <w:right w:val="nil"/>
            </w:tcBorders>
            <w:shd w:val="clear" w:color="auto" w:fill="auto"/>
            <w:noWrap/>
            <w:vAlign w:val="bottom"/>
            <w:hideMark/>
          </w:tcPr>
          <w:p w14:paraId="1E0DCE2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Neal Rolett</w:t>
            </w:r>
          </w:p>
        </w:tc>
      </w:tr>
      <w:tr w:rsidR="00447BE3" w:rsidRPr="00447BE3" w14:paraId="62C79BD5" w14:textId="77777777" w:rsidTr="00C6557C">
        <w:trPr>
          <w:trHeight w:val="300"/>
        </w:trPr>
        <w:tc>
          <w:tcPr>
            <w:tcW w:w="4700" w:type="dxa"/>
            <w:tcBorders>
              <w:top w:val="nil"/>
              <w:left w:val="nil"/>
              <w:bottom w:val="nil"/>
              <w:right w:val="nil"/>
            </w:tcBorders>
            <w:shd w:val="clear" w:color="auto" w:fill="auto"/>
            <w:noWrap/>
            <w:vAlign w:val="bottom"/>
            <w:hideMark/>
          </w:tcPr>
          <w:p w14:paraId="095A284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James and Margie Saul</w:t>
            </w:r>
          </w:p>
        </w:tc>
      </w:tr>
      <w:tr w:rsidR="00447BE3" w:rsidRPr="00447BE3" w14:paraId="32878574" w14:textId="77777777" w:rsidTr="00C6557C">
        <w:trPr>
          <w:trHeight w:val="300"/>
        </w:trPr>
        <w:tc>
          <w:tcPr>
            <w:tcW w:w="4700" w:type="dxa"/>
            <w:tcBorders>
              <w:top w:val="nil"/>
              <w:left w:val="nil"/>
              <w:bottom w:val="nil"/>
              <w:right w:val="nil"/>
            </w:tcBorders>
            <w:shd w:val="clear" w:color="auto" w:fill="auto"/>
            <w:noWrap/>
            <w:vAlign w:val="bottom"/>
            <w:hideMark/>
          </w:tcPr>
          <w:p w14:paraId="1EB2202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Searcy Farmer's Association</w:t>
            </w:r>
          </w:p>
        </w:tc>
      </w:tr>
      <w:tr w:rsidR="00447BE3" w:rsidRPr="00447BE3" w14:paraId="660130EF" w14:textId="77777777" w:rsidTr="00C6557C">
        <w:trPr>
          <w:trHeight w:val="300"/>
        </w:trPr>
        <w:tc>
          <w:tcPr>
            <w:tcW w:w="4700" w:type="dxa"/>
            <w:tcBorders>
              <w:top w:val="nil"/>
              <w:left w:val="nil"/>
              <w:bottom w:val="nil"/>
              <w:right w:val="nil"/>
            </w:tcBorders>
            <w:shd w:val="clear" w:color="auto" w:fill="auto"/>
            <w:noWrap/>
            <w:vAlign w:val="bottom"/>
            <w:hideMark/>
          </w:tcPr>
          <w:p w14:paraId="1417897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Searcy Heat &amp; Air</w:t>
            </w:r>
          </w:p>
        </w:tc>
      </w:tr>
      <w:tr w:rsidR="00447BE3" w:rsidRPr="00447BE3" w14:paraId="7CA55AF8" w14:textId="77777777" w:rsidTr="00C6557C">
        <w:trPr>
          <w:trHeight w:val="300"/>
        </w:trPr>
        <w:tc>
          <w:tcPr>
            <w:tcW w:w="4700" w:type="dxa"/>
            <w:tcBorders>
              <w:top w:val="nil"/>
              <w:left w:val="nil"/>
              <w:bottom w:val="nil"/>
              <w:right w:val="nil"/>
            </w:tcBorders>
            <w:shd w:val="clear" w:color="auto" w:fill="auto"/>
            <w:noWrap/>
            <w:vAlign w:val="bottom"/>
            <w:hideMark/>
          </w:tcPr>
          <w:p w14:paraId="56BF1C1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Searcy Industrial Products</w:t>
            </w:r>
          </w:p>
        </w:tc>
      </w:tr>
      <w:tr w:rsidR="00447BE3" w:rsidRPr="00447BE3" w14:paraId="058584C7" w14:textId="77777777" w:rsidTr="00C6557C">
        <w:trPr>
          <w:trHeight w:val="300"/>
        </w:trPr>
        <w:tc>
          <w:tcPr>
            <w:tcW w:w="4700" w:type="dxa"/>
            <w:tcBorders>
              <w:top w:val="nil"/>
              <w:left w:val="nil"/>
              <w:bottom w:val="nil"/>
              <w:right w:val="nil"/>
            </w:tcBorders>
            <w:shd w:val="clear" w:color="auto" w:fill="auto"/>
            <w:noWrap/>
            <w:vAlign w:val="bottom"/>
            <w:hideMark/>
          </w:tcPr>
          <w:p w14:paraId="6E9FDA4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 xml:space="preserve">Searcy Winnelson Company </w:t>
            </w:r>
          </w:p>
        </w:tc>
      </w:tr>
      <w:tr w:rsidR="00447BE3" w:rsidRPr="00447BE3" w14:paraId="2D02537B" w14:textId="77777777" w:rsidTr="00C6557C">
        <w:trPr>
          <w:trHeight w:val="300"/>
        </w:trPr>
        <w:tc>
          <w:tcPr>
            <w:tcW w:w="4700" w:type="dxa"/>
            <w:tcBorders>
              <w:top w:val="nil"/>
              <w:left w:val="nil"/>
              <w:bottom w:val="nil"/>
              <w:right w:val="nil"/>
            </w:tcBorders>
            <w:shd w:val="clear" w:color="auto" w:fill="auto"/>
            <w:noWrap/>
            <w:vAlign w:val="bottom"/>
            <w:hideMark/>
          </w:tcPr>
          <w:p w14:paraId="6E43759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Frank and Eddie Shepherd</w:t>
            </w:r>
          </w:p>
        </w:tc>
      </w:tr>
      <w:tr w:rsidR="00447BE3" w:rsidRPr="00447BE3" w14:paraId="1553B8D6" w14:textId="77777777" w:rsidTr="00C6557C">
        <w:trPr>
          <w:trHeight w:val="300"/>
        </w:trPr>
        <w:tc>
          <w:tcPr>
            <w:tcW w:w="4700" w:type="dxa"/>
            <w:tcBorders>
              <w:top w:val="nil"/>
              <w:left w:val="nil"/>
              <w:bottom w:val="nil"/>
              <w:right w:val="nil"/>
            </w:tcBorders>
            <w:shd w:val="clear" w:color="auto" w:fill="auto"/>
            <w:noWrap/>
            <w:vAlign w:val="bottom"/>
            <w:hideMark/>
          </w:tcPr>
          <w:p w14:paraId="4D496FD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Sherwin Williams-</w:t>
            </w:r>
          </w:p>
        </w:tc>
      </w:tr>
      <w:tr w:rsidR="00447BE3" w:rsidRPr="00447BE3" w14:paraId="78605A06" w14:textId="77777777" w:rsidTr="00C6557C">
        <w:trPr>
          <w:trHeight w:val="300"/>
        </w:trPr>
        <w:tc>
          <w:tcPr>
            <w:tcW w:w="4700" w:type="dxa"/>
            <w:tcBorders>
              <w:top w:val="nil"/>
              <w:left w:val="nil"/>
              <w:bottom w:val="nil"/>
              <w:right w:val="nil"/>
            </w:tcBorders>
            <w:shd w:val="clear" w:color="auto" w:fill="auto"/>
            <w:noWrap/>
            <w:vAlign w:val="bottom"/>
            <w:hideMark/>
          </w:tcPr>
          <w:p w14:paraId="47E6B2A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Jay and Myra Shock</w:t>
            </w:r>
          </w:p>
        </w:tc>
      </w:tr>
      <w:tr w:rsidR="00447BE3" w:rsidRPr="00447BE3" w14:paraId="4CEBA7C2" w14:textId="77777777" w:rsidTr="00C6557C">
        <w:trPr>
          <w:trHeight w:val="300"/>
        </w:trPr>
        <w:tc>
          <w:tcPr>
            <w:tcW w:w="4700" w:type="dxa"/>
            <w:tcBorders>
              <w:top w:val="nil"/>
              <w:left w:val="nil"/>
              <w:bottom w:val="nil"/>
              <w:right w:val="nil"/>
            </w:tcBorders>
            <w:shd w:val="clear" w:color="auto" w:fill="auto"/>
            <w:noWrap/>
            <w:vAlign w:val="bottom"/>
            <w:hideMark/>
          </w:tcPr>
          <w:p w14:paraId="236AA29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Sara Shock</w:t>
            </w:r>
          </w:p>
        </w:tc>
      </w:tr>
      <w:tr w:rsidR="00447BE3" w:rsidRPr="00447BE3" w14:paraId="2DE5CAFC" w14:textId="77777777" w:rsidTr="00C6557C">
        <w:trPr>
          <w:trHeight w:val="300"/>
        </w:trPr>
        <w:tc>
          <w:tcPr>
            <w:tcW w:w="4700" w:type="dxa"/>
            <w:tcBorders>
              <w:top w:val="nil"/>
              <w:left w:val="nil"/>
              <w:bottom w:val="nil"/>
              <w:right w:val="nil"/>
            </w:tcBorders>
            <w:shd w:val="clear" w:color="auto" w:fill="auto"/>
            <w:noWrap/>
            <w:vAlign w:val="bottom"/>
            <w:hideMark/>
          </w:tcPr>
          <w:p w14:paraId="078FACD3"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Brian Short</w:t>
            </w:r>
          </w:p>
        </w:tc>
      </w:tr>
      <w:tr w:rsidR="00447BE3" w:rsidRPr="00447BE3" w14:paraId="60836260" w14:textId="77777777" w:rsidTr="00C6557C">
        <w:trPr>
          <w:trHeight w:val="300"/>
        </w:trPr>
        <w:tc>
          <w:tcPr>
            <w:tcW w:w="4700" w:type="dxa"/>
            <w:tcBorders>
              <w:top w:val="nil"/>
              <w:left w:val="nil"/>
              <w:bottom w:val="nil"/>
              <w:right w:val="nil"/>
            </w:tcBorders>
            <w:shd w:val="clear" w:color="auto" w:fill="auto"/>
            <w:noWrap/>
            <w:vAlign w:val="bottom"/>
            <w:hideMark/>
          </w:tcPr>
          <w:p w14:paraId="63A8DF17"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Simmons &amp; Associates</w:t>
            </w:r>
          </w:p>
        </w:tc>
      </w:tr>
      <w:tr w:rsidR="00447BE3" w:rsidRPr="00447BE3" w14:paraId="651D8924" w14:textId="77777777" w:rsidTr="00C6557C">
        <w:trPr>
          <w:trHeight w:val="300"/>
        </w:trPr>
        <w:tc>
          <w:tcPr>
            <w:tcW w:w="4700" w:type="dxa"/>
            <w:tcBorders>
              <w:top w:val="nil"/>
              <w:left w:val="nil"/>
              <w:bottom w:val="nil"/>
              <w:right w:val="nil"/>
            </w:tcBorders>
            <w:shd w:val="clear" w:color="auto" w:fill="auto"/>
            <w:noWrap/>
            <w:vAlign w:val="bottom"/>
            <w:hideMark/>
          </w:tcPr>
          <w:p w14:paraId="2B61E1BB"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Simmons First Bank</w:t>
            </w:r>
          </w:p>
        </w:tc>
      </w:tr>
      <w:tr w:rsidR="00447BE3" w:rsidRPr="00447BE3" w14:paraId="107C72FC" w14:textId="77777777" w:rsidTr="00C6557C">
        <w:trPr>
          <w:trHeight w:val="300"/>
        </w:trPr>
        <w:tc>
          <w:tcPr>
            <w:tcW w:w="4700" w:type="dxa"/>
            <w:tcBorders>
              <w:top w:val="nil"/>
              <w:left w:val="nil"/>
              <w:bottom w:val="nil"/>
              <w:right w:val="nil"/>
            </w:tcBorders>
            <w:shd w:val="clear" w:color="auto" w:fill="auto"/>
            <w:noWrap/>
            <w:vAlign w:val="bottom"/>
            <w:hideMark/>
          </w:tcPr>
          <w:p w14:paraId="39230B7C"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Brent and Kaitlyn Simmons</w:t>
            </w:r>
          </w:p>
        </w:tc>
      </w:tr>
      <w:tr w:rsidR="00447BE3" w:rsidRPr="00447BE3" w14:paraId="5AB88BAB" w14:textId="77777777" w:rsidTr="00C6557C">
        <w:trPr>
          <w:trHeight w:val="300"/>
        </w:trPr>
        <w:tc>
          <w:tcPr>
            <w:tcW w:w="4700" w:type="dxa"/>
            <w:tcBorders>
              <w:top w:val="nil"/>
              <w:left w:val="nil"/>
              <w:bottom w:val="nil"/>
              <w:right w:val="nil"/>
            </w:tcBorders>
            <w:shd w:val="clear" w:color="auto" w:fill="auto"/>
            <w:noWrap/>
            <w:vAlign w:val="bottom"/>
            <w:hideMark/>
          </w:tcPr>
          <w:p w14:paraId="1153E658"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Jon Simmons</w:t>
            </w:r>
          </w:p>
        </w:tc>
      </w:tr>
      <w:tr w:rsidR="00447BE3" w:rsidRPr="00447BE3" w14:paraId="5EB98F1D" w14:textId="77777777" w:rsidTr="00C6557C">
        <w:trPr>
          <w:trHeight w:val="300"/>
        </w:trPr>
        <w:tc>
          <w:tcPr>
            <w:tcW w:w="4700" w:type="dxa"/>
            <w:tcBorders>
              <w:top w:val="nil"/>
              <w:left w:val="nil"/>
              <w:bottom w:val="nil"/>
              <w:right w:val="nil"/>
            </w:tcBorders>
            <w:shd w:val="clear" w:color="auto" w:fill="auto"/>
            <w:noWrap/>
            <w:vAlign w:val="bottom"/>
            <w:hideMark/>
          </w:tcPr>
          <w:p w14:paraId="74D306D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Jeremy and Angela Sivia</w:t>
            </w:r>
          </w:p>
        </w:tc>
      </w:tr>
      <w:tr w:rsidR="00447BE3" w:rsidRPr="00447BE3" w14:paraId="0DB71DCA" w14:textId="77777777" w:rsidTr="00C6557C">
        <w:trPr>
          <w:trHeight w:val="300"/>
        </w:trPr>
        <w:tc>
          <w:tcPr>
            <w:tcW w:w="4700" w:type="dxa"/>
            <w:tcBorders>
              <w:top w:val="nil"/>
              <w:left w:val="nil"/>
              <w:bottom w:val="nil"/>
              <w:right w:val="nil"/>
            </w:tcBorders>
            <w:shd w:val="clear" w:color="auto" w:fill="auto"/>
            <w:noWrap/>
            <w:vAlign w:val="bottom"/>
            <w:hideMark/>
          </w:tcPr>
          <w:p w14:paraId="0FB429E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Ryan &amp; Mendy Smith</w:t>
            </w:r>
          </w:p>
        </w:tc>
      </w:tr>
      <w:tr w:rsidR="00447BE3" w:rsidRPr="00447BE3" w14:paraId="75E7C2A3" w14:textId="77777777" w:rsidTr="00C6557C">
        <w:trPr>
          <w:trHeight w:val="300"/>
        </w:trPr>
        <w:tc>
          <w:tcPr>
            <w:tcW w:w="4700" w:type="dxa"/>
            <w:tcBorders>
              <w:top w:val="nil"/>
              <w:left w:val="nil"/>
              <w:bottom w:val="nil"/>
              <w:right w:val="nil"/>
            </w:tcBorders>
            <w:shd w:val="clear" w:color="auto" w:fill="auto"/>
            <w:noWrap/>
            <w:vAlign w:val="bottom"/>
            <w:hideMark/>
          </w:tcPr>
          <w:p w14:paraId="44FE96B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John and Karen Snyder</w:t>
            </w:r>
          </w:p>
        </w:tc>
      </w:tr>
      <w:tr w:rsidR="00447BE3" w:rsidRPr="00447BE3" w14:paraId="71CCBD57" w14:textId="77777777" w:rsidTr="00C6557C">
        <w:trPr>
          <w:trHeight w:val="300"/>
        </w:trPr>
        <w:tc>
          <w:tcPr>
            <w:tcW w:w="4700" w:type="dxa"/>
            <w:tcBorders>
              <w:top w:val="nil"/>
              <w:left w:val="nil"/>
              <w:bottom w:val="nil"/>
              <w:right w:val="nil"/>
            </w:tcBorders>
            <w:shd w:val="clear" w:color="auto" w:fill="auto"/>
            <w:noWrap/>
            <w:vAlign w:val="bottom"/>
            <w:hideMark/>
          </w:tcPr>
          <w:p w14:paraId="5722EC36"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Southern Tire Mart</w:t>
            </w:r>
          </w:p>
        </w:tc>
      </w:tr>
      <w:tr w:rsidR="00447BE3" w:rsidRPr="00447BE3" w14:paraId="5132CFB5" w14:textId="77777777" w:rsidTr="00C6557C">
        <w:trPr>
          <w:trHeight w:val="300"/>
        </w:trPr>
        <w:tc>
          <w:tcPr>
            <w:tcW w:w="4700" w:type="dxa"/>
            <w:tcBorders>
              <w:top w:val="nil"/>
              <w:left w:val="nil"/>
              <w:bottom w:val="nil"/>
              <w:right w:val="nil"/>
            </w:tcBorders>
            <w:shd w:val="clear" w:color="auto" w:fill="auto"/>
            <w:noWrap/>
            <w:vAlign w:val="bottom"/>
            <w:hideMark/>
          </w:tcPr>
          <w:p w14:paraId="568897C2"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State Farm</w:t>
            </w:r>
          </w:p>
        </w:tc>
      </w:tr>
      <w:tr w:rsidR="00447BE3" w:rsidRPr="00447BE3" w14:paraId="1D172C3A" w14:textId="77777777" w:rsidTr="00C6557C">
        <w:trPr>
          <w:trHeight w:val="300"/>
        </w:trPr>
        <w:tc>
          <w:tcPr>
            <w:tcW w:w="4700" w:type="dxa"/>
            <w:tcBorders>
              <w:top w:val="nil"/>
              <w:left w:val="nil"/>
              <w:bottom w:val="nil"/>
              <w:right w:val="nil"/>
            </w:tcBorders>
            <w:shd w:val="clear" w:color="auto" w:fill="auto"/>
            <w:noWrap/>
            <w:vAlign w:val="bottom"/>
            <w:hideMark/>
          </w:tcPr>
          <w:p w14:paraId="2557319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State Farm- Blake Hendrix</w:t>
            </w:r>
          </w:p>
        </w:tc>
      </w:tr>
      <w:tr w:rsidR="00447BE3" w:rsidRPr="00447BE3" w14:paraId="69F8D827" w14:textId="77777777" w:rsidTr="00C6557C">
        <w:trPr>
          <w:trHeight w:val="300"/>
        </w:trPr>
        <w:tc>
          <w:tcPr>
            <w:tcW w:w="4700" w:type="dxa"/>
            <w:tcBorders>
              <w:top w:val="nil"/>
              <w:left w:val="nil"/>
              <w:bottom w:val="nil"/>
              <w:right w:val="nil"/>
            </w:tcBorders>
            <w:shd w:val="clear" w:color="auto" w:fill="auto"/>
            <w:noWrap/>
            <w:vAlign w:val="bottom"/>
            <w:hideMark/>
          </w:tcPr>
          <w:p w14:paraId="1D087EE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State Farm- Brian Maddox</w:t>
            </w:r>
          </w:p>
        </w:tc>
      </w:tr>
      <w:tr w:rsidR="00447BE3" w:rsidRPr="00447BE3" w14:paraId="4DE36074" w14:textId="77777777" w:rsidTr="00C6557C">
        <w:trPr>
          <w:trHeight w:val="300"/>
        </w:trPr>
        <w:tc>
          <w:tcPr>
            <w:tcW w:w="4700" w:type="dxa"/>
            <w:tcBorders>
              <w:top w:val="nil"/>
              <w:left w:val="nil"/>
              <w:bottom w:val="nil"/>
              <w:right w:val="nil"/>
            </w:tcBorders>
            <w:shd w:val="clear" w:color="auto" w:fill="auto"/>
            <w:noWrap/>
            <w:vAlign w:val="bottom"/>
            <w:hideMark/>
          </w:tcPr>
          <w:p w14:paraId="0A893C8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Stephen-Dell Insurance</w:t>
            </w:r>
          </w:p>
        </w:tc>
      </w:tr>
      <w:tr w:rsidR="00447BE3" w:rsidRPr="00447BE3" w14:paraId="19F3FFBA" w14:textId="77777777" w:rsidTr="00C6557C">
        <w:trPr>
          <w:trHeight w:val="300"/>
        </w:trPr>
        <w:tc>
          <w:tcPr>
            <w:tcW w:w="4700" w:type="dxa"/>
            <w:tcBorders>
              <w:top w:val="nil"/>
              <w:left w:val="nil"/>
              <w:bottom w:val="nil"/>
              <w:right w:val="nil"/>
            </w:tcBorders>
            <w:shd w:val="clear" w:color="auto" w:fill="auto"/>
            <w:noWrap/>
            <w:vAlign w:val="bottom"/>
            <w:hideMark/>
          </w:tcPr>
          <w:p w14:paraId="26F82D71"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Stephenson, Gary &amp; Pam</w:t>
            </w:r>
          </w:p>
        </w:tc>
      </w:tr>
      <w:tr w:rsidR="00447BE3" w:rsidRPr="00447BE3" w14:paraId="4337DEBF" w14:textId="77777777" w:rsidTr="00C6557C">
        <w:trPr>
          <w:trHeight w:val="300"/>
        </w:trPr>
        <w:tc>
          <w:tcPr>
            <w:tcW w:w="4700" w:type="dxa"/>
            <w:tcBorders>
              <w:top w:val="nil"/>
              <w:left w:val="nil"/>
              <w:bottom w:val="nil"/>
              <w:right w:val="nil"/>
            </w:tcBorders>
            <w:shd w:val="clear" w:color="auto" w:fill="auto"/>
            <w:noWrap/>
            <w:vAlign w:val="bottom"/>
            <w:hideMark/>
          </w:tcPr>
          <w:p w14:paraId="40A6347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lastRenderedPageBreak/>
              <w:t>Steve England Truck Sales</w:t>
            </w:r>
          </w:p>
        </w:tc>
      </w:tr>
      <w:tr w:rsidR="00447BE3" w:rsidRPr="00447BE3" w14:paraId="4A471593" w14:textId="77777777" w:rsidTr="00C6557C">
        <w:trPr>
          <w:trHeight w:val="300"/>
        </w:trPr>
        <w:tc>
          <w:tcPr>
            <w:tcW w:w="4700" w:type="dxa"/>
            <w:tcBorders>
              <w:top w:val="nil"/>
              <w:left w:val="nil"/>
              <w:bottom w:val="nil"/>
              <w:right w:val="nil"/>
            </w:tcBorders>
            <w:shd w:val="clear" w:color="auto" w:fill="auto"/>
            <w:noWrap/>
            <w:vAlign w:val="bottom"/>
            <w:hideMark/>
          </w:tcPr>
          <w:p w14:paraId="51692897"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Stokes Electric</w:t>
            </w:r>
          </w:p>
        </w:tc>
      </w:tr>
      <w:tr w:rsidR="00447BE3" w:rsidRPr="00447BE3" w14:paraId="1EB15115" w14:textId="77777777" w:rsidTr="00C6557C">
        <w:trPr>
          <w:trHeight w:val="300"/>
        </w:trPr>
        <w:tc>
          <w:tcPr>
            <w:tcW w:w="4700" w:type="dxa"/>
            <w:tcBorders>
              <w:top w:val="nil"/>
              <w:left w:val="nil"/>
              <w:bottom w:val="nil"/>
              <w:right w:val="nil"/>
            </w:tcBorders>
            <w:shd w:val="clear" w:color="auto" w:fill="auto"/>
            <w:noWrap/>
            <w:vAlign w:val="bottom"/>
            <w:hideMark/>
          </w:tcPr>
          <w:p w14:paraId="241397B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Stone Tire Company</w:t>
            </w:r>
          </w:p>
        </w:tc>
      </w:tr>
      <w:tr w:rsidR="00447BE3" w:rsidRPr="00447BE3" w14:paraId="3BF72101" w14:textId="77777777" w:rsidTr="00C6557C">
        <w:trPr>
          <w:trHeight w:val="300"/>
        </w:trPr>
        <w:tc>
          <w:tcPr>
            <w:tcW w:w="4700" w:type="dxa"/>
            <w:tcBorders>
              <w:top w:val="nil"/>
              <w:left w:val="nil"/>
              <w:bottom w:val="nil"/>
              <w:right w:val="nil"/>
            </w:tcBorders>
            <w:shd w:val="clear" w:color="auto" w:fill="auto"/>
            <w:noWrap/>
            <w:vAlign w:val="bottom"/>
            <w:hideMark/>
          </w:tcPr>
          <w:p w14:paraId="13804C2D"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Michael and Abbie Stone</w:t>
            </w:r>
          </w:p>
        </w:tc>
      </w:tr>
      <w:tr w:rsidR="00447BE3" w:rsidRPr="00447BE3" w14:paraId="05DA128E" w14:textId="77777777" w:rsidTr="00C6557C">
        <w:trPr>
          <w:trHeight w:val="300"/>
        </w:trPr>
        <w:tc>
          <w:tcPr>
            <w:tcW w:w="4700" w:type="dxa"/>
            <w:tcBorders>
              <w:top w:val="nil"/>
              <w:left w:val="nil"/>
              <w:bottom w:val="nil"/>
              <w:right w:val="nil"/>
            </w:tcBorders>
            <w:shd w:val="clear" w:color="auto" w:fill="auto"/>
            <w:noWrap/>
            <w:vAlign w:val="bottom"/>
            <w:hideMark/>
          </w:tcPr>
          <w:p w14:paraId="12BA0838"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Trevor Sudbury</w:t>
            </w:r>
          </w:p>
        </w:tc>
      </w:tr>
      <w:tr w:rsidR="00447BE3" w:rsidRPr="00447BE3" w14:paraId="084DDB6D" w14:textId="77777777" w:rsidTr="00C6557C">
        <w:trPr>
          <w:trHeight w:val="300"/>
        </w:trPr>
        <w:tc>
          <w:tcPr>
            <w:tcW w:w="4700" w:type="dxa"/>
            <w:tcBorders>
              <w:top w:val="nil"/>
              <w:left w:val="nil"/>
              <w:bottom w:val="nil"/>
              <w:right w:val="nil"/>
            </w:tcBorders>
            <w:shd w:val="clear" w:color="auto" w:fill="auto"/>
            <w:noWrap/>
            <w:vAlign w:val="bottom"/>
            <w:hideMark/>
          </w:tcPr>
          <w:p w14:paraId="1A068CA2" w14:textId="78A41765" w:rsidR="00447BE3" w:rsidRPr="00447BE3" w:rsidRDefault="00447BE3" w:rsidP="00447BE3">
            <w:pPr>
              <w:rPr>
                <w:rFonts w:eastAsia="Times New Roman" w:cstheme="minorHAnsi"/>
                <w:color w:val="000000"/>
              </w:rPr>
            </w:pPr>
            <w:r w:rsidRPr="00447BE3">
              <w:rPr>
                <w:rFonts w:eastAsia="Times New Roman" w:cstheme="minorHAnsi"/>
                <w:color w:val="000000"/>
              </w:rPr>
              <w:t xml:space="preserve">Sysco </w:t>
            </w:r>
            <w:del w:id="10" w:author="USER" w:date="2018-11-09T03:15:00Z">
              <w:r w:rsidRPr="00447BE3">
                <w:rPr>
                  <w:rFonts w:eastAsia="Times New Roman" w:cstheme="minorHAnsi"/>
                  <w:color w:val="000000"/>
                </w:rPr>
                <w:delText>Arkanasas</w:delText>
              </w:r>
            </w:del>
            <w:ins w:id="11" w:author="USER" w:date="2018-11-09T03:15:00Z">
              <w:r w:rsidRPr="00DC1DA8">
                <w:rPr>
                  <w:rFonts w:eastAsia="Times New Roman" w:cstheme="minorHAnsi"/>
                  <w:noProof/>
                  <w:color w:val="000000"/>
                </w:rPr>
                <w:t>Arkansas</w:t>
              </w:r>
            </w:ins>
          </w:p>
        </w:tc>
      </w:tr>
      <w:tr w:rsidR="00447BE3" w:rsidRPr="00447BE3" w14:paraId="298DF965" w14:textId="77777777" w:rsidTr="00C6557C">
        <w:trPr>
          <w:trHeight w:val="300"/>
        </w:trPr>
        <w:tc>
          <w:tcPr>
            <w:tcW w:w="4700" w:type="dxa"/>
            <w:tcBorders>
              <w:top w:val="nil"/>
              <w:left w:val="nil"/>
              <w:bottom w:val="nil"/>
              <w:right w:val="nil"/>
            </w:tcBorders>
            <w:shd w:val="clear" w:color="auto" w:fill="auto"/>
            <w:noWrap/>
            <w:vAlign w:val="bottom"/>
            <w:hideMark/>
          </w:tcPr>
          <w:p w14:paraId="2DE79D6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Terry Kernodle Insurance</w:t>
            </w:r>
          </w:p>
        </w:tc>
      </w:tr>
      <w:tr w:rsidR="00447BE3" w:rsidRPr="00447BE3" w14:paraId="50554A5E" w14:textId="77777777" w:rsidTr="00C6557C">
        <w:trPr>
          <w:trHeight w:val="300"/>
        </w:trPr>
        <w:tc>
          <w:tcPr>
            <w:tcW w:w="4700" w:type="dxa"/>
            <w:tcBorders>
              <w:top w:val="nil"/>
              <w:left w:val="nil"/>
              <w:bottom w:val="nil"/>
              <w:right w:val="nil"/>
            </w:tcBorders>
            <w:shd w:val="clear" w:color="auto" w:fill="auto"/>
            <w:noWrap/>
            <w:vAlign w:val="bottom"/>
            <w:hideMark/>
          </w:tcPr>
          <w:p w14:paraId="46A55907"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The Course at River Oaks</w:t>
            </w:r>
          </w:p>
        </w:tc>
      </w:tr>
      <w:tr w:rsidR="00447BE3" w:rsidRPr="00447BE3" w14:paraId="34B840F4" w14:textId="77777777" w:rsidTr="00C6557C">
        <w:trPr>
          <w:trHeight w:val="300"/>
        </w:trPr>
        <w:tc>
          <w:tcPr>
            <w:tcW w:w="4700" w:type="dxa"/>
            <w:tcBorders>
              <w:top w:val="nil"/>
              <w:left w:val="nil"/>
              <w:bottom w:val="nil"/>
              <w:right w:val="nil"/>
            </w:tcBorders>
            <w:shd w:val="clear" w:color="auto" w:fill="auto"/>
            <w:noWrap/>
            <w:vAlign w:val="bottom"/>
            <w:hideMark/>
          </w:tcPr>
          <w:p w14:paraId="7312D668"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Charlton &amp; Savanna Thiede</w:t>
            </w:r>
          </w:p>
        </w:tc>
      </w:tr>
      <w:tr w:rsidR="00447BE3" w:rsidRPr="00447BE3" w14:paraId="7BB9595F" w14:textId="77777777" w:rsidTr="00C6557C">
        <w:trPr>
          <w:trHeight w:val="300"/>
        </w:trPr>
        <w:tc>
          <w:tcPr>
            <w:tcW w:w="4700" w:type="dxa"/>
            <w:tcBorders>
              <w:top w:val="nil"/>
              <w:left w:val="nil"/>
              <w:bottom w:val="nil"/>
              <w:right w:val="nil"/>
            </w:tcBorders>
            <w:shd w:val="clear" w:color="auto" w:fill="auto"/>
            <w:noWrap/>
            <w:vAlign w:val="bottom"/>
            <w:hideMark/>
          </w:tcPr>
          <w:p w14:paraId="1BA09D2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Steve &amp; Ann Thiede</w:t>
            </w:r>
          </w:p>
        </w:tc>
      </w:tr>
      <w:tr w:rsidR="00447BE3" w:rsidRPr="00447BE3" w14:paraId="61D1E3FC" w14:textId="77777777" w:rsidTr="00C6557C">
        <w:trPr>
          <w:trHeight w:val="300"/>
        </w:trPr>
        <w:tc>
          <w:tcPr>
            <w:tcW w:w="4700" w:type="dxa"/>
            <w:tcBorders>
              <w:top w:val="nil"/>
              <w:left w:val="nil"/>
              <w:bottom w:val="nil"/>
              <w:right w:val="nil"/>
            </w:tcBorders>
            <w:shd w:val="clear" w:color="auto" w:fill="auto"/>
            <w:noWrap/>
            <w:vAlign w:val="bottom"/>
            <w:hideMark/>
          </w:tcPr>
          <w:p w14:paraId="10A695EA"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Alex and Melanie Tilley</w:t>
            </w:r>
          </w:p>
        </w:tc>
      </w:tr>
      <w:tr w:rsidR="00447BE3" w:rsidRPr="00447BE3" w14:paraId="2012016C" w14:textId="77777777" w:rsidTr="00C6557C">
        <w:trPr>
          <w:trHeight w:val="300"/>
        </w:trPr>
        <w:tc>
          <w:tcPr>
            <w:tcW w:w="4700" w:type="dxa"/>
            <w:tcBorders>
              <w:top w:val="nil"/>
              <w:left w:val="nil"/>
              <w:bottom w:val="nil"/>
              <w:right w:val="nil"/>
            </w:tcBorders>
            <w:shd w:val="clear" w:color="auto" w:fill="auto"/>
            <w:noWrap/>
            <w:vAlign w:val="bottom"/>
            <w:hideMark/>
          </w:tcPr>
          <w:p w14:paraId="4C241A4E"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Kendyl Tinsley</w:t>
            </w:r>
          </w:p>
        </w:tc>
      </w:tr>
      <w:tr w:rsidR="00447BE3" w:rsidRPr="00447BE3" w14:paraId="78F4B98D" w14:textId="77777777" w:rsidTr="00C6557C">
        <w:trPr>
          <w:trHeight w:val="300"/>
        </w:trPr>
        <w:tc>
          <w:tcPr>
            <w:tcW w:w="4700" w:type="dxa"/>
            <w:tcBorders>
              <w:top w:val="nil"/>
              <w:left w:val="nil"/>
              <w:bottom w:val="nil"/>
              <w:right w:val="nil"/>
            </w:tcBorders>
            <w:shd w:val="clear" w:color="auto" w:fill="auto"/>
            <w:noWrap/>
            <w:vAlign w:val="bottom"/>
            <w:hideMark/>
          </w:tcPr>
          <w:p w14:paraId="6DCD52F7"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Tri W Logging</w:t>
            </w:r>
          </w:p>
        </w:tc>
      </w:tr>
      <w:tr w:rsidR="00447BE3" w:rsidRPr="00447BE3" w14:paraId="2F970E36" w14:textId="77777777" w:rsidTr="00C6557C">
        <w:trPr>
          <w:trHeight w:val="300"/>
        </w:trPr>
        <w:tc>
          <w:tcPr>
            <w:tcW w:w="4700" w:type="dxa"/>
            <w:tcBorders>
              <w:top w:val="nil"/>
              <w:left w:val="nil"/>
              <w:bottom w:val="nil"/>
              <w:right w:val="nil"/>
            </w:tcBorders>
            <w:shd w:val="clear" w:color="auto" w:fill="auto"/>
            <w:noWrap/>
            <w:vAlign w:val="bottom"/>
            <w:hideMark/>
          </w:tcPr>
          <w:p w14:paraId="5F7F3EBF"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Aaron Utley</w:t>
            </w:r>
          </w:p>
        </w:tc>
      </w:tr>
      <w:tr w:rsidR="00447BE3" w:rsidRPr="00447BE3" w14:paraId="63197D8B" w14:textId="77777777" w:rsidTr="00C6557C">
        <w:trPr>
          <w:trHeight w:val="300"/>
        </w:trPr>
        <w:tc>
          <w:tcPr>
            <w:tcW w:w="4700" w:type="dxa"/>
            <w:tcBorders>
              <w:top w:val="nil"/>
              <w:left w:val="nil"/>
              <w:bottom w:val="nil"/>
              <w:right w:val="nil"/>
            </w:tcBorders>
            <w:shd w:val="clear" w:color="auto" w:fill="auto"/>
            <w:noWrap/>
            <w:vAlign w:val="bottom"/>
            <w:hideMark/>
          </w:tcPr>
          <w:p w14:paraId="51090BE0" w14:textId="4A227D72" w:rsidR="00447BE3" w:rsidRPr="00447BE3" w:rsidRDefault="00447BE3" w:rsidP="00447BE3">
            <w:pPr>
              <w:rPr>
                <w:rFonts w:eastAsia="Times New Roman" w:cstheme="minorHAnsi"/>
                <w:color w:val="000000"/>
              </w:rPr>
            </w:pPr>
            <w:r w:rsidRPr="00447BE3">
              <w:rPr>
                <w:rFonts w:eastAsia="Times New Roman" w:cstheme="minorHAnsi"/>
                <w:color w:val="000000"/>
              </w:rPr>
              <w:t xml:space="preserve">Zach &amp; Alex </w:t>
            </w:r>
            <w:del w:id="12" w:author="USER" w:date="2018-11-09T03:15:00Z">
              <w:r w:rsidRPr="00447BE3">
                <w:rPr>
                  <w:rFonts w:eastAsia="Times New Roman" w:cstheme="minorHAnsi"/>
                  <w:color w:val="000000"/>
                </w:rPr>
                <w:delText>Fergson</w:delText>
              </w:r>
            </w:del>
            <w:ins w:id="13" w:author="USER" w:date="2018-11-09T03:15:00Z">
              <w:r w:rsidRPr="00DC1DA8">
                <w:rPr>
                  <w:rFonts w:eastAsia="Times New Roman" w:cstheme="minorHAnsi"/>
                  <w:noProof/>
                  <w:color w:val="000000"/>
                </w:rPr>
                <w:t>Ferg</w:t>
              </w:r>
              <w:r w:rsidR="00DC1DA8">
                <w:rPr>
                  <w:rFonts w:eastAsia="Times New Roman" w:cstheme="minorHAnsi"/>
                  <w:noProof/>
                  <w:color w:val="000000"/>
                </w:rPr>
                <w:t>u</w:t>
              </w:r>
              <w:r w:rsidRPr="00DC1DA8">
                <w:rPr>
                  <w:rFonts w:eastAsia="Times New Roman" w:cstheme="minorHAnsi"/>
                  <w:noProof/>
                  <w:color w:val="000000"/>
                </w:rPr>
                <w:t>son</w:t>
              </w:r>
            </w:ins>
            <w:r w:rsidRPr="00447BE3">
              <w:rPr>
                <w:rFonts w:eastAsia="Times New Roman" w:cstheme="minorHAnsi"/>
                <w:color w:val="000000"/>
              </w:rPr>
              <w:t xml:space="preserve"> Venable</w:t>
            </w:r>
          </w:p>
        </w:tc>
      </w:tr>
      <w:tr w:rsidR="00447BE3" w:rsidRPr="00447BE3" w14:paraId="5D3344D9" w14:textId="77777777" w:rsidTr="00C6557C">
        <w:trPr>
          <w:trHeight w:val="300"/>
        </w:trPr>
        <w:tc>
          <w:tcPr>
            <w:tcW w:w="4700" w:type="dxa"/>
            <w:tcBorders>
              <w:top w:val="nil"/>
              <w:left w:val="nil"/>
              <w:bottom w:val="nil"/>
              <w:right w:val="nil"/>
            </w:tcBorders>
            <w:shd w:val="clear" w:color="auto" w:fill="auto"/>
            <w:noWrap/>
            <w:vAlign w:val="bottom"/>
            <w:hideMark/>
          </w:tcPr>
          <w:p w14:paraId="63F23049"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Vulcan Materials Co.</w:t>
            </w:r>
          </w:p>
        </w:tc>
      </w:tr>
      <w:tr w:rsidR="00447BE3" w:rsidRPr="00447BE3" w14:paraId="7A4933CC" w14:textId="77777777" w:rsidTr="00C6557C">
        <w:trPr>
          <w:trHeight w:val="300"/>
        </w:trPr>
        <w:tc>
          <w:tcPr>
            <w:tcW w:w="4700" w:type="dxa"/>
            <w:tcBorders>
              <w:top w:val="nil"/>
              <w:left w:val="nil"/>
              <w:bottom w:val="nil"/>
              <w:right w:val="nil"/>
            </w:tcBorders>
            <w:shd w:val="clear" w:color="auto" w:fill="auto"/>
            <w:noWrap/>
            <w:vAlign w:val="bottom"/>
            <w:hideMark/>
          </w:tcPr>
          <w:p w14:paraId="12E51AFE"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Chad and Amanda Dean Ware</w:t>
            </w:r>
          </w:p>
        </w:tc>
      </w:tr>
      <w:tr w:rsidR="00447BE3" w:rsidRPr="00447BE3" w14:paraId="0D17BF78" w14:textId="77777777" w:rsidTr="00C6557C">
        <w:trPr>
          <w:trHeight w:val="300"/>
        </w:trPr>
        <w:tc>
          <w:tcPr>
            <w:tcW w:w="4700" w:type="dxa"/>
            <w:tcBorders>
              <w:top w:val="nil"/>
              <w:left w:val="nil"/>
              <w:bottom w:val="nil"/>
              <w:right w:val="nil"/>
            </w:tcBorders>
            <w:shd w:val="clear" w:color="auto" w:fill="auto"/>
            <w:noWrap/>
            <w:vAlign w:val="bottom"/>
            <w:hideMark/>
          </w:tcPr>
          <w:p w14:paraId="65551BC8"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White County Federal Credit Union</w:t>
            </w:r>
          </w:p>
        </w:tc>
      </w:tr>
      <w:tr w:rsidR="00447BE3" w:rsidRPr="00447BE3" w14:paraId="566390DA" w14:textId="77777777" w:rsidTr="00C6557C">
        <w:trPr>
          <w:trHeight w:val="300"/>
        </w:trPr>
        <w:tc>
          <w:tcPr>
            <w:tcW w:w="4700" w:type="dxa"/>
            <w:tcBorders>
              <w:top w:val="nil"/>
              <w:left w:val="nil"/>
              <w:bottom w:val="nil"/>
              <w:right w:val="nil"/>
            </w:tcBorders>
            <w:shd w:val="clear" w:color="auto" w:fill="auto"/>
            <w:noWrap/>
            <w:vAlign w:val="bottom"/>
            <w:hideMark/>
          </w:tcPr>
          <w:p w14:paraId="63192314"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White River Flooring</w:t>
            </w:r>
          </w:p>
        </w:tc>
      </w:tr>
      <w:tr w:rsidR="00447BE3" w:rsidRPr="00447BE3" w14:paraId="0549C3FC" w14:textId="77777777" w:rsidTr="00C6557C">
        <w:trPr>
          <w:trHeight w:val="300"/>
        </w:trPr>
        <w:tc>
          <w:tcPr>
            <w:tcW w:w="4700" w:type="dxa"/>
            <w:tcBorders>
              <w:top w:val="nil"/>
              <w:left w:val="nil"/>
              <w:bottom w:val="nil"/>
              <w:right w:val="nil"/>
            </w:tcBorders>
            <w:shd w:val="clear" w:color="auto" w:fill="auto"/>
            <w:noWrap/>
            <w:vAlign w:val="bottom"/>
            <w:hideMark/>
          </w:tcPr>
          <w:p w14:paraId="44B8EC30"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Keith and Babs Whitehead</w:t>
            </w:r>
          </w:p>
        </w:tc>
      </w:tr>
      <w:tr w:rsidR="00447BE3" w:rsidRPr="00447BE3" w14:paraId="11C03B6F" w14:textId="77777777" w:rsidTr="00C6557C">
        <w:trPr>
          <w:trHeight w:val="300"/>
        </w:trPr>
        <w:tc>
          <w:tcPr>
            <w:tcW w:w="4700" w:type="dxa"/>
            <w:tcBorders>
              <w:top w:val="nil"/>
              <w:left w:val="nil"/>
              <w:bottom w:val="nil"/>
              <w:right w:val="nil"/>
            </w:tcBorders>
            <w:shd w:val="clear" w:color="auto" w:fill="auto"/>
            <w:noWrap/>
            <w:vAlign w:val="bottom"/>
            <w:hideMark/>
          </w:tcPr>
          <w:p w14:paraId="79F04627"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Harrell &amp; Holley Wilson</w:t>
            </w:r>
          </w:p>
        </w:tc>
      </w:tr>
      <w:tr w:rsidR="00447BE3" w:rsidRPr="00447BE3" w14:paraId="317B6C4C" w14:textId="77777777" w:rsidTr="00C6557C">
        <w:trPr>
          <w:trHeight w:val="300"/>
        </w:trPr>
        <w:tc>
          <w:tcPr>
            <w:tcW w:w="4700" w:type="dxa"/>
            <w:tcBorders>
              <w:top w:val="nil"/>
              <w:left w:val="nil"/>
              <w:bottom w:val="nil"/>
              <w:right w:val="nil"/>
            </w:tcBorders>
            <w:shd w:val="clear" w:color="auto" w:fill="auto"/>
            <w:noWrap/>
            <w:vAlign w:val="bottom"/>
            <w:hideMark/>
          </w:tcPr>
          <w:p w14:paraId="16B4CF2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Jeremy and Rachel Wilson</w:t>
            </w:r>
          </w:p>
        </w:tc>
      </w:tr>
      <w:tr w:rsidR="00447BE3" w:rsidRPr="00447BE3" w14:paraId="198F7797" w14:textId="77777777" w:rsidTr="00C6557C">
        <w:trPr>
          <w:trHeight w:val="300"/>
        </w:trPr>
        <w:tc>
          <w:tcPr>
            <w:tcW w:w="4700" w:type="dxa"/>
            <w:tcBorders>
              <w:top w:val="nil"/>
              <w:left w:val="nil"/>
              <w:bottom w:val="nil"/>
              <w:right w:val="nil"/>
            </w:tcBorders>
            <w:shd w:val="clear" w:color="auto" w:fill="auto"/>
            <w:noWrap/>
            <w:vAlign w:val="bottom"/>
            <w:hideMark/>
          </w:tcPr>
          <w:p w14:paraId="66F67FBE"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Woodlife</w:t>
            </w:r>
          </w:p>
        </w:tc>
      </w:tr>
      <w:tr w:rsidR="00447BE3" w:rsidRPr="00447BE3" w14:paraId="7AB2C3E0" w14:textId="77777777" w:rsidTr="00C6557C">
        <w:trPr>
          <w:trHeight w:val="300"/>
        </w:trPr>
        <w:tc>
          <w:tcPr>
            <w:tcW w:w="4700" w:type="dxa"/>
            <w:tcBorders>
              <w:top w:val="nil"/>
              <w:left w:val="nil"/>
              <w:bottom w:val="nil"/>
              <w:right w:val="nil"/>
            </w:tcBorders>
            <w:shd w:val="clear" w:color="auto" w:fill="auto"/>
            <w:noWrap/>
            <w:vAlign w:val="bottom"/>
            <w:hideMark/>
          </w:tcPr>
          <w:p w14:paraId="2FEB8DFC"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Wylde Women of Wyldewood</w:t>
            </w:r>
          </w:p>
        </w:tc>
      </w:tr>
      <w:tr w:rsidR="00447BE3" w:rsidRPr="00447BE3" w14:paraId="3172CCB0" w14:textId="77777777" w:rsidTr="00C6557C">
        <w:trPr>
          <w:trHeight w:val="300"/>
        </w:trPr>
        <w:tc>
          <w:tcPr>
            <w:tcW w:w="4700" w:type="dxa"/>
            <w:tcBorders>
              <w:top w:val="nil"/>
              <w:left w:val="nil"/>
              <w:bottom w:val="nil"/>
              <w:right w:val="nil"/>
            </w:tcBorders>
            <w:shd w:val="clear" w:color="auto" w:fill="auto"/>
            <w:noWrap/>
            <w:vAlign w:val="bottom"/>
            <w:hideMark/>
          </w:tcPr>
          <w:p w14:paraId="37116595" w14:textId="77777777" w:rsidR="00447BE3" w:rsidRPr="00447BE3" w:rsidRDefault="00447BE3" w:rsidP="00447BE3">
            <w:pPr>
              <w:rPr>
                <w:rFonts w:eastAsia="Times New Roman" w:cstheme="minorHAnsi"/>
                <w:color w:val="000000"/>
              </w:rPr>
            </w:pPr>
            <w:r w:rsidRPr="00447BE3">
              <w:rPr>
                <w:rFonts w:eastAsia="Times New Roman" w:cstheme="minorHAnsi"/>
                <w:color w:val="000000"/>
              </w:rPr>
              <w:t>Young's Tire</w:t>
            </w:r>
          </w:p>
        </w:tc>
      </w:tr>
    </w:tbl>
    <w:p w14:paraId="75C0D97C" w14:textId="77777777" w:rsidR="00447BE3" w:rsidRDefault="00447BE3" w:rsidP="000E0E9D">
      <w:pPr>
        <w:pStyle w:val="ListParagraph"/>
        <w:ind w:left="3132"/>
      </w:pPr>
    </w:p>
    <w:p w14:paraId="448421E8" w14:textId="2256B82B" w:rsidR="00056BBA" w:rsidRDefault="00056BBA" w:rsidP="00C6557C">
      <w:pPr>
        <w:pStyle w:val="ListParagraph"/>
        <w:numPr>
          <w:ilvl w:val="0"/>
          <w:numId w:val="1"/>
        </w:numPr>
      </w:pPr>
      <w:r>
        <w:t>Pictures</w:t>
      </w:r>
    </w:p>
    <w:p w14:paraId="73E411B3" w14:textId="4019B56C" w:rsidR="000E0E9D" w:rsidRDefault="000E0E9D" w:rsidP="00C6557C">
      <w:pPr>
        <w:pStyle w:val="ListParagraph"/>
        <w:numPr>
          <w:ilvl w:val="1"/>
          <w:numId w:val="1"/>
        </w:numPr>
      </w:pPr>
      <w:r>
        <w:t>Labeled Golf Picture 1, 2, 3, and 4</w:t>
      </w:r>
    </w:p>
    <w:p w14:paraId="32FCA096" w14:textId="7933337D" w:rsidR="00056BBA" w:rsidRDefault="00056BBA" w:rsidP="00056BBA"/>
    <w:p w14:paraId="3C4B4071" w14:textId="2142D86D" w:rsidR="00056BBA" w:rsidRDefault="00056BBA" w:rsidP="00056BBA">
      <w:pPr>
        <w:rPr>
          <w:u w:val="single"/>
        </w:rPr>
      </w:pPr>
      <w:r>
        <w:rPr>
          <w:u w:val="single"/>
        </w:rPr>
        <w:t>Page 6</w:t>
      </w:r>
      <w:r w:rsidR="00DC6248">
        <w:rPr>
          <w:u w:val="single"/>
        </w:rPr>
        <w:t xml:space="preserve"> &amp; 7: Camp Pictures</w:t>
      </w:r>
    </w:p>
    <w:p w14:paraId="4D4980FE" w14:textId="124A7429" w:rsidR="00056BBA" w:rsidRPr="00056BBA" w:rsidRDefault="00056BBA" w:rsidP="00056BBA">
      <w:pPr>
        <w:pStyle w:val="ListParagraph"/>
        <w:numPr>
          <w:ilvl w:val="0"/>
          <w:numId w:val="1"/>
        </w:numPr>
        <w:rPr>
          <w:u w:val="single"/>
        </w:rPr>
      </w:pPr>
      <w:r>
        <w:t>Camp Pictures</w:t>
      </w:r>
      <w:r w:rsidR="00E114AE">
        <w:t xml:space="preserve"> (Page 6)</w:t>
      </w:r>
    </w:p>
    <w:p w14:paraId="42593291" w14:textId="0E4BD9C8" w:rsidR="00056BBA" w:rsidRPr="0023035D" w:rsidRDefault="0023035D" w:rsidP="00056BBA">
      <w:pPr>
        <w:pStyle w:val="ListParagraph"/>
        <w:numPr>
          <w:ilvl w:val="1"/>
          <w:numId w:val="1"/>
        </w:numPr>
        <w:rPr>
          <w:u w:val="single"/>
        </w:rPr>
      </w:pPr>
      <w:r>
        <w:t xml:space="preserve">Picture 1 – </w:t>
      </w:r>
    </w:p>
    <w:p w14:paraId="4C00FAED" w14:textId="24D9FE7F" w:rsidR="0023035D" w:rsidRPr="00712A5D" w:rsidRDefault="003B2AB8" w:rsidP="0023035D">
      <w:pPr>
        <w:pStyle w:val="ListParagraph"/>
        <w:numPr>
          <w:ilvl w:val="2"/>
          <w:numId w:val="1"/>
        </w:numPr>
        <w:rPr>
          <w:u w:val="single"/>
        </w:rPr>
      </w:pPr>
      <w:r>
        <w:t xml:space="preserve">Caption: </w:t>
      </w:r>
      <w:r w:rsidR="003F0701">
        <w:t>Landen Pace wins the prize for the biggest catch of the summer during 5</w:t>
      </w:r>
      <w:r w:rsidR="003F0701" w:rsidRPr="003F0701">
        <w:rPr>
          <w:vertAlign w:val="superscript"/>
        </w:rPr>
        <w:t>th</w:t>
      </w:r>
      <w:r w:rsidR="003F0701">
        <w:t xml:space="preserve"> Session.</w:t>
      </w:r>
    </w:p>
    <w:p w14:paraId="707CE4EE" w14:textId="6D29D28B" w:rsidR="00712A5D" w:rsidRPr="00712A5D" w:rsidRDefault="00712A5D" w:rsidP="00712A5D">
      <w:pPr>
        <w:pStyle w:val="ListParagraph"/>
        <w:numPr>
          <w:ilvl w:val="1"/>
          <w:numId w:val="1"/>
        </w:numPr>
        <w:rPr>
          <w:u w:val="single"/>
        </w:rPr>
      </w:pPr>
      <w:r>
        <w:t>Picture 2</w:t>
      </w:r>
    </w:p>
    <w:p w14:paraId="787F11BC" w14:textId="51970715" w:rsidR="00712A5D" w:rsidRPr="004F7B29" w:rsidRDefault="003F0701" w:rsidP="00712A5D">
      <w:pPr>
        <w:pStyle w:val="ListParagraph"/>
        <w:numPr>
          <w:ilvl w:val="2"/>
          <w:numId w:val="1"/>
        </w:numPr>
        <w:rPr>
          <w:u w:val="single"/>
        </w:rPr>
      </w:pPr>
      <w:r>
        <w:t>Annabel Rose (left) and Analee Cox (right) hanging out at the gym during the camper vs. counselor basketball game.</w:t>
      </w:r>
    </w:p>
    <w:p w14:paraId="347E514C" w14:textId="449EC6D4" w:rsidR="004F7B29" w:rsidRPr="004F7B29" w:rsidRDefault="004F7B29" w:rsidP="004F7B29">
      <w:pPr>
        <w:pStyle w:val="ListParagraph"/>
        <w:numPr>
          <w:ilvl w:val="1"/>
          <w:numId w:val="1"/>
        </w:numPr>
        <w:rPr>
          <w:u w:val="single"/>
        </w:rPr>
      </w:pPr>
      <w:r>
        <w:t xml:space="preserve">Picture </w:t>
      </w:r>
      <w:r w:rsidR="003F0701">
        <w:t>3</w:t>
      </w:r>
    </w:p>
    <w:p w14:paraId="3563BA3A" w14:textId="736A7956" w:rsidR="004F7B29" w:rsidRPr="004F7B29" w:rsidRDefault="004F7B29" w:rsidP="004F7B29">
      <w:pPr>
        <w:pStyle w:val="ListParagraph"/>
        <w:numPr>
          <w:ilvl w:val="2"/>
          <w:numId w:val="1"/>
        </w:numPr>
        <w:rPr>
          <w:u w:val="single"/>
        </w:rPr>
      </w:pPr>
      <w:r>
        <w:t>Caption:</w:t>
      </w:r>
      <w:r w:rsidR="003F0701">
        <w:t xml:space="preserve"> Former camper Logan Ingram baptizing his daughter Carley during 4</w:t>
      </w:r>
      <w:r w:rsidR="003F0701" w:rsidRPr="003F0701">
        <w:rPr>
          <w:vertAlign w:val="superscript"/>
        </w:rPr>
        <w:t>th</w:t>
      </w:r>
      <w:r w:rsidR="003F0701">
        <w:t xml:space="preserve"> Session.</w:t>
      </w:r>
    </w:p>
    <w:p w14:paraId="0EC85D0E" w14:textId="38EC2688" w:rsidR="004F7B29" w:rsidRPr="008A0F42" w:rsidRDefault="00FE5DD8" w:rsidP="004F7B29">
      <w:pPr>
        <w:pStyle w:val="ListParagraph"/>
        <w:numPr>
          <w:ilvl w:val="1"/>
          <w:numId w:val="1"/>
        </w:numPr>
        <w:rPr>
          <w:u w:val="single"/>
        </w:rPr>
      </w:pPr>
      <w:r>
        <w:t xml:space="preserve">Picture </w:t>
      </w:r>
      <w:r w:rsidR="003F0701">
        <w:t>4</w:t>
      </w:r>
    </w:p>
    <w:p w14:paraId="0D28FFE7" w14:textId="38270E66" w:rsidR="008A0F42" w:rsidRPr="00424F5C" w:rsidRDefault="00424F5C" w:rsidP="008A0F42">
      <w:pPr>
        <w:pStyle w:val="ListParagraph"/>
        <w:numPr>
          <w:ilvl w:val="2"/>
          <w:numId w:val="1"/>
        </w:numPr>
        <w:rPr>
          <w:u w:val="single"/>
        </w:rPr>
      </w:pPr>
      <w:r>
        <w:t xml:space="preserve">Caption: </w:t>
      </w:r>
      <w:r w:rsidR="003F0701">
        <w:t xml:space="preserve">Bailey Burress and </w:t>
      </w:r>
      <w:r w:rsidR="003F0701" w:rsidRPr="0013211A">
        <w:rPr>
          <w:noProof/>
        </w:rPr>
        <w:t>Shemetrius</w:t>
      </w:r>
      <w:r w:rsidR="003F0701">
        <w:t xml:space="preserve"> Harris enjoying an afternoon at the lake.</w:t>
      </w:r>
    </w:p>
    <w:p w14:paraId="09F52A02" w14:textId="5B2135ED" w:rsidR="00424F5C" w:rsidRPr="00A10404" w:rsidRDefault="00424F5C" w:rsidP="00A10404">
      <w:pPr>
        <w:pStyle w:val="ListParagraph"/>
        <w:numPr>
          <w:ilvl w:val="1"/>
          <w:numId w:val="1"/>
        </w:numPr>
        <w:rPr>
          <w:u w:val="single"/>
        </w:rPr>
      </w:pPr>
      <w:r>
        <w:t xml:space="preserve">Pictures </w:t>
      </w:r>
      <w:r w:rsidR="003F0701">
        <w:t>5</w:t>
      </w:r>
    </w:p>
    <w:p w14:paraId="3757A6B5" w14:textId="637B9BF4" w:rsidR="00424F5C" w:rsidRPr="003F0701" w:rsidRDefault="00424F5C" w:rsidP="00424F5C">
      <w:pPr>
        <w:pStyle w:val="ListParagraph"/>
        <w:numPr>
          <w:ilvl w:val="2"/>
          <w:numId w:val="1"/>
        </w:numPr>
        <w:rPr>
          <w:u w:val="single"/>
        </w:rPr>
      </w:pPr>
      <w:r>
        <w:t>Caption: One of our favorite activities each year d</w:t>
      </w:r>
      <w:r w:rsidR="00C90BDA">
        <w:t xml:space="preserve">uring Counselor School is the former counselor panel.  Thank you to Kayla Rogers (left), Kaitlyn Simmons, Brent </w:t>
      </w:r>
      <w:r w:rsidR="00C90BDA">
        <w:lastRenderedPageBreak/>
        <w:t>Simmons, Beckie Weaver, and Jack Shock (Right) for sharing your love of Wyldewood and the Lord with our staff.</w:t>
      </w:r>
    </w:p>
    <w:p w14:paraId="181ADCEC" w14:textId="0D106572" w:rsidR="003F0701" w:rsidRPr="00D64F0B" w:rsidRDefault="003F0701" w:rsidP="003F0701">
      <w:pPr>
        <w:pStyle w:val="ListParagraph"/>
        <w:numPr>
          <w:ilvl w:val="1"/>
          <w:numId w:val="1"/>
        </w:numPr>
      </w:pPr>
      <w:r w:rsidRPr="00D64F0B">
        <w:t>Picture 6</w:t>
      </w:r>
    </w:p>
    <w:p w14:paraId="49106EBA" w14:textId="4D5706DC" w:rsidR="003F0701" w:rsidRDefault="003F0701" w:rsidP="003F0701">
      <w:pPr>
        <w:pStyle w:val="ListParagraph"/>
        <w:numPr>
          <w:ilvl w:val="2"/>
          <w:numId w:val="1"/>
        </w:numPr>
      </w:pPr>
      <w:r w:rsidRPr="00D64F0B">
        <w:t>Caption: Michael Hammonds had the honor of</w:t>
      </w:r>
      <w:r w:rsidR="00BD7F55">
        <w:t xml:space="preserve"> Jarrett Tutt</w:t>
      </w:r>
      <w:r w:rsidRPr="00D64F0B">
        <w:t xml:space="preserve"> baptizing during </w:t>
      </w:r>
      <w:r w:rsidR="00431DEF">
        <w:t>1</w:t>
      </w:r>
      <w:r w:rsidR="00431DEF" w:rsidRPr="00431DEF">
        <w:rPr>
          <w:vertAlign w:val="superscript"/>
        </w:rPr>
        <w:t>st</w:t>
      </w:r>
      <w:r w:rsidR="00431DEF">
        <w:t xml:space="preserve"> Session</w:t>
      </w:r>
      <w:r w:rsidRPr="00D64F0B">
        <w:t>.</w:t>
      </w:r>
    </w:p>
    <w:p w14:paraId="1EAF0815" w14:textId="7D06C36E" w:rsidR="00E114AE" w:rsidRPr="00D64F0B" w:rsidRDefault="00E114AE" w:rsidP="00E114AE">
      <w:pPr>
        <w:pStyle w:val="ListParagraph"/>
        <w:numPr>
          <w:ilvl w:val="1"/>
          <w:numId w:val="1"/>
        </w:numPr>
      </w:pPr>
      <w:r>
        <w:t>Page 7</w:t>
      </w:r>
    </w:p>
    <w:p w14:paraId="247853D7" w14:textId="79F8C9B1" w:rsidR="003F0701" w:rsidRPr="00D64F0B" w:rsidRDefault="003F0701" w:rsidP="003F0701">
      <w:pPr>
        <w:pStyle w:val="ListParagraph"/>
        <w:numPr>
          <w:ilvl w:val="1"/>
          <w:numId w:val="1"/>
        </w:numPr>
      </w:pPr>
      <w:r w:rsidRPr="00D64F0B">
        <w:t xml:space="preserve">Picture </w:t>
      </w:r>
      <w:r w:rsidR="00E114AE">
        <w:t>1</w:t>
      </w:r>
    </w:p>
    <w:p w14:paraId="701CD593" w14:textId="7299EBB1" w:rsidR="003F0701" w:rsidRPr="00D64F0B" w:rsidRDefault="003F0701" w:rsidP="003F0701">
      <w:pPr>
        <w:pStyle w:val="ListParagraph"/>
        <w:numPr>
          <w:ilvl w:val="2"/>
          <w:numId w:val="1"/>
        </w:numPr>
      </w:pPr>
      <w:r w:rsidRPr="00D64F0B">
        <w:t>Caption: Long-time campers Sam Jackson (left), Hagan Wilson, and Casey Whitener walking up from B13 with their counselor Austin Walton during 1</w:t>
      </w:r>
      <w:r w:rsidRPr="00D64F0B">
        <w:rPr>
          <w:vertAlign w:val="superscript"/>
        </w:rPr>
        <w:t>st</w:t>
      </w:r>
      <w:r w:rsidRPr="00D64F0B">
        <w:t xml:space="preserve"> Session.</w:t>
      </w:r>
    </w:p>
    <w:p w14:paraId="15F3D2A0" w14:textId="3D824C8A" w:rsidR="003F0701" w:rsidRPr="00D64F0B" w:rsidRDefault="003F0701" w:rsidP="003F0701">
      <w:pPr>
        <w:pStyle w:val="ListParagraph"/>
        <w:numPr>
          <w:ilvl w:val="1"/>
          <w:numId w:val="1"/>
        </w:numPr>
      </w:pPr>
      <w:r w:rsidRPr="00D64F0B">
        <w:t xml:space="preserve">Picture </w:t>
      </w:r>
      <w:r w:rsidR="00E114AE">
        <w:t>2</w:t>
      </w:r>
    </w:p>
    <w:p w14:paraId="3E35CF0D" w14:textId="6CBB640B" w:rsidR="003F0701" w:rsidRPr="00D64F0B" w:rsidRDefault="003F0701" w:rsidP="003F0701">
      <w:pPr>
        <w:pStyle w:val="ListParagraph"/>
        <w:numPr>
          <w:ilvl w:val="2"/>
          <w:numId w:val="1"/>
        </w:numPr>
      </w:pPr>
      <w:r w:rsidRPr="00D64F0B">
        <w:t xml:space="preserve">Caption: Three of our more popular campers this summer Ivy (left), Haven, and River (right) Hickey.  Thank </w:t>
      </w:r>
      <w:r w:rsidR="00461744" w:rsidRPr="00D64F0B">
        <w:t>you, girls,</w:t>
      </w:r>
      <w:r w:rsidRPr="00D64F0B">
        <w:t xml:space="preserve"> for sharing your mom and dad with us this summer (Brian and Mic</w:t>
      </w:r>
      <w:r w:rsidR="00462AC4" w:rsidRPr="00D64F0B">
        <w:t>hal Hickey served as Co-Assistant Directors this past summer).</w:t>
      </w:r>
    </w:p>
    <w:p w14:paraId="7F1FBFA2" w14:textId="2215F628" w:rsidR="00462AC4" w:rsidRPr="00D64F0B" w:rsidRDefault="00462AC4" w:rsidP="00462AC4">
      <w:pPr>
        <w:pStyle w:val="ListParagraph"/>
        <w:numPr>
          <w:ilvl w:val="1"/>
          <w:numId w:val="1"/>
        </w:numPr>
      </w:pPr>
      <w:r w:rsidRPr="00D64F0B">
        <w:t xml:space="preserve">Picture </w:t>
      </w:r>
      <w:r w:rsidR="00E114AE">
        <w:t>3</w:t>
      </w:r>
    </w:p>
    <w:p w14:paraId="5B02BA22" w14:textId="75F108DB" w:rsidR="00462AC4" w:rsidRPr="00D64F0B" w:rsidRDefault="00BD1683" w:rsidP="00462AC4">
      <w:pPr>
        <w:pStyle w:val="ListParagraph"/>
        <w:numPr>
          <w:ilvl w:val="2"/>
          <w:numId w:val="1"/>
        </w:numPr>
      </w:pPr>
      <w:r>
        <w:t xml:space="preserve">Caption: </w:t>
      </w:r>
      <w:r w:rsidR="00E114AE">
        <w:t>Counselor Sierra leading her day campers to their next activity.</w:t>
      </w:r>
      <w:bookmarkStart w:id="14" w:name="_GoBack"/>
      <w:bookmarkEnd w:id="14"/>
    </w:p>
    <w:p w14:paraId="1F1D22AF" w14:textId="1FCC3573" w:rsidR="00462AC4" w:rsidRPr="00D64F0B" w:rsidRDefault="00462AC4" w:rsidP="00462AC4">
      <w:pPr>
        <w:pStyle w:val="ListParagraph"/>
        <w:numPr>
          <w:ilvl w:val="1"/>
          <w:numId w:val="1"/>
        </w:numPr>
      </w:pPr>
      <w:r w:rsidRPr="00D64F0B">
        <w:t>Picture 10</w:t>
      </w:r>
    </w:p>
    <w:p w14:paraId="782B4933" w14:textId="6637837F" w:rsidR="00462AC4" w:rsidRPr="00D64F0B" w:rsidRDefault="00462AC4" w:rsidP="00462AC4">
      <w:pPr>
        <w:pStyle w:val="ListParagraph"/>
        <w:numPr>
          <w:ilvl w:val="2"/>
          <w:numId w:val="1"/>
        </w:numPr>
      </w:pPr>
      <w:r w:rsidRPr="00D64F0B">
        <w:t xml:space="preserve">We know counseling can be stressful and age you, but Zach </w:t>
      </w:r>
      <w:r w:rsidRPr="004A1269">
        <w:rPr>
          <w:noProof/>
        </w:rPr>
        <w:t>Orall</w:t>
      </w:r>
      <w:r w:rsidRPr="00D64F0B">
        <w:t xml:space="preserve"> took it to a whole new level.</w:t>
      </w:r>
    </w:p>
    <w:p w14:paraId="7ABC936C" w14:textId="21B0A949" w:rsidR="00462AC4" w:rsidRPr="00D64F0B" w:rsidRDefault="00462AC4" w:rsidP="00462AC4">
      <w:pPr>
        <w:pStyle w:val="ListParagraph"/>
        <w:numPr>
          <w:ilvl w:val="1"/>
          <w:numId w:val="1"/>
        </w:numPr>
      </w:pPr>
      <w:r w:rsidRPr="00D64F0B">
        <w:t>Picture 11</w:t>
      </w:r>
    </w:p>
    <w:p w14:paraId="115B113E" w14:textId="198E81C7" w:rsidR="00D64F0B" w:rsidRPr="00D64F0B" w:rsidRDefault="00D64F0B" w:rsidP="00D64F0B">
      <w:pPr>
        <w:pStyle w:val="ListParagraph"/>
        <w:numPr>
          <w:ilvl w:val="2"/>
          <w:numId w:val="1"/>
        </w:numPr>
      </w:pPr>
      <w:r w:rsidRPr="00D64F0B">
        <w:t>Caption:</w:t>
      </w:r>
      <w:r>
        <w:t xml:space="preserve"> </w:t>
      </w:r>
      <w:r w:rsidR="00AD3100">
        <w:t>Superman, Mike Zeringue, breaks free from his cabin during the Group 1 Super Heroes party.”</w:t>
      </w:r>
    </w:p>
    <w:p w14:paraId="01A4BDCB" w14:textId="12CB61D4" w:rsidR="00D64F0B" w:rsidRPr="00D64F0B" w:rsidRDefault="00D64F0B" w:rsidP="00D64F0B">
      <w:pPr>
        <w:pStyle w:val="ListParagraph"/>
        <w:numPr>
          <w:ilvl w:val="1"/>
          <w:numId w:val="1"/>
        </w:numPr>
      </w:pPr>
      <w:r w:rsidRPr="00D64F0B">
        <w:t>Picture 12</w:t>
      </w:r>
    </w:p>
    <w:p w14:paraId="7C54E8E8" w14:textId="6FF969C9" w:rsidR="002614EE" w:rsidRPr="00DC6248" w:rsidRDefault="00D64F0B" w:rsidP="00DC6248">
      <w:pPr>
        <w:pStyle w:val="ListParagraph"/>
        <w:numPr>
          <w:ilvl w:val="2"/>
          <w:numId w:val="1"/>
        </w:numPr>
      </w:pPr>
      <w:r w:rsidRPr="00D64F0B">
        <w:t>Caption: Campers from Groups 3 &amp; 4 participating in low ropes during activity time.</w:t>
      </w:r>
    </w:p>
    <w:p w14:paraId="6B8B946D" w14:textId="7AD998A1" w:rsidR="002614EE" w:rsidRDefault="002614EE" w:rsidP="002614EE">
      <w:pPr>
        <w:rPr>
          <w:u w:val="single"/>
        </w:rPr>
      </w:pPr>
    </w:p>
    <w:p w14:paraId="08C149EF" w14:textId="2E5D9722" w:rsidR="002614EE" w:rsidRDefault="002614EE" w:rsidP="002614EE">
      <w:pPr>
        <w:pStyle w:val="ListParagraph"/>
        <w:numPr>
          <w:ilvl w:val="0"/>
          <w:numId w:val="2"/>
        </w:numPr>
        <w:rPr>
          <w:u w:val="single"/>
        </w:rPr>
      </w:pPr>
      <w:r>
        <w:rPr>
          <w:u w:val="single"/>
        </w:rPr>
        <w:t>Page 8 &amp; 9</w:t>
      </w:r>
      <w:r w:rsidR="00DC6248">
        <w:rPr>
          <w:u w:val="single"/>
        </w:rPr>
        <w:t>: Volunteers</w:t>
      </w:r>
    </w:p>
    <w:p w14:paraId="22EF2BEE" w14:textId="1A93AB41" w:rsidR="005B0CEA" w:rsidRDefault="005B0CEA" w:rsidP="005B0CEA">
      <w:pPr>
        <w:pStyle w:val="ListParagraph"/>
        <w:numPr>
          <w:ilvl w:val="1"/>
          <w:numId w:val="2"/>
        </w:numPr>
        <w:rPr>
          <w:u w:val="single"/>
        </w:rPr>
      </w:pPr>
      <w:r>
        <w:t xml:space="preserve">Volunteers are a vital part of Camp Wyldewood.  Each year we are blessed with volunteers that serve as nurses, teachers, kitchen staff, photographers, canteen workers, maintenance, craft helpers, and much more!  We hope you will consider volunteering your time and talents next summer at Camp Wyldewood.  </w:t>
      </w:r>
    </w:p>
    <w:p w14:paraId="1C646C5C" w14:textId="3A4D9225" w:rsidR="002614EE" w:rsidRPr="0085601C" w:rsidRDefault="005B0CEA" w:rsidP="002614EE">
      <w:pPr>
        <w:pStyle w:val="ListParagraph"/>
        <w:numPr>
          <w:ilvl w:val="1"/>
          <w:numId w:val="2"/>
        </w:numPr>
        <w:rPr>
          <w:u w:val="single"/>
        </w:rPr>
      </w:pPr>
      <w:r>
        <w:t xml:space="preserve">2018 </w:t>
      </w:r>
      <w:r w:rsidR="002614EE">
        <w:t>Volunteer List</w:t>
      </w:r>
    </w:p>
    <w:p w14:paraId="55AB7ABD" w14:textId="050D66CD" w:rsidR="0085601C" w:rsidRPr="00727704" w:rsidRDefault="0085601C" w:rsidP="0085601C">
      <w:pPr>
        <w:pStyle w:val="ListParagraph"/>
        <w:numPr>
          <w:ilvl w:val="2"/>
          <w:numId w:val="2"/>
        </w:numPr>
        <w:rPr>
          <w:u w:val="single"/>
        </w:rPr>
      </w:pPr>
      <w:r>
        <w:t>Session 1</w:t>
      </w:r>
    </w:p>
    <w:p w14:paraId="6E2D8BA1" w14:textId="72A088BF" w:rsidR="00727704" w:rsidRPr="002D72CB" w:rsidRDefault="00727704" w:rsidP="00727704">
      <w:pPr>
        <w:pStyle w:val="ListParagraph"/>
        <w:numPr>
          <w:ilvl w:val="3"/>
          <w:numId w:val="2"/>
        </w:numPr>
        <w:rPr>
          <w:u w:val="single"/>
        </w:rPr>
      </w:pPr>
      <w:r>
        <w:t>Sam Alexander (’54)</w:t>
      </w:r>
      <w:r>
        <w:tab/>
      </w:r>
      <w:r>
        <w:tab/>
      </w:r>
      <w:r>
        <w:tab/>
      </w:r>
      <w:r>
        <w:tab/>
      </w:r>
      <w:r w:rsidR="00354930">
        <w:tab/>
      </w:r>
      <w:r>
        <w:t>Harrison, AR</w:t>
      </w:r>
    </w:p>
    <w:p w14:paraId="725B0726" w14:textId="13AB07E4" w:rsidR="002D72CB" w:rsidRPr="002D72CB" w:rsidRDefault="002D72CB" w:rsidP="002D72CB">
      <w:pPr>
        <w:pStyle w:val="ListParagraph"/>
        <w:numPr>
          <w:ilvl w:val="3"/>
          <w:numId w:val="2"/>
        </w:numPr>
      </w:pPr>
      <w:r w:rsidRPr="002D72CB">
        <w:t>Heather Burchfield</w:t>
      </w:r>
      <w:r>
        <w:t xml:space="preserve"> (’17)</w:t>
      </w:r>
      <w:r>
        <w:tab/>
      </w:r>
      <w:r>
        <w:tab/>
      </w:r>
      <w:r w:rsidR="00E67FDA">
        <w:tab/>
      </w:r>
      <w:r w:rsidR="00354930">
        <w:tab/>
      </w:r>
      <w:r>
        <w:t>Searcy, AR</w:t>
      </w:r>
    </w:p>
    <w:p w14:paraId="2E5FA8F1" w14:textId="235A7D16" w:rsidR="0085601C" w:rsidRPr="002D72CB" w:rsidRDefault="002D72CB" w:rsidP="0085601C">
      <w:pPr>
        <w:pStyle w:val="ListParagraph"/>
        <w:numPr>
          <w:ilvl w:val="3"/>
          <w:numId w:val="2"/>
        </w:numPr>
      </w:pPr>
      <w:r w:rsidRPr="002D72CB">
        <w:t>Paul Fletcher</w:t>
      </w:r>
      <w:r>
        <w:t xml:space="preserve"> (’15)</w:t>
      </w:r>
      <w:r>
        <w:tab/>
      </w:r>
      <w:r>
        <w:tab/>
      </w:r>
      <w:r>
        <w:tab/>
      </w:r>
      <w:r w:rsidR="00E67FDA">
        <w:tab/>
      </w:r>
      <w:r w:rsidR="00354930">
        <w:tab/>
      </w:r>
      <w:r>
        <w:t>Poteau, OK</w:t>
      </w:r>
    </w:p>
    <w:p w14:paraId="6DD2D5EB" w14:textId="617D84DD" w:rsidR="002D72CB" w:rsidRPr="002D72CB" w:rsidRDefault="002D72CB" w:rsidP="002D72CB">
      <w:pPr>
        <w:pStyle w:val="ListParagraph"/>
        <w:numPr>
          <w:ilvl w:val="3"/>
          <w:numId w:val="2"/>
        </w:numPr>
      </w:pPr>
      <w:r w:rsidRPr="002D72CB">
        <w:t>Adam</w:t>
      </w:r>
      <w:r>
        <w:t xml:space="preserve"> (’90) &amp; Kim</w:t>
      </w:r>
      <w:r w:rsidR="00BC6E2D">
        <w:t xml:space="preserve"> Rampey</w:t>
      </w:r>
      <w:r>
        <w:t xml:space="preserve"> (’95)</w:t>
      </w:r>
      <w:r w:rsidR="00511912">
        <w:t xml:space="preserve"> Hall</w:t>
      </w:r>
      <w:r>
        <w:tab/>
      </w:r>
      <w:r w:rsidR="00E67FDA">
        <w:tab/>
      </w:r>
      <w:r w:rsidR="00354930">
        <w:tab/>
      </w:r>
      <w:r>
        <w:t>Hot Springs, AR</w:t>
      </w:r>
    </w:p>
    <w:p w14:paraId="3A02B06F" w14:textId="275F0441" w:rsidR="002D72CB" w:rsidRPr="002D72CB" w:rsidRDefault="002D72CB" w:rsidP="0085601C">
      <w:pPr>
        <w:pStyle w:val="ListParagraph"/>
        <w:numPr>
          <w:ilvl w:val="3"/>
          <w:numId w:val="2"/>
        </w:numPr>
      </w:pPr>
      <w:r w:rsidRPr="002D72CB">
        <w:t>JR Johnston</w:t>
      </w:r>
      <w:r w:rsidR="00E67FDA">
        <w:tab/>
      </w:r>
      <w:r w:rsidR="00606201">
        <w:t>(’06)</w:t>
      </w:r>
      <w:r w:rsidR="00E67FDA">
        <w:tab/>
      </w:r>
      <w:r w:rsidR="00E67FDA">
        <w:tab/>
      </w:r>
      <w:r w:rsidR="00E67FDA">
        <w:tab/>
      </w:r>
      <w:r w:rsidR="00E67FDA">
        <w:tab/>
      </w:r>
      <w:r w:rsidR="00354930">
        <w:tab/>
      </w:r>
      <w:r w:rsidR="00E67FDA">
        <w:t>Poteau, OK</w:t>
      </w:r>
    </w:p>
    <w:p w14:paraId="74D589AC" w14:textId="0332EFA8" w:rsidR="002D72CB" w:rsidRPr="002D72CB" w:rsidRDefault="002D72CB" w:rsidP="0085601C">
      <w:pPr>
        <w:pStyle w:val="ListParagraph"/>
        <w:numPr>
          <w:ilvl w:val="3"/>
          <w:numId w:val="2"/>
        </w:numPr>
      </w:pPr>
      <w:r w:rsidRPr="002D72CB">
        <w:t>Tricia</w:t>
      </w:r>
      <w:r w:rsidR="00BC6E2D">
        <w:t xml:space="preserve"> Turner</w:t>
      </w:r>
      <w:r w:rsidRPr="002D72CB">
        <w:t xml:space="preserve"> Kauffman</w:t>
      </w:r>
      <w:r w:rsidR="00E67FDA">
        <w:t xml:space="preserve"> (’9</w:t>
      </w:r>
      <w:r w:rsidR="00511912">
        <w:t>7</w:t>
      </w:r>
      <w:r w:rsidR="00E67FDA">
        <w:t>)</w:t>
      </w:r>
      <w:r w:rsidR="00E67FDA">
        <w:tab/>
      </w:r>
      <w:r w:rsidR="00E67FDA">
        <w:tab/>
      </w:r>
      <w:r w:rsidR="00E67FDA">
        <w:tab/>
      </w:r>
      <w:r w:rsidR="00354930">
        <w:tab/>
      </w:r>
      <w:r w:rsidR="00E67FDA">
        <w:t>Searcy, AR</w:t>
      </w:r>
    </w:p>
    <w:p w14:paraId="13038F2C" w14:textId="5420C2CB" w:rsidR="002D72CB" w:rsidRPr="002D72CB" w:rsidRDefault="002D72CB" w:rsidP="0085601C">
      <w:pPr>
        <w:pStyle w:val="ListParagraph"/>
        <w:numPr>
          <w:ilvl w:val="3"/>
          <w:numId w:val="2"/>
        </w:numPr>
      </w:pPr>
      <w:r w:rsidRPr="002D72CB">
        <w:t>Chad Knappier</w:t>
      </w:r>
      <w:r w:rsidR="00E67FDA">
        <w:t xml:space="preserve"> (’14)</w:t>
      </w:r>
      <w:r w:rsidR="00E67FDA">
        <w:tab/>
      </w:r>
      <w:r w:rsidR="00E67FDA">
        <w:tab/>
      </w:r>
      <w:r w:rsidR="00E67FDA">
        <w:tab/>
      </w:r>
      <w:r w:rsidR="00E67FDA">
        <w:tab/>
      </w:r>
      <w:r w:rsidR="00354930">
        <w:tab/>
      </w:r>
      <w:r w:rsidR="00E67FDA">
        <w:t>Hot Springs Village, AR</w:t>
      </w:r>
    </w:p>
    <w:p w14:paraId="11F1A35A" w14:textId="07DDB986" w:rsidR="002D72CB" w:rsidRPr="002D72CB" w:rsidRDefault="002D72CB" w:rsidP="0085601C">
      <w:pPr>
        <w:pStyle w:val="ListParagraph"/>
        <w:numPr>
          <w:ilvl w:val="3"/>
          <w:numId w:val="2"/>
        </w:numPr>
      </w:pPr>
      <w:r w:rsidRPr="002D72CB">
        <w:t>Mandy Kirkes</w:t>
      </w:r>
      <w:r w:rsidR="00E67FDA">
        <w:t xml:space="preserve"> (’18)</w:t>
      </w:r>
      <w:r w:rsidR="00E67FDA">
        <w:tab/>
      </w:r>
      <w:r w:rsidR="00E67FDA">
        <w:tab/>
      </w:r>
      <w:r w:rsidR="00E67FDA">
        <w:tab/>
      </w:r>
      <w:r w:rsidR="00E67FDA">
        <w:tab/>
      </w:r>
      <w:r w:rsidR="00354930">
        <w:tab/>
      </w:r>
      <w:r w:rsidR="00E67FDA">
        <w:t>Poteau, OK</w:t>
      </w:r>
    </w:p>
    <w:p w14:paraId="4A826006" w14:textId="6022F0A4" w:rsidR="002D72CB" w:rsidRPr="002D72CB" w:rsidRDefault="00E67FDA" w:rsidP="00E67FDA">
      <w:pPr>
        <w:pStyle w:val="ListParagraph"/>
        <w:numPr>
          <w:ilvl w:val="3"/>
          <w:numId w:val="2"/>
        </w:numPr>
      </w:pPr>
      <w:r>
        <w:t>Patrick  (’15) &amp; Bevin (’17)</w:t>
      </w:r>
      <w:r w:rsidR="00511912">
        <w:t xml:space="preserve"> Luse</w:t>
      </w:r>
      <w:r>
        <w:tab/>
      </w:r>
      <w:r>
        <w:tab/>
      </w:r>
      <w:r w:rsidR="00354930">
        <w:tab/>
      </w:r>
      <w:r>
        <w:t>Hot Springs, AR</w:t>
      </w:r>
    </w:p>
    <w:p w14:paraId="5E3E6130" w14:textId="3776AECD" w:rsidR="002D72CB" w:rsidRPr="002D72CB" w:rsidRDefault="00E67FDA" w:rsidP="0085601C">
      <w:pPr>
        <w:pStyle w:val="ListParagraph"/>
        <w:numPr>
          <w:ilvl w:val="3"/>
          <w:numId w:val="2"/>
        </w:numPr>
      </w:pPr>
      <w:r>
        <w:t>David</w:t>
      </w:r>
      <w:r w:rsidR="00511912">
        <w:t xml:space="preserve"> (’17) &amp; Brittany (’17) Moore</w:t>
      </w:r>
      <w:r w:rsidR="00511912">
        <w:tab/>
      </w:r>
      <w:r w:rsidR="00511912">
        <w:tab/>
      </w:r>
      <w:r w:rsidR="00354930">
        <w:tab/>
      </w:r>
      <w:r w:rsidR="00511912">
        <w:t>Hot Springs, AR</w:t>
      </w:r>
    </w:p>
    <w:p w14:paraId="50DA4FD2" w14:textId="0656A11D" w:rsidR="002D72CB" w:rsidRPr="002D72CB" w:rsidRDefault="002D72CB" w:rsidP="0085601C">
      <w:pPr>
        <w:pStyle w:val="ListParagraph"/>
        <w:numPr>
          <w:ilvl w:val="3"/>
          <w:numId w:val="2"/>
        </w:numPr>
      </w:pPr>
      <w:r w:rsidRPr="002D72CB">
        <w:t>Terah Pricop</w:t>
      </w:r>
      <w:r w:rsidR="00791185">
        <w:t xml:space="preserve"> (’90)</w:t>
      </w:r>
      <w:r w:rsidR="00727704">
        <w:tab/>
      </w:r>
      <w:r w:rsidR="00727704">
        <w:tab/>
      </w:r>
      <w:r w:rsidR="00727704">
        <w:tab/>
      </w:r>
      <w:r w:rsidR="00727704">
        <w:tab/>
      </w:r>
      <w:r w:rsidR="00354930">
        <w:tab/>
      </w:r>
      <w:r w:rsidR="00727704">
        <w:t>Hot Springs Village, AR</w:t>
      </w:r>
    </w:p>
    <w:p w14:paraId="04BFF9BF" w14:textId="6DD31B84" w:rsidR="002D72CB" w:rsidRPr="002D72CB" w:rsidRDefault="002D72CB" w:rsidP="0085601C">
      <w:pPr>
        <w:pStyle w:val="ListParagraph"/>
        <w:numPr>
          <w:ilvl w:val="3"/>
          <w:numId w:val="2"/>
        </w:numPr>
      </w:pPr>
      <w:r w:rsidRPr="002D72CB">
        <w:t>Heather Slater</w:t>
      </w:r>
      <w:r w:rsidR="00727704">
        <w:t xml:space="preserve"> (’16)</w:t>
      </w:r>
      <w:r w:rsidR="00727704">
        <w:tab/>
      </w:r>
      <w:r w:rsidR="00727704">
        <w:tab/>
      </w:r>
      <w:r w:rsidR="00727704">
        <w:tab/>
      </w:r>
      <w:r w:rsidR="00727704">
        <w:tab/>
      </w:r>
      <w:r w:rsidR="00354930">
        <w:tab/>
      </w:r>
      <w:r w:rsidR="00727704">
        <w:t>Poteau, Ok</w:t>
      </w:r>
    </w:p>
    <w:p w14:paraId="77BE7ED1" w14:textId="715B4D3B" w:rsidR="002D72CB" w:rsidRDefault="002D72CB" w:rsidP="00727704">
      <w:pPr>
        <w:pStyle w:val="ListParagraph"/>
        <w:numPr>
          <w:ilvl w:val="3"/>
          <w:numId w:val="2"/>
        </w:numPr>
      </w:pPr>
      <w:r w:rsidRPr="002D72CB">
        <w:t xml:space="preserve">Gabe </w:t>
      </w:r>
      <w:r w:rsidR="00727704">
        <w:t>(’17) &amp; Nikki (’17) Sullard</w:t>
      </w:r>
      <w:r w:rsidR="00727704">
        <w:tab/>
      </w:r>
      <w:r w:rsidR="00727704">
        <w:tab/>
      </w:r>
      <w:r w:rsidR="00354930">
        <w:tab/>
      </w:r>
      <w:r w:rsidR="00727704">
        <w:t>Poteau, Ok</w:t>
      </w:r>
    </w:p>
    <w:p w14:paraId="56AECDB6" w14:textId="3D4BF936" w:rsidR="000C2EF3" w:rsidRDefault="000C2EF3" w:rsidP="00727704">
      <w:pPr>
        <w:pStyle w:val="ListParagraph"/>
        <w:numPr>
          <w:ilvl w:val="3"/>
          <w:numId w:val="2"/>
        </w:numPr>
      </w:pPr>
      <w:r>
        <w:t>Larry Williams (’18)</w:t>
      </w:r>
      <w:r>
        <w:tab/>
      </w:r>
      <w:r>
        <w:tab/>
      </w:r>
      <w:r>
        <w:tab/>
      </w:r>
      <w:r>
        <w:tab/>
      </w:r>
      <w:r>
        <w:tab/>
        <w:t>Searcy, AR</w:t>
      </w:r>
    </w:p>
    <w:p w14:paraId="5301C3B6" w14:textId="3DFFEE7F" w:rsidR="00727704" w:rsidRDefault="00727704" w:rsidP="00727704">
      <w:pPr>
        <w:pStyle w:val="ListParagraph"/>
        <w:numPr>
          <w:ilvl w:val="2"/>
          <w:numId w:val="2"/>
        </w:numPr>
      </w:pPr>
      <w:r>
        <w:t>Session 2</w:t>
      </w:r>
    </w:p>
    <w:p w14:paraId="04767C13" w14:textId="0E240DAA" w:rsidR="0012170B" w:rsidRDefault="0012170B" w:rsidP="000016A9">
      <w:pPr>
        <w:pStyle w:val="ListParagraph"/>
        <w:numPr>
          <w:ilvl w:val="3"/>
          <w:numId w:val="2"/>
        </w:numPr>
      </w:pPr>
      <w:r>
        <w:lastRenderedPageBreak/>
        <w:t>Sam Alexander (’54)</w:t>
      </w:r>
      <w:r>
        <w:tab/>
      </w:r>
      <w:r>
        <w:tab/>
      </w:r>
      <w:r>
        <w:tab/>
      </w:r>
      <w:r>
        <w:tab/>
      </w:r>
      <w:r w:rsidR="00354930">
        <w:tab/>
      </w:r>
      <w:r>
        <w:t>Harrison, AR</w:t>
      </w:r>
    </w:p>
    <w:p w14:paraId="0DA4457C" w14:textId="182CE75C" w:rsidR="0012170B" w:rsidRDefault="0012170B" w:rsidP="000016A9">
      <w:pPr>
        <w:pStyle w:val="ListParagraph"/>
        <w:numPr>
          <w:ilvl w:val="3"/>
          <w:numId w:val="2"/>
        </w:numPr>
      </w:pPr>
      <w:r>
        <w:t>Sara Pratt Brown (’84)</w:t>
      </w:r>
      <w:r>
        <w:tab/>
      </w:r>
      <w:r>
        <w:tab/>
      </w:r>
      <w:r>
        <w:tab/>
      </w:r>
      <w:r w:rsidR="00354930">
        <w:tab/>
      </w:r>
      <w:r>
        <w:t>Paragould, AR</w:t>
      </w:r>
    </w:p>
    <w:p w14:paraId="1E6D5428" w14:textId="0DB47B88" w:rsidR="000016A9" w:rsidRDefault="000016A9" w:rsidP="000016A9">
      <w:pPr>
        <w:pStyle w:val="ListParagraph"/>
        <w:numPr>
          <w:ilvl w:val="3"/>
          <w:numId w:val="2"/>
        </w:numPr>
      </w:pPr>
      <w:r>
        <w:t>Roy Bevil (’18)</w:t>
      </w:r>
      <w:r>
        <w:tab/>
      </w:r>
      <w:r>
        <w:tab/>
      </w:r>
      <w:r>
        <w:tab/>
      </w:r>
      <w:r>
        <w:tab/>
      </w:r>
      <w:r w:rsidR="00354930">
        <w:tab/>
      </w:r>
      <w:r>
        <w:t>Houston, TX</w:t>
      </w:r>
    </w:p>
    <w:p w14:paraId="551497D7" w14:textId="5FF3D257" w:rsidR="00727704" w:rsidRDefault="00727704" w:rsidP="00727704">
      <w:pPr>
        <w:pStyle w:val="ListParagraph"/>
        <w:numPr>
          <w:ilvl w:val="3"/>
          <w:numId w:val="2"/>
        </w:numPr>
      </w:pPr>
      <w:r>
        <w:t>Madison Black (’17)</w:t>
      </w:r>
      <w:r>
        <w:tab/>
      </w:r>
      <w:r>
        <w:tab/>
      </w:r>
      <w:r>
        <w:tab/>
      </w:r>
      <w:r>
        <w:tab/>
      </w:r>
      <w:r w:rsidR="00354930">
        <w:tab/>
      </w:r>
      <w:r w:rsidR="000016A9">
        <w:t>Jonesboro, AR</w:t>
      </w:r>
    </w:p>
    <w:p w14:paraId="503CD523" w14:textId="27D94DD1" w:rsidR="000016A9" w:rsidRDefault="000016A9" w:rsidP="00727704">
      <w:pPr>
        <w:pStyle w:val="ListParagraph"/>
        <w:numPr>
          <w:ilvl w:val="3"/>
          <w:numId w:val="2"/>
        </w:numPr>
      </w:pPr>
      <w:r>
        <w:t>Robert Blackburn (’17)</w:t>
      </w:r>
      <w:r>
        <w:tab/>
      </w:r>
      <w:r>
        <w:tab/>
      </w:r>
      <w:r>
        <w:tab/>
      </w:r>
      <w:r w:rsidR="00354930">
        <w:tab/>
      </w:r>
      <w:r>
        <w:t>Edmond, Ok</w:t>
      </w:r>
    </w:p>
    <w:p w14:paraId="5D95E755" w14:textId="568B0837" w:rsidR="000016A9" w:rsidRDefault="000016A9" w:rsidP="00727704">
      <w:pPr>
        <w:pStyle w:val="ListParagraph"/>
        <w:numPr>
          <w:ilvl w:val="3"/>
          <w:numId w:val="2"/>
        </w:numPr>
      </w:pPr>
      <w:r>
        <w:t xml:space="preserve">Maggie </w:t>
      </w:r>
      <w:r w:rsidR="00BC6E2D">
        <w:t xml:space="preserve">Jones </w:t>
      </w:r>
      <w:r>
        <w:t>Bontrager (’97)</w:t>
      </w:r>
      <w:r>
        <w:tab/>
      </w:r>
      <w:r>
        <w:tab/>
      </w:r>
      <w:r w:rsidR="00354930">
        <w:tab/>
      </w:r>
      <w:r>
        <w:t>Searcy, AR</w:t>
      </w:r>
    </w:p>
    <w:p w14:paraId="0F062EB5" w14:textId="36F218E9" w:rsidR="000016A9" w:rsidRDefault="000016A9" w:rsidP="00727704">
      <w:pPr>
        <w:pStyle w:val="ListParagraph"/>
        <w:numPr>
          <w:ilvl w:val="3"/>
          <w:numId w:val="2"/>
        </w:numPr>
      </w:pPr>
      <w:r>
        <w:t>Paul Castleman (’84)</w:t>
      </w:r>
      <w:r>
        <w:tab/>
      </w:r>
      <w:r>
        <w:tab/>
      </w:r>
      <w:r>
        <w:tab/>
      </w:r>
      <w:r w:rsidR="00354930">
        <w:tab/>
      </w:r>
      <w:r w:rsidR="000C2EF3">
        <w:t>Idabel</w:t>
      </w:r>
      <w:r>
        <w:t>, OK</w:t>
      </w:r>
    </w:p>
    <w:p w14:paraId="1B2B895B" w14:textId="464A6FD1" w:rsidR="000016A9" w:rsidRDefault="000016A9" w:rsidP="000016A9">
      <w:pPr>
        <w:pStyle w:val="ListParagraph"/>
        <w:numPr>
          <w:ilvl w:val="3"/>
          <w:numId w:val="2"/>
        </w:numPr>
      </w:pPr>
      <w:r>
        <w:t>Richard Castleman (’85)</w:t>
      </w:r>
      <w:r>
        <w:tab/>
      </w:r>
      <w:r>
        <w:tab/>
      </w:r>
      <w:r>
        <w:tab/>
      </w:r>
      <w:r w:rsidR="00354930">
        <w:tab/>
      </w:r>
      <w:r w:rsidR="000C2EF3">
        <w:t>Elkville</w:t>
      </w:r>
      <w:r>
        <w:t>, IL</w:t>
      </w:r>
    </w:p>
    <w:p w14:paraId="10C9A023" w14:textId="5096B62C" w:rsidR="00727704" w:rsidRDefault="00727704" w:rsidP="00727704">
      <w:pPr>
        <w:pStyle w:val="ListParagraph"/>
        <w:numPr>
          <w:ilvl w:val="3"/>
          <w:numId w:val="2"/>
        </w:numPr>
      </w:pPr>
      <w:r>
        <w:t>Matthew (’17) &amp; Mindy (’17) Cole</w:t>
      </w:r>
      <w:r>
        <w:tab/>
      </w:r>
      <w:r>
        <w:tab/>
      </w:r>
      <w:r w:rsidR="00354930">
        <w:tab/>
      </w:r>
      <w:r>
        <w:t>Edmond, Ok</w:t>
      </w:r>
    </w:p>
    <w:p w14:paraId="5CE3C5BD" w14:textId="40D7A720" w:rsidR="000016A9" w:rsidRDefault="000016A9" w:rsidP="00727704">
      <w:pPr>
        <w:pStyle w:val="ListParagraph"/>
        <w:numPr>
          <w:ilvl w:val="3"/>
          <w:numId w:val="2"/>
        </w:numPr>
      </w:pPr>
      <w:r>
        <w:t>Lane Comeaux (’13)</w:t>
      </w:r>
      <w:r>
        <w:tab/>
      </w:r>
      <w:r>
        <w:tab/>
      </w:r>
      <w:r>
        <w:tab/>
      </w:r>
      <w:r>
        <w:tab/>
      </w:r>
      <w:r w:rsidR="00354930">
        <w:tab/>
      </w:r>
      <w:r>
        <w:t>Searcy, AR</w:t>
      </w:r>
    </w:p>
    <w:p w14:paraId="3FBA764E" w14:textId="2C335B1B" w:rsidR="00BC6E2D" w:rsidRDefault="00BC6E2D" w:rsidP="00727704">
      <w:pPr>
        <w:pStyle w:val="ListParagraph"/>
        <w:numPr>
          <w:ilvl w:val="3"/>
          <w:numId w:val="2"/>
        </w:numPr>
      </w:pPr>
      <w:r>
        <w:t>Kelly Curtis Cowley (’87)</w:t>
      </w:r>
      <w:r>
        <w:tab/>
      </w:r>
      <w:r>
        <w:tab/>
      </w:r>
      <w:r>
        <w:tab/>
      </w:r>
      <w:r w:rsidR="00354930">
        <w:tab/>
      </w:r>
      <w:r>
        <w:t>North Little Rock, Ar</w:t>
      </w:r>
    </w:p>
    <w:p w14:paraId="478AA2C4" w14:textId="57DC4A4C" w:rsidR="00072AFF" w:rsidRDefault="00727704" w:rsidP="002938DE">
      <w:pPr>
        <w:pStyle w:val="ListParagraph"/>
        <w:numPr>
          <w:ilvl w:val="3"/>
          <w:numId w:val="2"/>
        </w:numPr>
      </w:pPr>
      <w:r>
        <w:t>Monica Poyner (’15)</w:t>
      </w:r>
      <w:r>
        <w:tab/>
      </w:r>
      <w:r>
        <w:tab/>
      </w:r>
      <w:r>
        <w:tab/>
      </w:r>
      <w:r w:rsidR="00354930">
        <w:tab/>
      </w:r>
      <w:r>
        <w:t>North Little Rock, AR</w:t>
      </w:r>
    </w:p>
    <w:p w14:paraId="0D7B1653" w14:textId="735E51C7" w:rsidR="00727704" w:rsidRDefault="00727704" w:rsidP="00727704">
      <w:pPr>
        <w:pStyle w:val="ListParagraph"/>
        <w:numPr>
          <w:ilvl w:val="3"/>
          <w:numId w:val="2"/>
        </w:numPr>
      </w:pPr>
      <w:r>
        <w:t xml:space="preserve">Savannah </w:t>
      </w:r>
      <w:r w:rsidR="00917565">
        <w:t xml:space="preserve">Fowler </w:t>
      </w:r>
      <w:r>
        <w:t>Thiede (</w:t>
      </w:r>
      <w:r w:rsidR="000016A9">
        <w:t>’09)</w:t>
      </w:r>
      <w:r>
        <w:tab/>
      </w:r>
      <w:r>
        <w:tab/>
      </w:r>
      <w:r w:rsidR="00354930">
        <w:tab/>
      </w:r>
      <w:r>
        <w:t>Searcy, AR</w:t>
      </w:r>
    </w:p>
    <w:p w14:paraId="024F1526" w14:textId="26A4512E" w:rsidR="00727704" w:rsidRDefault="000016A9" w:rsidP="00727704">
      <w:pPr>
        <w:pStyle w:val="ListParagraph"/>
        <w:numPr>
          <w:ilvl w:val="3"/>
          <w:numId w:val="2"/>
        </w:numPr>
      </w:pPr>
      <w:r>
        <w:t>Carlott</w:t>
      </w:r>
      <w:r w:rsidR="00BC6E2D">
        <w:t xml:space="preserve">a </w:t>
      </w:r>
      <w:r w:rsidR="00917565">
        <w:t xml:space="preserve">Truman </w:t>
      </w:r>
      <w:r w:rsidR="00BC6E2D">
        <w:t>Thompson (’93)</w:t>
      </w:r>
      <w:r w:rsidR="00BC6E2D">
        <w:tab/>
      </w:r>
      <w:r w:rsidR="00BC6E2D">
        <w:tab/>
      </w:r>
      <w:r w:rsidR="00354930">
        <w:tab/>
      </w:r>
      <w:r w:rsidR="00BC6E2D">
        <w:t>New Edinburg, AR</w:t>
      </w:r>
    </w:p>
    <w:p w14:paraId="08CB0CE8" w14:textId="1AD50F80" w:rsidR="000C2EF3" w:rsidRDefault="000C2EF3" w:rsidP="00727704">
      <w:pPr>
        <w:pStyle w:val="ListParagraph"/>
        <w:numPr>
          <w:ilvl w:val="3"/>
          <w:numId w:val="2"/>
        </w:numPr>
      </w:pPr>
      <w:r>
        <w:t>Larry Williams (’18)</w:t>
      </w:r>
      <w:r>
        <w:tab/>
      </w:r>
      <w:r>
        <w:tab/>
      </w:r>
      <w:r>
        <w:tab/>
      </w:r>
      <w:r>
        <w:tab/>
      </w:r>
      <w:r>
        <w:tab/>
        <w:t>Searcy, AR</w:t>
      </w:r>
    </w:p>
    <w:p w14:paraId="3CE00CDD" w14:textId="3D77AA3A" w:rsidR="00917565" w:rsidRDefault="00917565" w:rsidP="00917565">
      <w:pPr>
        <w:pStyle w:val="ListParagraph"/>
        <w:numPr>
          <w:ilvl w:val="2"/>
          <w:numId w:val="2"/>
        </w:numPr>
      </w:pPr>
      <w:r>
        <w:t>Session 3</w:t>
      </w:r>
    </w:p>
    <w:p w14:paraId="29EBB77B" w14:textId="7B305765" w:rsidR="0012170B" w:rsidRDefault="0012170B" w:rsidP="00917565">
      <w:pPr>
        <w:pStyle w:val="ListParagraph"/>
        <w:numPr>
          <w:ilvl w:val="3"/>
          <w:numId w:val="2"/>
        </w:numPr>
      </w:pPr>
      <w:r>
        <w:t>Sam Alexander (’54)</w:t>
      </w:r>
      <w:r>
        <w:tab/>
      </w:r>
      <w:r>
        <w:tab/>
      </w:r>
      <w:r>
        <w:tab/>
      </w:r>
      <w:r>
        <w:tab/>
      </w:r>
      <w:r w:rsidR="00354930">
        <w:tab/>
      </w:r>
      <w:r>
        <w:t>Harrison, AR</w:t>
      </w:r>
    </w:p>
    <w:p w14:paraId="5FB4F5CA" w14:textId="0895B3A2" w:rsidR="00606201" w:rsidRDefault="00606201" w:rsidP="00917565">
      <w:pPr>
        <w:pStyle w:val="ListParagraph"/>
        <w:numPr>
          <w:ilvl w:val="3"/>
          <w:numId w:val="2"/>
        </w:numPr>
      </w:pPr>
      <w:r>
        <w:t>Thad (</w:t>
      </w:r>
      <w:r w:rsidR="000E73EC">
        <w:t>’16) &amp; Rachel (’16) Bartlett</w:t>
      </w:r>
      <w:r w:rsidR="000E73EC">
        <w:tab/>
      </w:r>
      <w:r w:rsidR="000E73EC">
        <w:tab/>
      </w:r>
      <w:r w:rsidR="00354930">
        <w:tab/>
      </w:r>
      <w:r w:rsidR="000E73EC">
        <w:t>Atlanta, GA</w:t>
      </w:r>
    </w:p>
    <w:p w14:paraId="45A09516" w14:textId="5E1F80F2" w:rsidR="000E73EC" w:rsidRDefault="000E73EC" w:rsidP="00917565">
      <w:pPr>
        <w:pStyle w:val="ListParagraph"/>
        <w:numPr>
          <w:ilvl w:val="3"/>
          <w:numId w:val="2"/>
        </w:numPr>
      </w:pPr>
      <w:r>
        <w:t>Taylor Boyd (‘02)</w:t>
      </w:r>
      <w:r>
        <w:tab/>
      </w:r>
      <w:r>
        <w:tab/>
      </w:r>
      <w:r>
        <w:tab/>
      </w:r>
      <w:r>
        <w:tab/>
      </w:r>
      <w:r w:rsidR="00354930">
        <w:tab/>
      </w:r>
      <w:r>
        <w:t>Lewisville, GA</w:t>
      </w:r>
    </w:p>
    <w:p w14:paraId="79A2AE62" w14:textId="16C9FADB" w:rsidR="00072AFF" w:rsidRDefault="00072AFF" w:rsidP="00917565">
      <w:pPr>
        <w:pStyle w:val="ListParagraph"/>
        <w:numPr>
          <w:ilvl w:val="3"/>
          <w:numId w:val="2"/>
        </w:numPr>
      </w:pPr>
      <w:r>
        <w:t>Janetta Castleman (’14)</w:t>
      </w:r>
      <w:r>
        <w:tab/>
      </w:r>
      <w:r>
        <w:tab/>
      </w:r>
      <w:r>
        <w:tab/>
      </w:r>
      <w:r>
        <w:tab/>
        <w:t>Batesville, AR</w:t>
      </w:r>
    </w:p>
    <w:p w14:paraId="7F2D9D10" w14:textId="43CACB65" w:rsidR="00606201" w:rsidRDefault="00606201" w:rsidP="00917565">
      <w:pPr>
        <w:pStyle w:val="ListParagraph"/>
        <w:numPr>
          <w:ilvl w:val="3"/>
          <w:numId w:val="2"/>
        </w:numPr>
      </w:pPr>
      <w:r>
        <w:t>Emily Conrad (’11)</w:t>
      </w:r>
      <w:r>
        <w:tab/>
      </w:r>
      <w:r>
        <w:tab/>
      </w:r>
      <w:r>
        <w:tab/>
      </w:r>
      <w:r>
        <w:tab/>
      </w:r>
      <w:r w:rsidR="00354930">
        <w:tab/>
      </w:r>
      <w:r>
        <w:t>Searcy, AR</w:t>
      </w:r>
    </w:p>
    <w:p w14:paraId="018C3984" w14:textId="55E9C139" w:rsidR="00A70B37" w:rsidRDefault="00A70B37" w:rsidP="00917565">
      <w:pPr>
        <w:pStyle w:val="ListParagraph"/>
        <w:numPr>
          <w:ilvl w:val="3"/>
          <w:numId w:val="2"/>
        </w:numPr>
      </w:pPr>
      <w:r>
        <w:t>Kayla Farley (’93)</w:t>
      </w:r>
      <w:r>
        <w:tab/>
      </w:r>
      <w:r>
        <w:tab/>
      </w:r>
      <w:r>
        <w:tab/>
      </w:r>
      <w:r>
        <w:tab/>
      </w:r>
      <w:r w:rsidR="00354930">
        <w:tab/>
      </w:r>
      <w:r>
        <w:t>Booneville, AR</w:t>
      </w:r>
    </w:p>
    <w:p w14:paraId="1175A719" w14:textId="03A69841" w:rsidR="00606201" w:rsidRDefault="00606201" w:rsidP="00917565">
      <w:pPr>
        <w:pStyle w:val="ListParagraph"/>
        <w:numPr>
          <w:ilvl w:val="3"/>
          <w:numId w:val="2"/>
        </w:numPr>
      </w:pPr>
      <w:r>
        <w:t>Michael (’18) &amp; Cristi (’18) Holbrook</w:t>
      </w:r>
      <w:r>
        <w:tab/>
      </w:r>
      <w:r>
        <w:tab/>
      </w:r>
      <w:r w:rsidR="00354930">
        <w:tab/>
      </w:r>
      <w:r>
        <w:t>Atlanta, GA</w:t>
      </w:r>
    </w:p>
    <w:p w14:paraId="66164EAE" w14:textId="319E84BF" w:rsidR="000E73EC" w:rsidRDefault="000E73EC" w:rsidP="00917565">
      <w:pPr>
        <w:pStyle w:val="ListParagraph"/>
        <w:numPr>
          <w:ilvl w:val="3"/>
          <w:numId w:val="2"/>
        </w:numPr>
      </w:pPr>
      <w:r>
        <w:t>Kirk Hollis (’85)</w:t>
      </w:r>
      <w:r>
        <w:tab/>
      </w:r>
      <w:r>
        <w:tab/>
      </w:r>
      <w:r>
        <w:tab/>
      </w:r>
      <w:r>
        <w:tab/>
      </w:r>
      <w:r w:rsidR="00354930">
        <w:tab/>
      </w:r>
      <w:r>
        <w:t>Ponca City, O</w:t>
      </w:r>
      <w:r w:rsidR="00354930">
        <w:t>K</w:t>
      </w:r>
    </w:p>
    <w:p w14:paraId="2D1898B7" w14:textId="09FFF4AC" w:rsidR="00606201" w:rsidRDefault="00606201" w:rsidP="00917565">
      <w:pPr>
        <w:pStyle w:val="ListParagraph"/>
        <w:numPr>
          <w:ilvl w:val="3"/>
          <w:numId w:val="2"/>
        </w:numPr>
      </w:pPr>
      <w:r>
        <w:t>Cole Hull (’16)</w:t>
      </w:r>
      <w:r>
        <w:tab/>
      </w:r>
      <w:r>
        <w:tab/>
      </w:r>
      <w:r>
        <w:tab/>
      </w:r>
      <w:r>
        <w:tab/>
      </w:r>
      <w:r w:rsidR="00354930">
        <w:tab/>
      </w:r>
      <w:r>
        <w:t>Fort Recovery, OH</w:t>
      </w:r>
    </w:p>
    <w:p w14:paraId="366466F1" w14:textId="3B5A10C6" w:rsidR="00917565" w:rsidRDefault="00917565" w:rsidP="00917565">
      <w:pPr>
        <w:pStyle w:val="ListParagraph"/>
        <w:numPr>
          <w:ilvl w:val="3"/>
          <w:numId w:val="2"/>
        </w:numPr>
      </w:pPr>
      <w:r>
        <w:t>Kyla Jobe (’09)</w:t>
      </w:r>
      <w:r>
        <w:tab/>
      </w:r>
      <w:r>
        <w:tab/>
      </w:r>
      <w:r>
        <w:tab/>
      </w:r>
      <w:r>
        <w:tab/>
      </w:r>
      <w:r w:rsidR="00354930">
        <w:tab/>
      </w:r>
      <w:r>
        <w:t>Dallas, TX</w:t>
      </w:r>
    </w:p>
    <w:p w14:paraId="46520A92" w14:textId="09424ECE" w:rsidR="00F504FC" w:rsidRDefault="00F504FC" w:rsidP="00917565">
      <w:pPr>
        <w:pStyle w:val="ListParagraph"/>
        <w:numPr>
          <w:ilvl w:val="3"/>
          <w:numId w:val="2"/>
        </w:numPr>
      </w:pPr>
      <w:r>
        <w:t>Leah Graves Land (’87)</w:t>
      </w:r>
      <w:r>
        <w:tab/>
      </w:r>
      <w:r>
        <w:tab/>
      </w:r>
      <w:r>
        <w:tab/>
      </w:r>
      <w:r w:rsidR="00354930">
        <w:tab/>
      </w:r>
      <w:r>
        <w:t>San Antonio, TX</w:t>
      </w:r>
    </w:p>
    <w:p w14:paraId="32CA43EB" w14:textId="5D7E709C" w:rsidR="00917565" w:rsidRDefault="00917565" w:rsidP="00917565">
      <w:pPr>
        <w:pStyle w:val="ListParagraph"/>
        <w:numPr>
          <w:ilvl w:val="3"/>
          <w:numId w:val="2"/>
        </w:numPr>
      </w:pPr>
      <w:r>
        <w:t>Shirley Milburn (’10)</w:t>
      </w:r>
      <w:r>
        <w:tab/>
      </w:r>
      <w:r>
        <w:tab/>
      </w:r>
      <w:r>
        <w:tab/>
      </w:r>
      <w:r w:rsidR="00354930">
        <w:tab/>
      </w:r>
      <w:r>
        <w:t>Bethany, O</w:t>
      </w:r>
      <w:r w:rsidR="000C2EF3">
        <w:t>K</w:t>
      </w:r>
    </w:p>
    <w:p w14:paraId="57A395E0" w14:textId="6DF2277D" w:rsidR="000C2EF3" w:rsidRDefault="000C2EF3" w:rsidP="00917565">
      <w:pPr>
        <w:pStyle w:val="ListParagraph"/>
        <w:numPr>
          <w:ilvl w:val="3"/>
          <w:numId w:val="2"/>
        </w:numPr>
      </w:pPr>
      <w:r>
        <w:t>Brayden Milburn (’10)</w:t>
      </w:r>
      <w:r>
        <w:tab/>
      </w:r>
      <w:r>
        <w:tab/>
      </w:r>
      <w:r>
        <w:tab/>
      </w:r>
      <w:r>
        <w:tab/>
        <w:t>Yukon, OK</w:t>
      </w:r>
    </w:p>
    <w:p w14:paraId="015BB7C3" w14:textId="225329F9" w:rsidR="000E73EC" w:rsidRDefault="000E73EC" w:rsidP="00917565">
      <w:pPr>
        <w:pStyle w:val="ListParagraph"/>
        <w:numPr>
          <w:ilvl w:val="3"/>
          <w:numId w:val="2"/>
        </w:numPr>
      </w:pPr>
      <w:r>
        <w:t>Elea Pulliam (‘</w:t>
      </w:r>
      <w:r w:rsidR="00662350">
        <w:t>06</w:t>
      </w:r>
      <w:r>
        <w:t>)</w:t>
      </w:r>
      <w:r>
        <w:tab/>
      </w:r>
      <w:r>
        <w:tab/>
      </w:r>
      <w:r>
        <w:tab/>
      </w:r>
      <w:r>
        <w:tab/>
      </w:r>
      <w:r w:rsidR="00354930">
        <w:tab/>
      </w:r>
      <w:r>
        <w:t>Jonesboro, AR</w:t>
      </w:r>
    </w:p>
    <w:p w14:paraId="6B7DEB54" w14:textId="7FE3966A" w:rsidR="00D22791" w:rsidRDefault="002938DE" w:rsidP="00917565">
      <w:pPr>
        <w:pStyle w:val="ListParagraph"/>
        <w:numPr>
          <w:ilvl w:val="3"/>
          <w:numId w:val="2"/>
        </w:numPr>
      </w:pPr>
      <w:r>
        <w:t>Caroline Pulliam (’06)</w:t>
      </w:r>
      <w:r>
        <w:tab/>
      </w:r>
      <w:r>
        <w:tab/>
      </w:r>
      <w:r>
        <w:tab/>
      </w:r>
      <w:r>
        <w:tab/>
        <w:t>Jonesboro, AR</w:t>
      </w:r>
    </w:p>
    <w:p w14:paraId="5FFA1307" w14:textId="1220AD98" w:rsidR="000E73EC" w:rsidRDefault="000E73EC" w:rsidP="00917565">
      <w:pPr>
        <w:pStyle w:val="ListParagraph"/>
        <w:numPr>
          <w:ilvl w:val="3"/>
          <w:numId w:val="2"/>
        </w:numPr>
      </w:pPr>
      <w:r>
        <w:t>Diane Silvestro Ross (’08)</w:t>
      </w:r>
      <w:r>
        <w:tab/>
      </w:r>
      <w:r>
        <w:tab/>
      </w:r>
      <w:r>
        <w:tab/>
      </w:r>
      <w:r w:rsidR="00354930">
        <w:tab/>
      </w:r>
      <w:r>
        <w:t>Austin, AR</w:t>
      </w:r>
    </w:p>
    <w:p w14:paraId="2E816974" w14:textId="0AB05A38" w:rsidR="00B46DEB" w:rsidRDefault="00B46DEB" w:rsidP="00917565">
      <w:pPr>
        <w:pStyle w:val="ListParagraph"/>
        <w:numPr>
          <w:ilvl w:val="3"/>
          <w:numId w:val="2"/>
        </w:numPr>
      </w:pPr>
      <w:r>
        <w:t>Garrett Soffray (</w:t>
      </w:r>
      <w:r w:rsidR="00590B1A">
        <w:t>’02)</w:t>
      </w:r>
      <w:r w:rsidR="00590B1A">
        <w:tab/>
      </w:r>
      <w:r w:rsidR="00590B1A">
        <w:tab/>
      </w:r>
      <w:r w:rsidR="00590B1A">
        <w:tab/>
      </w:r>
      <w:r w:rsidR="00590B1A">
        <w:tab/>
      </w:r>
      <w:r w:rsidR="00354930">
        <w:tab/>
      </w:r>
      <w:r w:rsidR="00590B1A">
        <w:t>Jonesboro, AR</w:t>
      </w:r>
    </w:p>
    <w:p w14:paraId="5AA35257" w14:textId="7AC06AB4" w:rsidR="00917565" w:rsidRDefault="00D116A1" w:rsidP="00917565">
      <w:pPr>
        <w:pStyle w:val="ListParagraph"/>
        <w:numPr>
          <w:ilvl w:val="3"/>
          <w:numId w:val="2"/>
        </w:numPr>
      </w:pPr>
      <w:r>
        <w:t>Kendal Stubblefield</w:t>
      </w:r>
      <w:r w:rsidR="00606201">
        <w:t xml:space="preserve"> (’04)</w:t>
      </w:r>
      <w:r w:rsidR="00606201">
        <w:tab/>
      </w:r>
      <w:r w:rsidR="00606201">
        <w:tab/>
      </w:r>
      <w:r w:rsidR="00606201">
        <w:tab/>
      </w:r>
      <w:r w:rsidR="00354930">
        <w:tab/>
      </w:r>
      <w:r w:rsidR="00606201">
        <w:t>Houston, TX</w:t>
      </w:r>
    </w:p>
    <w:p w14:paraId="42CA66FD" w14:textId="1CCD7F3C" w:rsidR="000C2EF3" w:rsidRDefault="000C2EF3" w:rsidP="00917565">
      <w:pPr>
        <w:pStyle w:val="ListParagraph"/>
        <w:numPr>
          <w:ilvl w:val="3"/>
          <w:numId w:val="2"/>
        </w:numPr>
      </w:pPr>
      <w:r>
        <w:t>Larry Williams (’18)</w:t>
      </w:r>
      <w:r>
        <w:tab/>
      </w:r>
      <w:r>
        <w:tab/>
      </w:r>
      <w:r>
        <w:tab/>
      </w:r>
      <w:r>
        <w:tab/>
      </w:r>
      <w:r>
        <w:tab/>
        <w:t>Searcy, AR</w:t>
      </w:r>
    </w:p>
    <w:p w14:paraId="5ACEF0C0" w14:textId="2DC475D0" w:rsidR="000E73EC" w:rsidRDefault="00A70B37" w:rsidP="00A70B37">
      <w:pPr>
        <w:pStyle w:val="ListParagraph"/>
        <w:numPr>
          <w:ilvl w:val="2"/>
          <w:numId w:val="2"/>
        </w:numPr>
      </w:pPr>
      <w:r>
        <w:t>Session 4</w:t>
      </w:r>
    </w:p>
    <w:p w14:paraId="77277A55" w14:textId="4DCCAA1E" w:rsidR="0012170B" w:rsidRDefault="0012170B" w:rsidP="00A70B37">
      <w:pPr>
        <w:pStyle w:val="ListParagraph"/>
        <w:numPr>
          <w:ilvl w:val="3"/>
          <w:numId w:val="2"/>
        </w:numPr>
      </w:pPr>
      <w:r>
        <w:t>Sam Alexander (’54)</w:t>
      </w:r>
      <w:r>
        <w:tab/>
      </w:r>
      <w:r>
        <w:tab/>
      </w:r>
      <w:r>
        <w:tab/>
      </w:r>
      <w:r>
        <w:tab/>
      </w:r>
      <w:r w:rsidR="00354930">
        <w:tab/>
      </w:r>
      <w:r>
        <w:t>Harrison, AR</w:t>
      </w:r>
    </w:p>
    <w:p w14:paraId="64E885E0" w14:textId="3FA72FB8" w:rsidR="00A70B37" w:rsidRDefault="0012170B" w:rsidP="00A70B37">
      <w:pPr>
        <w:pStyle w:val="ListParagraph"/>
        <w:numPr>
          <w:ilvl w:val="3"/>
          <w:numId w:val="2"/>
        </w:numPr>
      </w:pPr>
      <w:r>
        <w:t>Nick McNabb (’11)</w:t>
      </w:r>
      <w:r>
        <w:tab/>
      </w:r>
      <w:r>
        <w:tab/>
      </w:r>
      <w:r>
        <w:tab/>
      </w:r>
      <w:r>
        <w:tab/>
      </w:r>
      <w:r w:rsidR="00354930">
        <w:tab/>
      </w:r>
      <w:r>
        <w:t>Searcy, AR</w:t>
      </w:r>
    </w:p>
    <w:p w14:paraId="51D9016B" w14:textId="0BDE7220" w:rsidR="0012170B" w:rsidRDefault="0012170B" w:rsidP="00A70B37">
      <w:pPr>
        <w:pStyle w:val="ListParagraph"/>
        <w:numPr>
          <w:ilvl w:val="3"/>
          <w:numId w:val="2"/>
        </w:numPr>
      </w:pPr>
      <w:r>
        <w:t>Chris Tomberlin (’15)</w:t>
      </w:r>
      <w:r>
        <w:tab/>
      </w:r>
      <w:r>
        <w:tab/>
      </w:r>
      <w:r>
        <w:tab/>
      </w:r>
      <w:r w:rsidR="00354930">
        <w:tab/>
      </w:r>
      <w:r>
        <w:t>The Woodlands, TX</w:t>
      </w:r>
    </w:p>
    <w:p w14:paraId="6D8EAD70" w14:textId="4D92D733" w:rsidR="0012170B" w:rsidRDefault="0012170B" w:rsidP="00A70B37">
      <w:pPr>
        <w:pStyle w:val="ListParagraph"/>
        <w:numPr>
          <w:ilvl w:val="3"/>
          <w:numId w:val="2"/>
        </w:numPr>
      </w:pPr>
      <w:r>
        <w:t>Chris (’11) &amp; Allison (‘05) Musslewhite McDonald</w:t>
      </w:r>
      <w:r>
        <w:tab/>
        <w:t>Dallas, TX</w:t>
      </w:r>
    </w:p>
    <w:p w14:paraId="1556A38F" w14:textId="638EEE0C" w:rsidR="000C2EF3" w:rsidRDefault="000C2EF3" w:rsidP="00A70B37">
      <w:pPr>
        <w:pStyle w:val="ListParagraph"/>
        <w:numPr>
          <w:ilvl w:val="3"/>
          <w:numId w:val="2"/>
        </w:numPr>
      </w:pPr>
      <w:r>
        <w:t>Matthew Musslewhite (‘</w:t>
      </w:r>
      <w:r w:rsidR="002938DE">
        <w:t>09</w:t>
      </w:r>
      <w:r>
        <w:t>)</w:t>
      </w:r>
      <w:r>
        <w:tab/>
      </w:r>
      <w:r>
        <w:tab/>
      </w:r>
      <w:r>
        <w:tab/>
      </w:r>
      <w:r>
        <w:tab/>
        <w:t>Dallas, TX</w:t>
      </w:r>
    </w:p>
    <w:p w14:paraId="1D9A958E" w14:textId="22932211" w:rsidR="0012170B" w:rsidRDefault="0012170B" w:rsidP="00A70B37">
      <w:pPr>
        <w:pStyle w:val="ListParagraph"/>
        <w:numPr>
          <w:ilvl w:val="3"/>
          <w:numId w:val="2"/>
        </w:numPr>
      </w:pPr>
      <w:r>
        <w:t>Kait</w:t>
      </w:r>
      <w:r w:rsidR="00B46DEB">
        <w:t>lyn Soffray Simmon (’00)</w:t>
      </w:r>
      <w:r w:rsidR="00B46DEB">
        <w:tab/>
      </w:r>
      <w:r w:rsidR="00B46DEB">
        <w:tab/>
      </w:r>
      <w:r w:rsidR="00354930">
        <w:tab/>
      </w:r>
      <w:r w:rsidR="00B46DEB">
        <w:t>Jonesboro, AR</w:t>
      </w:r>
    </w:p>
    <w:p w14:paraId="41E93ACA" w14:textId="1296E44F" w:rsidR="00B46DEB" w:rsidRDefault="00590B1A" w:rsidP="00A70B37">
      <w:pPr>
        <w:pStyle w:val="ListParagraph"/>
        <w:numPr>
          <w:ilvl w:val="3"/>
          <w:numId w:val="2"/>
        </w:numPr>
      </w:pPr>
      <w:r>
        <w:t>Leah Soffray (’00)</w:t>
      </w:r>
      <w:r>
        <w:tab/>
      </w:r>
      <w:r>
        <w:tab/>
      </w:r>
      <w:r>
        <w:tab/>
      </w:r>
      <w:r>
        <w:tab/>
      </w:r>
      <w:r w:rsidR="00354930">
        <w:tab/>
      </w:r>
      <w:r>
        <w:t>Jonesboro, AR</w:t>
      </w:r>
    </w:p>
    <w:p w14:paraId="41C1776D" w14:textId="5597A74D" w:rsidR="000C2EF3" w:rsidRDefault="000C2EF3" w:rsidP="00A70B37">
      <w:pPr>
        <w:pStyle w:val="ListParagraph"/>
        <w:numPr>
          <w:ilvl w:val="3"/>
          <w:numId w:val="2"/>
        </w:numPr>
      </w:pPr>
      <w:r>
        <w:t>Larry Williams (’18)</w:t>
      </w:r>
      <w:r>
        <w:tab/>
      </w:r>
      <w:r>
        <w:tab/>
      </w:r>
      <w:r>
        <w:tab/>
      </w:r>
      <w:r>
        <w:tab/>
      </w:r>
      <w:r>
        <w:tab/>
        <w:t>Searcy, AR</w:t>
      </w:r>
    </w:p>
    <w:p w14:paraId="2B5514A8" w14:textId="5C01AFC8" w:rsidR="00590B1A" w:rsidRDefault="00354930" w:rsidP="00354930">
      <w:pPr>
        <w:pStyle w:val="ListParagraph"/>
        <w:numPr>
          <w:ilvl w:val="2"/>
          <w:numId w:val="2"/>
        </w:numPr>
      </w:pPr>
      <w:r>
        <w:t>Session 5</w:t>
      </w:r>
    </w:p>
    <w:p w14:paraId="47C15FF4" w14:textId="06D58722" w:rsidR="00354930" w:rsidRDefault="00354930" w:rsidP="00354930">
      <w:pPr>
        <w:pStyle w:val="ListParagraph"/>
        <w:numPr>
          <w:ilvl w:val="3"/>
          <w:numId w:val="2"/>
        </w:numPr>
      </w:pPr>
      <w:r>
        <w:t>Sam Alexander (’54)</w:t>
      </w:r>
      <w:r>
        <w:tab/>
      </w:r>
      <w:r>
        <w:tab/>
      </w:r>
      <w:r>
        <w:tab/>
      </w:r>
      <w:r>
        <w:tab/>
      </w:r>
      <w:r>
        <w:tab/>
        <w:t>Harrison, AR</w:t>
      </w:r>
    </w:p>
    <w:p w14:paraId="2CFA382D" w14:textId="6211C0D4" w:rsidR="00072AFF" w:rsidRDefault="00072AFF" w:rsidP="00072AFF">
      <w:pPr>
        <w:pStyle w:val="ListParagraph"/>
        <w:numPr>
          <w:ilvl w:val="3"/>
          <w:numId w:val="2"/>
        </w:numPr>
      </w:pPr>
      <w:r>
        <w:lastRenderedPageBreak/>
        <w:t>Tiffany Griffin LeBlanc (’86)</w:t>
      </w:r>
      <w:r>
        <w:tab/>
      </w:r>
      <w:r>
        <w:tab/>
      </w:r>
      <w:r>
        <w:tab/>
      </w:r>
      <w:r>
        <w:tab/>
        <w:t>Beaver Creek, OH</w:t>
      </w:r>
    </w:p>
    <w:p w14:paraId="48ADC512" w14:textId="2CD61BEE" w:rsidR="00354930" w:rsidRDefault="00354930" w:rsidP="00354930">
      <w:pPr>
        <w:pStyle w:val="ListParagraph"/>
        <w:numPr>
          <w:ilvl w:val="3"/>
          <w:numId w:val="2"/>
        </w:numPr>
      </w:pPr>
      <w:r>
        <w:t>Dale Sheehy (’91)</w:t>
      </w:r>
      <w:r>
        <w:tab/>
      </w:r>
      <w:r>
        <w:tab/>
      </w:r>
      <w:r>
        <w:tab/>
      </w:r>
      <w:r>
        <w:tab/>
      </w:r>
      <w:r>
        <w:tab/>
        <w:t>Waco, TX</w:t>
      </w:r>
    </w:p>
    <w:p w14:paraId="7B71B810" w14:textId="161D10FA" w:rsidR="00354930" w:rsidRDefault="00354930" w:rsidP="00354930">
      <w:pPr>
        <w:pStyle w:val="ListParagraph"/>
        <w:numPr>
          <w:ilvl w:val="3"/>
          <w:numId w:val="2"/>
        </w:numPr>
      </w:pPr>
      <w:r>
        <w:t>DeAnn Smallwood (’11)</w:t>
      </w:r>
      <w:r>
        <w:tab/>
      </w:r>
      <w:r>
        <w:tab/>
      </w:r>
      <w:r>
        <w:tab/>
      </w:r>
      <w:r>
        <w:tab/>
        <w:t>Austin, TX</w:t>
      </w:r>
    </w:p>
    <w:p w14:paraId="742114D1" w14:textId="149F4DBA" w:rsidR="00354930" w:rsidRDefault="00354930" w:rsidP="00354930">
      <w:pPr>
        <w:pStyle w:val="ListParagraph"/>
        <w:numPr>
          <w:ilvl w:val="3"/>
          <w:numId w:val="2"/>
        </w:numPr>
      </w:pPr>
      <w:r>
        <w:t>Robert Solar (</w:t>
      </w:r>
      <w:r w:rsidR="00072AFF">
        <w:t>’15)</w:t>
      </w:r>
      <w:r w:rsidR="00072AFF">
        <w:tab/>
      </w:r>
      <w:r w:rsidR="00072AFF">
        <w:tab/>
      </w:r>
      <w:r w:rsidR="00072AFF">
        <w:tab/>
      </w:r>
      <w:r w:rsidR="00072AFF">
        <w:tab/>
      </w:r>
      <w:r w:rsidR="00072AFF">
        <w:tab/>
        <w:t>Temple, TX</w:t>
      </w:r>
    </w:p>
    <w:p w14:paraId="59D9DDC1" w14:textId="77777777" w:rsidR="00354930" w:rsidRDefault="00354930" w:rsidP="00354930">
      <w:pPr>
        <w:pStyle w:val="ListParagraph"/>
        <w:ind w:left="2520"/>
      </w:pPr>
    </w:p>
    <w:p w14:paraId="7F3257C3" w14:textId="08A9B518" w:rsidR="00606201" w:rsidRPr="002D72CB" w:rsidRDefault="00606201" w:rsidP="00A70B37">
      <w:pPr>
        <w:pStyle w:val="ListParagraph"/>
        <w:ind w:left="2520"/>
      </w:pPr>
    </w:p>
    <w:p w14:paraId="00FC3864" w14:textId="77777777" w:rsidR="002D72CB" w:rsidRDefault="002D72CB" w:rsidP="002D72CB">
      <w:pPr>
        <w:pStyle w:val="ListParagraph"/>
        <w:ind w:left="2520"/>
        <w:rPr>
          <w:u w:val="single"/>
        </w:rPr>
      </w:pPr>
    </w:p>
    <w:p w14:paraId="238C35DD" w14:textId="4AE7A90B" w:rsidR="002D72CB" w:rsidRPr="002614EE" w:rsidRDefault="002D72CB" w:rsidP="002D72CB">
      <w:pPr>
        <w:pStyle w:val="ListParagraph"/>
        <w:ind w:left="2520"/>
        <w:rPr>
          <w:u w:val="single"/>
        </w:rPr>
      </w:pPr>
    </w:p>
    <w:p w14:paraId="00650AC1" w14:textId="7C894400" w:rsidR="002614EE" w:rsidRPr="006A69DA" w:rsidRDefault="002614EE" w:rsidP="002614EE">
      <w:pPr>
        <w:pStyle w:val="ListParagraph"/>
        <w:numPr>
          <w:ilvl w:val="1"/>
          <w:numId w:val="2"/>
        </w:numPr>
        <w:rPr>
          <w:u w:val="single"/>
        </w:rPr>
      </w:pPr>
      <w:r>
        <w:t>Article by Sara Brown</w:t>
      </w:r>
    </w:p>
    <w:p w14:paraId="58DEFEBF" w14:textId="2F1403B0" w:rsidR="006A69DA" w:rsidRDefault="006A69DA" w:rsidP="006A69DA">
      <w:pPr>
        <w:pStyle w:val="ListParagraph"/>
        <w:numPr>
          <w:ilvl w:val="2"/>
          <w:numId w:val="2"/>
        </w:numPr>
      </w:pPr>
      <w:r>
        <w:t xml:space="preserve">Wyldewood has always been a special place for me.  I am not sure I can put into words the excitement I continue to feel when entering through the front gates under the iconic wooden letters.  My parents dropped me off as a nervous </w:t>
      </w:r>
      <w:r w:rsidR="008553C9">
        <w:t>8-year-old</w:t>
      </w:r>
      <w:r>
        <w:t xml:space="preserve"> for my first session in 1984.  My Mom was so excited as she settled me into my bunk because she knew I would love Wyldewood just as much as </w:t>
      </w:r>
      <w:r w:rsidRPr="0013211A">
        <w:rPr>
          <w:noProof/>
        </w:rPr>
        <w:t>she</w:t>
      </w:r>
      <w:r>
        <w:t xml:space="preserve"> had when she camped.  We walked around before she </w:t>
      </w:r>
      <w:r w:rsidR="008553C9">
        <w:t>left,</w:t>
      </w:r>
      <w:r>
        <w:t xml:space="preserve"> and she found her name written on the bunks of girl’s cabin 3</w:t>
      </w:r>
      <w:r w:rsidR="008553C9" w:rsidRPr="0013211A">
        <w:rPr>
          <w:noProof/>
        </w:rPr>
        <w:t>….</w:t>
      </w:r>
      <w:r w:rsidR="008553C9">
        <w:t xml:space="preserve"> I</w:t>
      </w:r>
      <w:r>
        <w:t xml:space="preserve"> knew right then this was where I was supposed to be.  I spent many summers at Wyldewood.  Wyldewood was where I was baptized and where I made many lifetime friends. When nothing was going right in my world, Wyldewood always had just what my soul needed.  I spent time at camp yearly from when I was first old enough to camp until I was in high school.  I never forgot the impact the Wyldewood experience had on my life. </w:t>
      </w:r>
    </w:p>
    <w:p w14:paraId="5A02C37A" w14:textId="77777777" w:rsidR="006A69DA" w:rsidRDefault="006A69DA" w:rsidP="006A69DA">
      <w:pPr>
        <w:pStyle w:val="ListParagraph"/>
        <w:ind w:left="1800"/>
      </w:pPr>
    </w:p>
    <w:p w14:paraId="7DDFC1FF" w14:textId="5312DB33" w:rsidR="006A69DA" w:rsidRDefault="006A69DA" w:rsidP="006A69DA">
      <w:pPr>
        <w:pStyle w:val="ListParagraph"/>
        <w:ind w:left="1800"/>
      </w:pPr>
      <w:r>
        <w:t xml:space="preserve"> Fast forward to adulthood</w:t>
      </w:r>
      <w:ins w:id="15" w:author="USER" w:date="2018-11-09T03:15:00Z">
        <w:r w:rsidR="007609DE">
          <w:t>,</w:t>
        </w:r>
      </w:ins>
      <w:r>
        <w:t xml:space="preserve"> </w:t>
      </w:r>
      <w:r w:rsidRPr="007609DE">
        <w:rPr>
          <w:noProof/>
        </w:rPr>
        <w:t>and</w:t>
      </w:r>
      <w:r>
        <w:t xml:space="preserve"> I am dropping off my </w:t>
      </w:r>
      <w:r w:rsidR="008553C9">
        <w:t>8-year-old</w:t>
      </w:r>
      <w:r>
        <w:t xml:space="preserve"> son for his first year.  (My boys are 3</w:t>
      </w:r>
      <w:r w:rsidRPr="006A69DA">
        <w:rPr>
          <w:vertAlign w:val="superscript"/>
        </w:rPr>
        <w:t>rd</w:t>
      </w:r>
      <w:r>
        <w:t xml:space="preserve"> generation campers) By </w:t>
      </w:r>
      <w:r w:rsidRPr="007609DE">
        <w:rPr>
          <w:noProof/>
        </w:rPr>
        <w:t>chance</w:t>
      </w:r>
      <w:ins w:id="16" w:author="USER" w:date="2018-11-09T03:15:00Z">
        <w:r w:rsidR="007609DE">
          <w:rPr>
            <w:noProof/>
          </w:rPr>
          <w:t>,</w:t>
        </w:r>
      </w:ins>
      <w:r>
        <w:t xml:space="preserve"> I had a conversation with a staff member about how the camp can always use nurses</w:t>
      </w:r>
      <w:r w:rsidR="008553C9">
        <w:t>…. WAIT</w:t>
      </w:r>
      <w:r>
        <w:t>…WHAT?!?!?  I AM A NURSE!!!!  I am not sure how I held my excitement in when I thought about how they MIGHT just let me come back</w:t>
      </w:r>
      <w:r w:rsidR="008553C9">
        <w:t>….</w:t>
      </w:r>
      <w:r>
        <w:t xml:space="preserve">  I went </w:t>
      </w:r>
      <w:ins w:id="17" w:author="USER" w:date="2018-11-09T03:15:00Z">
        <w:r w:rsidR="007609DE">
          <w:t xml:space="preserve">home </w:t>
        </w:r>
      </w:ins>
      <w:r w:rsidR="007609DE">
        <w:t>immediately</w:t>
      </w:r>
      <w:del w:id="18" w:author="USER" w:date="2018-11-09T03:15:00Z">
        <w:r>
          <w:delText xml:space="preserve"> home</w:delText>
        </w:r>
      </w:del>
      <w:r>
        <w:t xml:space="preserve"> and spoke to my husband, who is always so supportive, he remembered my stories about how much fun I had as a camper, and he said to go for it!  That was 2014</w:t>
      </w:r>
      <w:ins w:id="19" w:author="USER" w:date="2018-11-09T03:15:00Z">
        <w:r w:rsidR="00A74CF1">
          <w:t>,</w:t>
        </w:r>
      </w:ins>
      <w:r>
        <w:t xml:space="preserve"> </w:t>
      </w:r>
      <w:r w:rsidRPr="00A74CF1">
        <w:rPr>
          <w:noProof/>
        </w:rPr>
        <w:t>and</w:t>
      </w:r>
      <w:r>
        <w:t xml:space="preserve"> I come back as often as I can.  I continue to volunteer to ensure that Wyldewood is here for many, many years to come.  I love how Wyldewood is still good for my soul.  I love how I can see God at work every single day through the counselors, the directors, the staff, and the campers.  I love how I continue to make life-long friendships and reunite with friends from my youth.  I honestly cannot imagine a life without Wyldewood.  I look forward to each summer that I get to spend playing at camp.  I pray that Wyldewood will always be a place my family can feel at home.  </w:t>
      </w:r>
    </w:p>
    <w:p w14:paraId="49CD0253" w14:textId="61091CFA" w:rsidR="006A69DA" w:rsidRPr="00666A20" w:rsidRDefault="00F27AC3" w:rsidP="006A69DA">
      <w:pPr>
        <w:pStyle w:val="ListParagraph"/>
        <w:numPr>
          <w:ilvl w:val="2"/>
          <w:numId w:val="2"/>
        </w:numPr>
        <w:rPr>
          <w:u w:val="single"/>
        </w:rPr>
      </w:pPr>
      <w:r>
        <w:t>Sara Brown Picture</w:t>
      </w:r>
    </w:p>
    <w:p w14:paraId="730CC3D2" w14:textId="724B1E21" w:rsidR="00666A20" w:rsidRDefault="00666A20" w:rsidP="00666A20">
      <w:pPr>
        <w:rPr>
          <w:u w:val="single"/>
        </w:rPr>
      </w:pPr>
    </w:p>
    <w:p w14:paraId="46CFBFEA" w14:textId="4AAFC0CC" w:rsidR="00666A20" w:rsidRDefault="00666A20" w:rsidP="00666A20">
      <w:pPr>
        <w:pStyle w:val="ListParagraph"/>
        <w:numPr>
          <w:ilvl w:val="0"/>
          <w:numId w:val="2"/>
        </w:numPr>
        <w:rPr>
          <w:u w:val="single"/>
        </w:rPr>
      </w:pPr>
      <w:r>
        <w:rPr>
          <w:u w:val="single"/>
        </w:rPr>
        <w:t>Page 10 &amp; 11</w:t>
      </w:r>
    </w:p>
    <w:p w14:paraId="2BFB7897" w14:textId="5F8A8B07" w:rsidR="008149F2" w:rsidRPr="00E47ABA" w:rsidRDefault="00F57E47" w:rsidP="00E47ABA">
      <w:pPr>
        <w:pStyle w:val="ListParagraph"/>
        <w:numPr>
          <w:ilvl w:val="1"/>
          <w:numId w:val="2"/>
        </w:numPr>
        <w:rPr>
          <w:u w:val="single"/>
        </w:rPr>
      </w:pPr>
      <w:r>
        <w:t xml:space="preserve">Theme </w:t>
      </w:r>
    </w:p>
    <w:p w14:paraId="610477E3" w14:textId="20D75DE6" w:rsidR="00E47ABA" w:rsidRPr="00E74CA4" w:rsidRDefault="00E74CA4" w:rsidP="00E47ABA">
      <w:pPr>
        <w:pStyle w:val="ListParagraph"/>
        <w:numPr>
          <w:ilvl w:val="2"/>
          <w:numId w:val="2"/>
        </w:numPr>
        <w:rPr>
          <w:u w:val="single"/>
        </w:rPr>
      </w:pPr>
      <w:r>
        <w:t>ARISE</w:t>
      </w:r>
    </w:p>
    <w:p w14:paraId="0139FE3A" w14:textId="1D6F2037" w:rsidR="00E74CA4" w:rsidRPr="009C5DCE" w:rsidRDefault="00604C5B" w:rsidP="00E47ABA">
      <w:pPr>
        <w:pStyle w:val="ListParagraph"/>
        <w:numPr>
          <w:ilvl w:val="2"/>
          <w:numId w:val="2"/>
        </w:numPr>
        <w:rPr>
          <w:u w:val="single"/>
        </w:rPr>
      </w:pPr>
      <w:r>
        <w:t>Put on the full armor of God, so that you can take your stand against the devil’s schemes – Ephesians 6:11</w:t>
      </w:r>
    </w:p>
    <w:p w14:paraId="4B33A217" w14:textId="45E8B78C" w:rsidR="009C5DCE" w:rsidRPr="003F6C97" w:rsidRDefault="0011036A" w:rsidP="00E47ABA">
      <w:pPr>
        <w:pStyle w:val="ListParagraph"/>
        <w:numPr>
          <w:ilvl w:val="2"/>
          <w:numId w:val="2"/>
        </w:numPr>
        <w:rPr>
          <w:u w:val="single"/>
        </w:rPr>
      </w:pPr>
      <w:r>
        <w:t>(It would be nice on this page to have a design that ties in with Armor/especially Roman armor)</w:t>
      </w:r>
    </w:p>
    <w:p w14:paraId="11CF81F4" w14:textId="35A99BD5" w:rsidR="003F6C97" w:rsidRDefault="003F6C97" w:rsidP="003F6C97">
      <w:pPr>
        <w:pStyle w:val="ListParagraph"/>
        <w:ind w:left="1800"/>
        <w:rPr>
          <w:u w:val="single"/>
        </w:rPr>
      </w:pPr>
    </w:p>
    <w:p w14:paraId="46CBFB44" w14:textId="1A734515" w:rsidR="00F27AC3" w:rsidRDefault="00F27AC3" w:rsidP="003F6C97">
      <w:pPr>
        <w:pStyle w:val="ListParagraph"/>
        <w:ind w:left="1800"/>
        <w:rPr>
          <w:u w:val="single"/>
        </w:rPr>
      </w:pPr>
    </w:p>
    <w:p w14:paraId="532E0740" w14:textId="77777777" w:rsidR="00F27AC3" w:rsidRPr="00E47ABA" w:rsidRDefault="00F27AC3" w:rsidP="003F6C97">
      <w:pPr>
        <w:pStyle w:val="ListParagraph"/>
        <w:ind w:left="1800"/>
        <w:rPr>
          <w:u w:val="single"/>
        </w:rPr>
      </w:pPr>
    </w:p>
    <w:p w14:paraId="155B19DF" w14:textId="583DD82F" w:rsidR="00E47ABA" w:rsidRPr="00E47ABA" w:rsidRDefault="00E47ABA" w:rsidP="003F6C97">
      <w:pPr>
        <w:pStyle w:val="ListParagraph"/>
        <w:numPr>
          <w:ilvl w:val="2"/>
          <w:numId w:val="2"/>
        </w:numPr>
        <w:rPr>
          <w:u w:val="single"/>
        </w:rPr>
      </w:pPr>
      <w:r>
        <w:lastRenderedPageBreak/>
        <w:t>Sessions &amp; Dates</w:t>
      </w:r>
    </w:p>
    <w:p w14:paraId="58C70FF6" w14:textId="66EF04A7" w:rsidR="00E47ABA" w:rsidRPr="00A90082" w:rsidRDefault="00E47ABA" w:rsidP="00C11D21">
      <w:pPr>
        <w:pStyle w:val="ListParagraph"/>
        <w:numPr>
          <w:ilvl w:val="3"/>
          <w:numId w:val="2"/>
        </w:numPr>
        <w:rPr>
          <w:u w:val="single"/>
        </w:rPr>
      </w:pPr>
      <w:r>
        <w:t xml:space="preserve">Session 1 </w:t>
      </w:r>
      <w:r>
        <w:tab/>
      </w:r>
      <w:r>
        <w:tab/>
        <w:t>June 2 – 8</w:t>
      </w:r>
      <w:r>
        <w:tab/>
      </w:r>
      <w:r>
        <w:tab/>
        <w:t>$270</w:t>
      </w:r>
    </w:p>
    <w:p w14:paraId="7A9267C3" w14:textId="2BA79F15" w:rsidR="00A90082" w:rsidRPr="008A09F7" w:rsidRDefault="00A90082" w:rsidP="003F6C97">
      <w:pPr>
        <w:pStyle w:val="ListParagraph"/>
        <w:numPr>
          <w:ilvl w:val="3"/>
          <w:numId w:val="2"/>
        </w:numPr>
      </w:pPr>
      <w:r w:rsidRPr="008A09F7">
        <w:t>Short Session 1</w:t>
      </w:r>
      <w:r w:rsidRPr="008A09F7">
        <w:tab/>
        <w:t>June 2 – 5</w:t>
      </w:r>
      <w:r w:rsidRPr="008A09F7">
        <w:tab/>
      </w:r>
      <w:r w:rsidRPr="008A09F7">
        <w:tab/>
        <w:t>$160</w:t>
      </w:r>
    </w:p>
    <w:p w14:paraId="786CD3E1" w14:textId="7D21F3A6" w:rsidR="00E47ABA" w:rsidRPr="00E47ABA" w:rsidRDefault="00E47ABA" w:rsidP="003F6C97">
      <w:pPr>
        <w:pStyle w:val="ListParagraph"/>
        <w:numPr>
          <w:ilvl w:val="3"/>
          <w:numId w:val="2"/>
        </w:numPr>
        <w:rPr>
          <w:u w:val="single"/>
        </w:rPr>
      </w:pPr>
      <w:r>
        <w:t>Session 2</w:t>
      </w:r>
      <w:r>
        <w:tab/>
      </w:r>
      <w:r>
        <w:tab/>
        <w:t>June 9 – 20</w:t>
      </w:r>
      <w:r>
        <w:tab/>
      </w:r>
      <w:r>
        <w:tab/>
        <w:t>$410</w:t>
      </w:r>
    </w:p>
    <w:p w14:paraId="1A8D2184" w14:textId="3A53200D" w:rsidR="00E47ABA" w:rsidRPr="00E47ABA" w:rsidRDefault="00E47ABA" w:rsidP="003F6C97">
      <w:pPr>
        <w:pStyle w:val="ListParagraph"/>
        <w:numPr>
          <w:ilvl w:val="2"/>
          <w:numId w:val="2"/>
        </w:numPr>
        <w:ind w:left="2520"/>
        <w:rPr>
          <w:u w:val="single"/>
        </w:rPr>
      </w:pPr>
      <w:r>
        <w:t>Session 2B</w:t>
      </w:r>
      <w:r w:rsidR="003F6C97">
        <w:t>*</w:t>
      </w:r>
      <w:r>
        <w:tab/>
      </w:r>
      <w:r>
        <w:tab/>
        <w:t>June 9 – 15</w:t>
      </w:r>
      <w:r>
        <w:tab/>
      </w:r>
      <w:r>
        <w:tab/>
        <w:t>$270</w:t>
      </w:r>
    </w:p>
    <w:p w14:paraId="0F25C7A9" w14:textId="0BD82161" w:rsidR="00E47ABA" w:rsidRPr="008A09F7" w:rsidRDefault="00E47ABA" w:rsidP="003F6C97">
      <w:pPr>
        <w:pStyle w:val="ListParagraph"/>
        <w:numPr>
          <w:ilvl w:val="2"/>
          <w:numId w:val="2"/>
        </w:numPr>
        <w:ind w:left="2520"/>
      </w:pPr>
      <w:r w:rsidRPr="008A09F7">
        <w:t>Session 3</w:t>
      </w:r>
      <w:r w:rsidRPr="008A09F7">
        <w:tab/>
      </w:r>
      <w:r w:rsidRPr="008A09F7">
        <w:tab/>
        <w:t xml:space="preserve">June </w:t>
      </w:r>
      <w:r w:rsidR="00A90082" w:rsidRPr="008A09F7">
        <w:t>30 – July 11</w:t>
      </w:r>
      <w:r w:rsidR="00A90082" w:rsidRPr="008A09F7">
        <w:tab/>
        <w:t>$410</w:t>
      </w:r>
    </w:p>
    <w:p w14:paraId="7D852F12" w14:textId="22017242" w:rsidR="00A90082" w:rsidRPr="008A09F7" w:rsidRDefault="00A90082" w:rsidP="003F6C97">
      <w:pPr>
        <w:pStyle w:val="ListParagraph"/>
        <w:numPr>
          <w:ilvl w:val="2"/>
          <w:numId w:val="2"/>
        </w:numPr>
        <w:ind w:left="2520"/>
      </w:pPr>
      <w:r w:rsidRPr="008A09F7">
        <w:t>Session 3B</w:t>
      </w:r>
      <w:r w:rsidR="003F6C97">
        <w:t>*</w:t>
      </w:r>
      <w:r w:rsidRPr="008A09F7">
        <w:tab/>
      </w:r>
      <w:r w:rsidRPr="008A09F7">
        <w:tab/>
        <w:t>June 30 – July 6</w:t>
      </w:r>
      <w:r w:rsidRPr="008A09F7">
        <w:tab/>
      </w:r>
      <w:r w:rsidRPr="008A09F7">
        <w:tab/>
        <w:t>$270</w:t>
      </w:r>
    </w:p>
    <w:p w14:paraId="1E672494" w14:textId="19F5123B" w:rsidR="00A90082" w:rsidRPr="008A09F7" w:rsidRDefault="00A90082" w:rsidP="003F6C97">
      <w:pPr>
        <w:pStyle w:val="ListParagraph"/>
        <w:numPr>
          <w:ilvl w:val="2"/>
          <w:numId w:val="2"/>
        </w:numPr>
        <w:ind w:left="2520"/>
      </w:pPr>
      <w:r w:rsidRPr="008A09F7">
        <w:t>Session 4</w:t>
      </w:r>
      <w:r w:rsidRPr="008A09F7">
        <w:tab/>
      </w:r>
      <w:r w:rsidRPr="008A09F7">
        <w:tab/>
        <w:t>July 14 – 25</w:t>
      </w:r>
      <w:r w:rsidRPr="008A09F7">
        <w:tab/>
      </w:r>
      <w:r w:rsidRPr="008A09F7">
        <w:tab/>
        <w:t>$410</w:t>
      </w:r>
    </w:p>
    <w:p w14:paraId="69C9101D" w14:textId="2C891828" w:rsidR="00A90082" w:rsidRPr="008A09F7" w:rsidRDefault="00A90082" w:rsidP="003F6C97">
      <w:pPr>
        <w:pStyle w:val="ListParagraph"/>
        <w:numPr>
          <w:ilvl w:val="2"/>
          <w:numId w:val="2"/>
        </w:numPr>
        <w:ind w:left="2520"/>
      </w:pPr>
      <w:r w:rsidRPr="008A09F7">
        <w:t>Session 4B</w:t>
      </w:r>
      <w:r w:rsidR="003F6C97">
        <w:t>*</w:t>
      </w:r>
      <w:r w:rsidRPr="008A09F7">
        <w:tab/>
      </w:r>
      <w:r w:rsidRPr="008A09F7">
        <w:tab/>
        <w:t>July 14 – 20</w:t>
      </w:r>
      <w:r w:rsidRPr="008A09F7">
        <w:tab/>
      </w:r>
      <w:r w:rsidRPr="008A09F7">
        <w:tab/>
        <w:t>$270</w:t>
      </w:r>
    </w:p>
    <w:p w14:paraId="2822AF9C" w14:textId="18080ED9" w:rsidR="00A90082" w:rsidRPr="008A09F7" w:rsidRDefault="00A90082" w:rsidP="003F6C97">
      <w:pPr>
        <w:pStyle w:val="ListParagraph"/>
        <w:numPr>
          <w:ilvl w:val="2"/>
          <w:numId w:val="2"/>
        </w:numPr>
        <w:ind w:left="2520"/>
      </w:pPr>
      <w:r w:rsidRPr="008A09F7">
        <w:t>Session 5</w:t>
      </w:r>
      <w:r w:rsidR="003F6C97">
        <w:t>**</w:t>
      </w:r>
      <w:r w:rsidRPr="008A09F7">
        <w:tab/>
      </w:r>
      <w:r w:rsidRPr="008A09F7">
        <w:tab/>
        <w:t>July 28 – August 3</w:t>
      </w:r>
      <w:r w:rsidRPr="008A09F7">
        <w:tab/>
        <w:t>$270</w:t>
      </w:r>
    </w:p>
    <w:p w14:paraId="7426D109" w14:textId="7EB69938" w:rsidR="00A90082" w:rsidRDefault="00A90082" w:rsidP="003F6C97">
      <w:pPr>
        <w:pStyle w:val="ListParagraph"/>
        <w:numPr>
          <w:ilvl w:val="2"/>
          <w:numId w:val="2"/>
        </w:numPr>
        <w:ind w:left="2520"/>
      </w:pPr>
      <w:r w:rsidRPr="008A09F7">
        <w:t>Short Session 2</w:t>
      </w:r>
      <w:r w:rsidRPr="008A09F7">
        <w:tab/>
        <w:t>July 28 – 31</w:t>
      </w:r>
      <w:r w:rsidRPr="008A09F7">
        <w:tab/>
      </w:r>
      <w:r w:rsidRPr="008A09F7">
        <w:tab/>
      </w:r>
      <w:r w:rsidR="00D75309" w:rsidRPr="008A09F7">
        <w:t>$160</w:t>
      </w:r>
    </w:p>
    <w:p w14:paraId="3E20F174" w14:textId="1C2B1C4C" w:rsidR="008A09F7" w:rsidRDefault="003F6C97" w:rsidP="003F6C97">
      <w:pPr>
        <w:pStyle w:val="ListParagraph"/>
        <w:ind w:left="2520"/>
      </w:pPr>
      <w:r>
        <w:t>* “B” Sessions overlap session 2, 3, and 4.  All these sessions will follow the same schedule.</w:t>
      </w:r>
    </w:p>
    <w:p w14:paraId="74D2CD3D" w14:textId="157021C0" w:rsidR="003F6C97" w:rsidRDefault="003F6C97" w:rsidP="003F6C97">
      <w:pPr>
        <w:pStyle w:val="ListParagraph"/>
        <w:ind w:left="2520"/>
      </w:pPr>
      <w:r>
        <w:t>** There is a $100 discount offer</w:t>
      </w:r>
      <w:r w:rsidR="00A74CF1">
        <w:t xml:space="preserve">ed for Session 5 if you </w:t>
      </w:r>
      <w:del w:id="20" w:author="USER" w:date="2018-11-09T03:15:00Z">
        <w:r>
          <w:delText>attended</w:delText>
        </w:r>
      </w:del>
      <w:ins w:id="21" w:author="USER" w:date="2018-11-09T03:15:00Z">
        <w:r w:rsidR="00A74CF1">
          <w:t>attend</w:t>
        </w:r>
      </w:ins>
      <w:r>
        <w:t xml:space="preserve"> another session in 2019.</w:t>
      </w:r>
    </w:p>
    <w:p w14:paraId="1C06FBD0" w14:textId="77777777" w:rsidR="003F6C97" w:rsidRDefault="003F6C97" w:rsidP="003F6C97">
      <w:pPr>
        <w:pStyle w:val="ListParagraph"/>
        <w:ind w:left="2520"/>
      </w:pPr>
    </w:p>
    <w:p w14:paraId="6A5B484F" w14:textId="7FCE6906" w:rsidR="003F6C97" w:rsidRDefault="003F6C97" w:rsidP="003F6C97">
      <w:pPr>
        <w:pStyle w:val="ListParagraph"/>
        <w:numPr>
          <w:ilvl w:val="0"/>
          <w:numId w:val="4"/>
        </w:numPr>
      </w:pPr>
      <w:r>
        <w:t>Activities</w:t>
      </w:r>
    </w:p>
    <w:p w14:paraId="2CA019FF" w14:textId="6666F267" w:rsidR="003F6C97" w:rsidRDefault="003F6C97" w:rsidP="003F6C97">
      <w:pPr>
        <w:pStyle w:val="ListParagraph"/>
        <w:numPr>
          <w:ilvl w:val="1"/>
          <w:numId w:val="4"/>
        </w:numPr>
      </w:pPr>
      <w:r>
        <w:t xml:space="preserve">Bible lessons, singing times, </w:t>
      </w:r>
      <w:r w:rsidR="00AD356A">
        <w:t>basketball, softball, ropes course*, horseback riding, art &amp; crafts, rappelling*, swimming, archery, fishing, air rifles, cookout, hiking and much more.</w:t>
      </w:r>
    </w:p>
    <w:p w14:paraId="166E33DC" w14:textId="2B4BD20A" w:rsidR="00AD356A" w:rsidRDefault="00AD356A" w:rsidP="00AD356A">
      <w:pPr>
        <w:pStyle w:val="ListParagraph"/>
        <w:numPr>
          <w:ilvl w:val="2"/>
          <w:numId w:val="4"/>
        </w:numPr>
      </w:pPr>
      <w:r>
        <w:t>* These activities are for groups 3 &amp; 4</w:t>
      </w:r>
    </w:p>
    <w:p w14:paraId="16C59829" w14:textId="77777777" w:rsidR="00AD356A" w:rsidRDefault="00AD356A" w:rsidP="00AD356A">
      <w:pPr>
        <w:pStyle w:val="ListParagraph"/>
        <w:ind w:left="3240"/>
      </w:pPr>
    </w:p>
    <w:p w14:paraId="5179089A" w14:textId="51A84BB5" w:rsidR="00AD356A" w:rsidRDefault="00AD356A" w:rsidP="00AD356A">
      <w:pPr>
        <w:pStyle w:val="ListParagraph"/>
        <w:numPr>
          <w:ilvl w:val="0"/>
          <w:numId w:val="4"/>
        </w:numPr>
      </w:pPr>
      <w:r>
        <w:t>Group Assignments</w:t>
      </w:r>
    </w:p>
    <w:p w14:paraId="406D3B11" w14:textId="1B04C478" w:rsidR="00AD356A" w:rsidRDefault="00AD356A" w:rsidP="00AD356A">
      <w:pPr>
        <w:pStyle w:val="ListParagraph"/>
        <w:numPr>
          <w:ilvl w:val="1"/>
          <w:numId w:val="4"/>
        </w:numPr>
      </w:pPr>
      <w:r>
        <w:t>Group 1</w:t>
      </w:r>
      <w:r>
        <w:tab/>
      </w:r>
      <w:r>
        <w:tab/>
      </w:r>
      <w:r w:rsidR="008553C9">
        <w:t>8-10-year</w:t>
      </w:r>
      <w:r>
        <w:t xml:space="preserve"> olds</w:t>
      </w:r>
    </w:p>
    <w:p w14:paraId="74A556B7" w14:textId="7D361D76" w:rsidR="00AD356A" w:rsidRDefault="00AD356A" w:rsidP="00AD356A">
      <w:pPr>
        <w:pStyle w:val="ListParagraph"/>
        <w:numPr>
          <w:ilvl w:val="1"/>
          <w:numId w:val="4"/>
        </w:numPr>
      </w:pPr>
      <w:r>
        <w:t>Group 2</w:t>
      </w:r>
      <w:r>
        <w:tab/>
      </w:r>
      <w:r>
        <w:tab/>
        <w:t xml:space="preserve">11 &amp; </w:t>
      </w:r>
      <w:r w:rsidR="008553C9">
        <w:t>12-year</w:t>
      </w:r>
      <w:r>
        <w:t xml:space="preserve"> olds</w:t>
      </w:r>
    </w:p>
    <w:p w14:paraId="619976D5" w14:textId="6AB2C9A9" w:rsidR="00AD356A" w:rsidRDefault="00AD356A" w:rsidP="00AD356A">
      <w:pPr>
        <w:pStyle w:val="ListParagraph"/>
        <w:numPr>
          <w:ilvl w:val="1"/>
          <w:numId w:val="4"/>
        </w:numPr>
      </w:pPr>
      <w:r>
        <w:t>Group 3</w:t>
      </w:r>
      <w:r>
        <w:tab/>
      </w:r>
      <w:r>
        <w:tab/>
        <w:t xml:space="preserve">13&amp; </w:t>
      </w:r>
      <w:r w:rsidR="008553C9">
        <w:t>14-year</w:t>
      </w:r>
      <w:r>
        <w:t xml:space="preserve"> olds</w:t>
      </w:r>
    </w:p>
    <w:p w14:paraId="3FD0BE0A" w14:textId="626EEB0A" w:rsidR="00AD356A" w:rsidRDefault="00AD356A" w:rsidP="00AD356A">
      <w:pPr>
        <w:pStyle w:val="ListParagraph"/>
        <w:numPr>
          <w:ilvl w:val="1"/>
          <w:numId w:val="4"/>
        </w:numPr>
      </w:pPr>
      <w:r>
        <w:t>Group 4</w:t>
      </w:r>
      <w:r>
        <w:tab/>
      </w:r>
      <w:r>
        <w:tab/>
      </w:r>
      <w:r w:rsidR="008553C9">
        <w:t>15-18-year</w:t>
      </w:r>
      <w:r>
        <w:t xml:space="preserve"> olds</w:t>
      </w:r>
    </w:p>
    <w:p w14:paraId="2C02AF25" w14:textId="77777777" w:rsidR="00AD356A" w:rsidRDefault="00AD356A" w:rsidP="00AD356A">
      <w:pPr>
        <w:pStyle w:val="ListParagraph"/>
        <w:ind w:left="2520"/>
      </w:pPr>
    </w:p>
    <w:p w14:paraId="283E0136" w14:textId="546FBAE9" w:rsidR="00AD356A" w:rsidRDefault="00AD356A" w:rsidP="00AD356A">
      <w:pPr>
        <w:pStyle w:val="ListParagraph"/>
        <w:numPr>
          <w:ilvl w:val="0"/>
          <w:numId w:val="4"/>
        </w:numPr>
      </w:pPr>
      <w:r>
        <w:t>Group Parties</w:t>
      </w:r>
    </w:p>
    <w:p w14:paraId="5D62682A" w14:textId="66A6228A" w:rsidR="00AD356A" w:rsidRDefault="00AD356A" w:rsidP="00AD356A">
      <w:pPr>
        <w:pStyle w:val="ListParagraph"/>
        <w:numPr>
          <w:ilvl w:val="1"/>
          <w:numId w:val="4"/>
        </w:numPr>
      </w:pPr>
      <w:r>
        <w:t>Group 1</w:t>
      </w:r>
      <w:r>
        <w:tab/>
      </w:r>
      <w:r>
        <w:tab/>
        <w:t>Cowboy and Indian</w:t>
      </w:r>
    </w:p>
    <w:p w14:paraId="0E87FCCD" w14:textId="63A7B546" w:rsidR="00AD356A" w:rsidRDefault="00AD356A" w:rsidP="00AD356A">
      <w:pPr>
        <w:pStyle w:val="ListParagraph"/>
        <w:numPr>
          <w:ilvl w:val="1"/>
          <w:numId w:val="4"/>
        </w:numPr>
      </w:pPr>
      <w:r>
        <w:t>Group 2</w:t>
      </w:r>
      <w:r>
        <w:tab/>
      </w:r>
      <w:r>
        <w:tab/>
      </w:r>
      <w:r w:rsidR="00C11D21">
        <w:t>Food Fight</w:t>
      </w:r>
    </w:p>
    <w:p w14:paraId="33E22562" w14:textId="3F6B1351" w:rsidR="00C11D21" w:rsidRDefault="00C11D21" w:rsidP="00AD356A">
      <w:pPr>
        <w:pStyle w:val="ListParagraph"/>
        <w:numPr>
          <w:ilvl w:val="1"/>
          <w:numId w:val="4"/>
        </w:numPr>
      </w:pPr>
      <w:r>
        <w:t>Group 3</w:t>
      </w:r>
      <w:r>
        <w:tab/>
      </w:r>
      <w:r>
        <w:tab/>
        <w:t>50’s Night</w:t>
      </w:r>
    </w:p>
    <w:p w14:paraId="09D0D0C9" w14:textId="134482B9" w:rsidR="00C11D21" w:rsidRDefault="00C11D21" w:rsidP="00AD356A">
      <w:pPr>
        <w:pStyle w:val="ListParagraph"/>
        <w:numPr>
          <w:ilvl w:val="1"/>
          <w:numId w:val="4"/>
        </w:numPr>
      </w:pPr>
      <w:r>
        <w:t>Group 4</w:t>
      </w:r>
      <w:r>
        <w:tab/>
      </w:r>
      <w:r>
        <w:tab/>
      </w:r>
      <w:r w:rsidR="00CB41D1">
        <w:t>Fiesta</w:t>
      </w:r>
    </w:p>
    <w:p w14:paraId="4657B25F" w14:textId="77777777" w:rsidR="00AA4CB0" w:rsidRDefault="00AA4CB0" w:rsidP="00AA4CB0">
      <w:pPr>
        <w:pStyle w:val="ListParagraph"/>
        <w:ind w:left="2520"/>
      </w:pPr>
    </w:p>
    <w:p w14:paraId="613A43B6" w14:textId="0B0BF5AB" w:rsidR="00AA4CB0" w:rsidRDefault="00AA4CB0" w:rsidP="00AA4CB0">
      <w:pPr>
        <w:pStyle w:val="ListParagraph"/>
        <w:numPr>
          <w:ilvl w:val="0"/>
          <w:numId w:val="4"/>
        </w:numPr>
      </w:pPr>
      <w:r>
        <w:t>Online Registration and other Information</w:t>
      </w:r>
    </w:p>
    <w:p w14:paraId="64DC630E" w14:textId="09CB7DA6" w:rsidR="00AA4CB0" w:rsidRDefault="00AA4CB0" w:rsidP="00AA4CB0">
      <w:pPr>
        <w:pStyle w:val="ListParagraph"/>
        <w:numPr>
          <w:ilvl w:val="1"/>
          <w:numId w:val="4"/>
        </w:numPr>
      </w:pPr>
      <w:r>
        <w:t xml:space="preserve">Registration begins on January 1, 2019.  You can register online at campwyldewood.org.  </w:t>
      </w:r>
      <w:r w:rsidRPr="0013211A">
        <w:rPr>
          <w:noProof/>
        </w:rPr>
        <w:t>Registration</w:t>
      </w:r>
      <w:r>
        <w:t xml:space="preserve"> requires a $75 deposit. You can qualify for the Super Early Bird Discount ($20) if you apply before April 1</w:t>
      </w:r>
      <w:r w:rsidRPr="00AA4CB0">
        <w:rPr>
          <w:vertAlign w:val="superscript"/>
        </w:rPr>
        <w:t>st</w:t>
      </w:r>
      <w:r>
        <w:t xml:space="preserve">.  Campers who register in April will </w:t>
      </w:r>
      <w:del w:id="22" w:author="USER" w:date="2018-11-09T03:15:00Z">
        <w:r>
          <w:delText>qualify</w:delText>
        </w:r>
      </w:del>
      <w:ins w:id="23" w:author="USER" w:date="2018-11-09T03:15:00Z">
        <w:r w:rsidR="0013211A">
          <w:rPr>
            <w:noProof/>
          </w:rPr>
          <w:t>be eligible</w:t>
        </w:r>
      </w:ins>
      <w:r>
        <w:t xml:space="preserve"> for the Early Bird Discount ($10).    </w:t>
      </w:r>
    </w:p>
    <w:p w14:paraId="21540E26" w14:textId="5BA1AABE" w:rsidR="000C5BF0" w:rsidRDefault="000C5BF0" w:rsidP="000C5BF0"/>
    <w:p w14:paraId="642022A6" w14:textId="3FDE1C29" w:rsidR="000C5BF0" w:rsidRDefault="000C5BF0" w:rsidP="000C5BF0"/>
    <w:p w14:paraId="46EB3346" w14:textId="481AF13A" w:rsidR="000C5BF0" w:rsidRDefault="000C5BF0" w:rsidP="000C5BF0"/>
    <w:p w14:paraId="4CA50E05" w14:textId="6D0A2956" w:rsidR="000C5BF0" w:rsidRDefault="00C57E6E" w:rsidP="000C5BF0">
      <w:pPr>
        <w:rPr>
          <w:u w:val="single"/>
        </w:rPr>
      </w:pPr>
      <w:r>
        <w:rPr>
          <w:u w:val="single"/>
        </w:rPr>
        <w:t>Pages 12, 13, &amp; 4</w:t>
      </w:r>
    </w:p>
    <w:p w14:paraId="39E0AB5F" w14:textId="5C41B759" w:rsidR="00C57E6E" w:rsidRPr="00C57E6E" w:rsidRDefault="00C57E6E" w:rsidP="00C57E6E">
      <w:pPr>
        <w:pStyle w:val="ListParagraph"/>
        <w:numPr>
          <w:ilvl w:val="0"/>
          <w:numId w:val="6"/>
        </w:numPr>
        <w:rPr>
          <w:u w:val="single"/>
        </w:rPr>
      </w:pPr>
      <w:r>
        <w:t>Foundation Club – 2017/Level 1 Giving</w:t>
      </w:r>
    </w:p>
    <w:tbl>
      <w:tblPr>
        <w:tblW w:w="6440" w:type="dxa"/>
        <w:tblInd w:w="1332" w:type="dxa"/>
        <w:tblLook w:val="04A0" w:firstRow="1" w:lastRow="0" w:firstColumn="1" w:lastColumn="0" w:noHBand="0" w:noVBand="1"/>
      </w:tblPr>
      <w:tblGrid>
        <w:gridCol w:w="3220"/>
        <w:gridCol w:w="3220"/>
      </w:tblGrid>
      <w:tr w:rsidR="00C57E6E" w:rsidRPr="00C57E6E" w14:paraId="08E46B2B" w14:textId="77777777" w:rsidTr="00C57E6E">
        <w:trPr>
          <w:trHeight w:val="300"/>
        </w:trPr>
        <w:tc>
          <w:tcPr>
            <w:tcW w:w="3220" w:type="dxa"/>
            <w:tcBorders>
              <w:top w:val="nil"/>
              <w:left w:val="nil"/>
              <w:bottom w:val="nil"/>
              <w:right w:val="nil"/>
            </w:tcBorders>
            <w:shd w:val="clear" w:color="auto" w:fill="auto"/>
            <w:noWrap/>
            <w:vAlign w:val="bottom"/>
            <w:hideMark/>
          </w:tcPr>
          <w:p w14:paraId="15EF7BAE"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William and Kim Abrams</w:t>
            </w:r>
          </w:p>
        </w:tc>
        <w:tc>
          <w:tcPr>
            <w:tcW w:w="3220" w:type="dxa"/>
            <w:tcBorders>
              <w:top w:val="nil"/>
              <w:left w:val="nil"/>
              <w:bottom w:val="nil"/>
              <w:right w:val="nil"/>
            </w:tcBorders>
            <w:shd w:val="clear" w:color="auto" w:fill="auto"/>
            <w:noWrap/>
            <w:vAlign w:val="bottom"/>
            <w:hideMark/>
          </w:tcPr>
          <w:p w14:paraId="1F688C8B" w14:textId="1501BE8C"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Searcy</w:t>
            </w:r>
            <w:r w:rsidR="00604C5B">
              <w:rPr>
                <w:rFonts w:ascii="Arial" w:eastAsia="Times New Roman" w:hAnsi="Arial" w:cs="Arial"/>
                <w:color w:val="000000"/>
                <w:sz w:val="16"/>
                <w:szCs w:val="16"/>
              </w:rPr>
              <w:t>, AR</w:t>
            </w:r>
          </w:p>
        </w:tc>
      </w:tr>
      <w:tr w:rsidR="00C57E6E" w:rsidRPr="00C57E6E" w14:paraId="3F96CAEE" w14:textId="77777777" w:rsidTr="00C57E6E">
        <w:trPr>
          <w:trHeight w:val="300"/>
        </w:trPr>
        <w:tc>
          <w:tcPr>
            <w:tcW w:w="3220" w:type="dxa"/>
            <w:tcBorders>
              <w:top w:val="nil"/>
              <w:left w:val="nil"/>
              <w:bottom w:val="nil"/>
              <w:right w:val="nil"/>
            </w:tcBorders>
            <w:shd w:val="clear" w:color="auto" w:fill="auto"/>
            <w:noWrap/>
            <w:vAlign w:val="bottom"/>
            <w:hideMark/>
          </w:tcPr>
          <w:p w14:paraId="3DF00CB7"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Daniel and Meagan Adams</w:t>
            </w:r>
          </w:p>
        </w:tc>
        <w:tc>
          <w:tcPr>
            <w:tcW w:w="3220" w:type="dxa"/>
            <w:tcBorders>
              <w:top w:val="nil"/>
              <w:left w:val="nil"/>
              <w:bottom w:val="nil"/>
              <w:right w:val="nil"/>
            </w:tcBorders>
            <w:shd w:val="clear" w:color="auto" w:fill="auto"/>
            <w:noWrap/>
            <w:vAlign w:val="bottom"/>
            <w:hideMark/>
          </w:tcPr>
          <w:p w14:paraId="3D2495E2" w14:textId="796D846E"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w:t>
            </w:r>
            <w:r w:rsidR="00604C5B">
              <w:rPr>
                <w:rFonts w:ascii="Arial" w:eastAsia="Times New Roman" w:hAnsi="Arial" w:cs="Arial"/>
                <w:color w:val="000000"/>
                <w:sz w:val="16"/>
                <w:szCs w:val="16"/>
              </w:rPr>
              <w:t>cRae</w:t>
            </w:r>
            <w:r w:rsidRPr="00C57E6E">
              <w:rPr>
                <w:rFonts w:ascii="Arial" w:eastAsia="Times New Roman" w:hAnsi="Arial" w:cs="Arial"/>
                <w:color w:val="000000"/>
                <w:sz w:val="16"/>
                <w:szCs w:val="16"/>
              </w:rPr>
              <w:t xml:space="preserve">  AR</w:t>
            </w:r>
          </w:p>
        </w:tc>
      </w:tr>
      <w:tr w:rsidR="00C57E6E" w:rsidRPr="00C57E6E" w14:paraId="1F802A64" w14:textId="77777777" w:rsidTr="00C57E6E">
        <w:trPr>
          <w:trHeight w:val="300"/>
        </w:trPr>
        <w:tc>
          <w:tcPr>
            <w:tcW w:w="3220" w:type="dxa"/>
            <w:tcBorders>
              <w:top w:val="nil"/>
              <w:left w:val="nil"/>
              <w:bottom w:val="nil"/>
              <w:right w:val="nil"/>
            </w:tcBorders>
            <w:shd w:val="clear" w:color="auto" w:fill="auto"/>
            <w:noWrap/>
            <w:vAlign w:val="bottom"/>
            <w:hideMark/>
          </w:tcPr>
          <w:p w14:paraId="16F3DF69"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Joel and Ann Anderson</w:t>
            </w:r>
          </w:p>
        </w:tc>
        <w:tc>
          <w:tcPr>
            <w:tcW w:w="3220" w:type="dxa"/>
            <w:tcBorders>
              <w:top w:val="nil"/>
              <w:left w:val="nil"/>
              <w:bottom w:val="nil"/>
              <w:right w:val="nil"/>
            </w:tcBorders>
            <w:shd w:val="clear" w:color="auto" w:fill="auto"/>
            <w:noWrap/>
            <w:vAlign w:val="bottom"/>
            <w:hideMark/>
          </w:tcPr>
          <w:p w14:paraId="24CE758B" w14:textId="3FC53180"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L</w:t>
            </w:r>
            <w:r w:rsidR="00604C5B">
              <w:rPr>
                <w:rFonts w:ascii="Arial" w:eastAsia="Times New Roman" w:hAnsi="Arial" w:cs="Arial"/>
                <w:color w:val="000000"/>
                <w:sz w:val="16"/>
                <w:szCs w:val="16"/>
              </w:rPr>
              <w:t>ittle Rock</w:t>
            </w:r>
            <w:r w:rsidRPr="00C57E6E">
              <w:rPr>
                <w:rFonts w:ascii="Arial" w:eastAsia="Times New Roman" w:hAnsi="Arial" w:cs="Arial"/>
                <w:color w:val="000000"/>
                <w:sz w:val="16"/>
                <w:szCs w:val="16"/>
              </w:rPr>
              <w:t xml:space="preserve">  AR</w:t>
            </w:r>
          </w:p>
        </w:tc>
      </w:tr>
      <w:tr w:rsidR="00C57E6E" w:rsidRPr="00C57E6E" w14:paraId="4ADEAAE6" w14:textId="77777777" w:rsidTr="00C57E6E">
        <w:trPr>
          <w:trHeight w:val="300"/>
        </w:trPr>
        <w:tc>
          <w:tcPr>
            <w:tcW w:w="3220" w:type="dxa"/>
            <w:tcBorders>
              <w:top w:val="nil"/>
              <w:left w:val="nil"/>
              <w:bottom w:val="nil"/>
              <w:right w:val="nil"/>
            </w:tcBorders>
            <w:shd w:val="clear" w:color="auto" w:fill="auto"/>
            <w:noWrap/>
            <w:vAlign w:val="bottom"/>
            <w:hideMark/>
          </w:tcPr>
          <w:p w14:paraId="12E71074"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lastRenderedPageBreak/>
              <w:t xml:space="preserve">Dave and Terri </w:t>
            </w:r>
            <w:r w:rsidRPr="0013211A">
              <w:rPr>
                <w:rFonts w:ascii="Arial" w:eastAsia="Times New Roman" w:hAnsi="Arial" w:cs="Arial"/>
                <w:noProof/>
                <w:color w:val="000000"/>
                <w:sz w:val="16"/>
                <w:szCs w:val="16"/>
              </w:rPr>
              <w:t>Avasino</w:t>
            </w:r>
          </w:p>
        </w:tc>
        <w:tc>
          <w:tcPr>
            <w:tcW w:w="3220" w:type="dxa"/>
            <w:tcBorders>
              <w:top w:val="nil"/>
              <w:left w:val="nil"/>
              <w:bottom w:val="nil"/>
              <w:right w:val="nil"/>
            </w:tcBorders>
            <w:shd w:val="clear" w:color="auto" w:fill="auto"/>
            <w:noWrap/>
            <w:vAlign w:val="bottom"/>
            <w:hideMark/>
          </w:tcPr>
          <w:p w14:paraId="456EE89D" w14:textId="1AFC9F46"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R</w:t>
            </w:r>
            <w:r w:rsidR="00604C5B">
              <w:rPr>
                <w:rFonts w:ascii="Arial" w:eastAsia="Times New Roman" w:hAnsi="Arial" w:cs="Arial"/>
                <w:color w:val="000000"/>
                <w:sz w:val="16"/>
                <w:szCs w:val="16"/>
              </w:rPr>
              <w:t>eno</w:t>
            </w:r>
            <w:r w:rsidRPr="00C57E6E">
              <w:rPr>
                <w:rFonts w:ascii="Arial" w:eastAsia="Times New Roman" w:hAnsi="Arial" w:cs="Arial"/>
                <w:color w:val="000000"/>
                <w:sz w:val="16"/>
                <w:szCs w:val="16"/>
              </w:rPr>
              <w:t xml:space="preserve">  NV</w:t>
            </w:r>
          </w:p>
        </w:tc>
      </w:tr>
      <w:tr w:rsidR="00C57E6E" w:rsidRPr="00C57E6E" w14:paraId="4A21FD73" w14:textId="77777777" w:rsidTr="00C57E6E">
        <w:trPr>
          <w:trHeight w:val="300"/>
        </w:trPr>
        <w:tc>
          <w:tcPr>
            <w:tcW w:w="3220" w:type="dxa"/>
            <w:tcBorders>
              <w:top w:val="nil"/>
              <w:left w:val="nil"/>
              <w:bottom w:val="nil"/>
              <w:right w:val="nil"/>
            </w:tcBorders>
            <w:shd w:val="clear" w:color="auto" w:fill="auto"/>
            <w:noWrap/>
            <w:vAlign w:val="bottom"/>
            <w:hideMark/>
          </w:tcPr>
          <w:p w14:paraId="5B4F078E"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David Bailey</w:t>
            </w:r>
          </w:p>
        </w:tc>
        <w:tc>
          <w:tcPr>
            <w:tcW w:w="3220" w:type="dxa"/>
            <w:tcBorders>
              <w:top w:val="nil"/>
              <w:left w:val="nil"/>
              <w:bottom w:val="nil"/>
              <w:right w:val="nil"/>
            </w:tcBorders>
            <w:shd w:val="clear" w:color="auto" w:fill="auto"/>
            <w:noWrap/>
            <w:vAlign w:val="bottom"/>
            <w:hideMark/>
          </w:tcPr>
          <w:p w14:paraId="01E1AFCD" w14:textId="5EEAEBF4"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D</w:t>
            </w:r>
            <w:r w:rsidR="00604C5B">
              <w:rPr>
                <w:rFonts w:ascii="Arial" w:eastAsia="Times New Roman" w:hAnsi="Arial" w:cs="Arial"/>
                <w:color w:val="000000"/>
                <w:sz w:val="16"/>
                <w:szCs w:val="16"/>
              </w:rPr>
              <w:t>over</w:t>
            </w:r>
            <w:r w:rsidRPr="00C57E6E">
              <w:rPr>
                <w:rFonts w:ascii="Arial" w:eastAsia="Times New Roman" w:hAnsi="Arial" w:cs="Arial"/>
                <w:color w:val="000000"/>
                <w:sz w:val="16"/>
                <w:szCs w:val="16"/>
              </w:rPr>
              <w:t xml:space="preserve">   AR</w:t>
            </w:r>
          </w:p>
        </w:tc>
      </w:tr>
      <w:tr w:rsidR="00C57E6E" w:rsidRPr="00C57E6E" w14:paraId="1FCA4297" w14:textId="77777777" w:rsidTr="00C57E6E">
        <w:trPr>
          <w:trHeight w:val="300"/>
        </w:trPr>
        <w:tc>
          <w:tcPr>
            <w:tcW w:w="3220" w:type="dxa"/>
            <w:tcBorders>
              <w:top w:val="nil"/>
              <w:left w:val="nil"/>
              <w:bottom w:val="nil"/>
              <w:right w:val="nil"/>
            </w:tcBorders>
            <w:shd w:val="clear" w:color="auto" w:fill="auto"/>
            <w:noWrap/>
            <w:vAlign w:val="bottom"/>
            <w:hideMark/>
          </w:tcPr>
          <w:p w14:paraId="1505048A"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Jerome Barnes</w:t>
            </w:r>
          </w:p>
        </w:tc>
        <w:tc>
          <w:tcPr>
            <w:tcW w:w="3220" w:type="dxa"/>
            <w:tcBorders>
              <w:top w:val="nil"/>
              <w:left w:val="nil"/>
              <w:bottom w:val="nil"/>
              <w:right w:val="nil"/>
            </w:tcBorders>
            <w:shd w:val="clear" w:color="auto" w:fill="auto"/>
            <w:noWrap/>
            <w:vAlign w:val="bottom"/>
            <w:hideMark/>
          </w:tcPr>
          <w:p w14:paraId="7C8BF1DA" w14:textId="449C688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64130B0F" w14:textId="77777777" w:rsidTr="00C57E6E">
        <w:trPr>
          <w:trHeight w:val="300"/>
        </w:trPr>
        <w:tc>
          <w:tcPr>
            <w:tcW w:w="3220" w:type="dxa"/>
            <w:tcBorders>
              <w:top w:val="nil"/>
              <w:left w:val="nil"/>
              <w:bottom w:val="nil"/>
              <w:right w:val="nil"/>
            </w:tcBorders>
            <w:shd w:val="clear" w:color="auto" w:fill="auto"/>
            <w:noWrap/>
            <w:vAlign w:val="bottom"/>
            <w:hideMark/>
          </w:tcPr>
          <w:p w14:paraId="2D696137"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Reid Belew</w:t>
            </w:r>
          </w:p>
        </w:tc>
        <w:tc>
          <w:tcPr>
            <w:tcW w:w="3220" w:type="dxa"/>
            <w:tcBorders>
              <w:top w:val="nil"/>
              <w:left w:val="nil"/>
              <w:bottom w:val="nil"/>
              <w:right w:val="nil"/>
            </w:tcBorders>
            <w:shd w:val="clear" w:color="auto" w:fill="auto"/>
            <w:noWrap/>
            <w:vAlign w:val="bottom"/>
            <w:hideMark/>
          </w:tcPr>
          <w:p w14:paraId="3EC343F6" w14:textId="1C3758AD" w:rsidR="00C57E6E" w:rsidRPr="00C57E6E" w:rsidRDefault="00604C5B"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w:t>
            </w:r>
            <w:r>
              <w:rPr>
                <w:rFonts w:ascii="Arial" w:eastAsia="Times New Roman" w:hAnsi="Arial" w:cs="Arial"/>
                <w:color w:val="000000"/>
                <w:sz w:val="16"/>
                <w:szCs w:val="16"/>
              </w:rPr>
              <w:t xml:space="preserve">hattanooga </w:t>
            </w:r>
            <w:r w:rsidR="00C57E6E" w:rsidRPr="00C57E6E">
              <w:rPr>
                <w:rFonts w:ascii="Arial" w:eastAsia="Times New Roman" w:hAnsi="Arial" w:cs="Arial"/>
                <w:color w:val="000000"/>
                <w:sz w:val="16"/>
                <w:szCs w:val="16"/>
              </w:rPr>
              <w:t xml:space="preserve">  TN</w:t>
            </w:r>
          </w:p>
        </w:tc>
      </w:tr>
      <w:tr w:rsidR="00C57E6E" w:rsidRPr="00C57E6E" w14:paraId="54CFC21E" w14:textId="77777777" w:rsidTr="00C57E6E">
        <w:trPr>
          <w:trHeight w:val="300"/>
        </w:trPr>
        <w:tc>
          <w:tcPr>
            <w:tcW w:w="3220" w:type="dxa"/>
            <w:tcBorders>
              <w:top w:val="nil"/>
              <w:left w:val="nil"/>
              <w:bottom w:val="nil"/>
              <w:right w:val="nil"/>
            </w:tcBorders>
            <w:shd w:val="clear" w:color="auto" w:fill="auto"/>
            <w:noWrap/>
            <w:vAlign w:val="bottom"/>
            <w:hideMark/>
          </w:tcPr>
          <w:p w14:paraId="499C1E5B"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Bill Jackson  Insurance</w:t>
            </w:r>
          </w:p>
        </w:tc>
        <w:tc>
          <w:tcPr>
            <w:tcW w:w="3220" w:type="dxa"/>
            <w:tcBorders>
              <w:top w:val="nil"/>
              <w:left w:val="nil"/>
              <w:bottom w:val="nil"/>
              <w:right w:val="nil"/>
            </w:tcBorders>
            <w:shd w:val="clear" w:color="auto" w:fill="auto"/>
            <w:noWrap/>
            <w:vAlign w:val="bottom"/>
            <w:hideMark/>
          </w:tcPr>
          <w:p w14:paraId="05457615" w14:textId="2B3F45D9"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w:t>
            </w:r>
            <w:r w:rsidR="00604C5B">
              <w:rPr>
                <w:rFonts w:ascii="Arial" w:eastAsia="Times New Roman" w:hAnsi="Arial" w:cs="Arial"/>
                <w:color w:val="000000"/>
                <w:sz w:val="16"/>
                <w:szCs w:val="16"/>
              </w:rPr>
              <w:t>onesboro</w:t>
            </w:r>
            <w:r w:rsidRPr="00C57E6E">
              <w:rPr>
                <w:rFonts w:ascii="Arial" w:eastAsia="Times New Roman" w:hAnsi="Arial" w:cs="Arial"/>
                <w:color w:val="000000"/>
                <w:sz w:val="16"/>
                <w:szCs w:val="16"/>
              </w:rPr>
              <w:t xml:space="preserve">  AR</w:t>
            </w:r>
          </w:p>
        </w:tc>
      </w:tr>
      <w:tr w:rsidR="00C57E6E" w:rsidRPr="00C57E6E" w14:paraId="595BF4EF" w14:textId="77777777" w:rsidTr="00C57E6E">
        <w:trPr>
          <w:trHeight w:val="300"/>
        </w:trPr>
        <w:tc>
          <w:tcPr>
            <w:tcW w:w="3220" w:type="dxa"/>
            <w:tcBorders>
              <w:top w:val="nil"/>
              <w:left w:val="nil"/>
              <w:bottom w:val="nil"/>
              <w:right w:val="nil"/>
            </w:tcBorders>
            <w:shd w:val="clear" w:color="auto" w:fill="auto"/>
            <w:noWrap/>
            <w:vAlign w:val="bottom"/>
            <w:hideMark/>
          </w:tcPr>
          <w:p w14:paraId="4156E578"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Joel Bisbee</w:t>
            </w:r>
          </w:p>
        </w:tc>
        <w:tc>
          <w:tcPr>
            <w:tcW w:w="3220" w:type="dxa"/>
            <w:tcBorders>
              <w:top w:val="nil"/>
              <w:left w:val="nil"/>
              <w:bottom w:val="nil"/>
              <w:right w:val="nil"/>
            </w:tcBorders>
            <w:shd w:val="clear" w:color="auto" w:fill="auto"/>
            <w:noWrap/>
            <w:vAlign w:val="bottom"/>
            <w:hideMark/>
          </w:tcPr>
          <w:p w14:paraId="3DAE0E00" w14:textId="1D8F87D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0AD33097" w14:textId="77777777" w:rsidTr="00C57E6E">
        <w:trPr>
          <w:trHeight w:val="300"/>
        </w:trPr>
        <w:tc>
          <w:tcPr>
            <w:tcW w:w="3220" w:type="dxa"/>
            <w:tcBorders>
              <w:top w:val="nil"/>
              <w:left w:val="nil"/>
              <w:bottom w:val="nil"/>
              <w:right w:val="nil"/>
            </w:tcBorders>
            <w:shd w:val="clear" w:color="auto" w:fill="auto"/>
            <w:noWrap/>
            <w:vAlign w:val="bottom"/>
            <w:hideMark/>
          </w:tcPr>
          <w:p w14:paraId="37D053FC"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Jeremy and Beth Roberts Bishop</w:t>
            </w:r>
          </w:p>
        </w:tc>
        <w:tc>
          <w:tcPr>
            <w:tcW w:w="3220" w:type="dxa"/>
            <w:tcBorders>
              <w:top w:val="nil"/>
              <w:left w:val="nil"/>
              <w:bottom w:val="nil"/>
              <w:right w:val="nil"/>
            </w:tcBorders>
            <w:shd w:val="clear" w:color="auto" w:fill="auto"/>
            <w:noWrap/>
            <w:vAlign w:val="bottom"/>
            <w:hideMark/>
          </w:tcPr>
          <w:p w14:paraId="4E32B83F" w14:textId="000E2AE0"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w:t>
            </w:r>
            <w:r w:rsidR="00604C5B">
              <w:rPr>
                <w:rFonts w:ascii="Arial" w:eastAsia="Times New Roman" w:hAnsi="Arial" w:cs="Arial"/>
                <w:color w:val="000000"/>
                <w:sz w:val="16"/>
                <w:szCs w:val="16"/>
              </w:rPr>
              <w:t>onway</w:t>
            </w:r>
            <w:r w:rsidRPr="00C57E6E">
              <w:rPr>
                <w:rFonts w:ascii="Arial" w:eastAsia="Times New Roman" w:hAnsi="Arial" w:cs="Arial"/>
                <w:color w:val="000000"/>
                <w:sz w:val="16"/>
                <w:szCs w:val="16"/>
              </w:rPr>
              <w:t xml:space="preserve">  AR</w:t>
            </w:r>
          </w:p>
        </w:tc>
      </w:tr>
      <w:tr w:rsidR="00C57E6E" w:rsidRPr="00C57E6E" w14:paraId="38E22EBF" w14:textId="77777777" w:rsidTr="00C57E6E">
        <w:trPr>
          <w:trHeight w:val="300"/>
        </w:trPr>
        <w:tc>
          <w:tcPr>
            <w:tcW w:w="3220" w:type="dxa"/>
            <w:tcBorders>
              <w:top w:val="nil"/>
              <w:left w:val="nil"/>
              <w:bottom w:val="nil"/>
              <w:right w:val="nil"/>
            </w:tcBorders>
            <w:shd w:val="clear" w:color="auto" w:fill="auto"/>
            <w:noWrap/>
            <w:vAlign w:val="bottom"/>
            <w:hideMark/>
          </w:tcPr>
          <w:p w14:paraId="62FBD351"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Mary Ellen Brumley</w:t>
            </w:r>
          </w:p>
        </w:tc>
        <w:tc>
          <w:tcPr>
            <w:tcW w:w="3220" w:type="dxa"/>
            <w:tcBorders>
              <w:top w:val="nil"/>
              <w:left w:val="nil"/>
              <w:bottom w:val="nil"/>
              <w:right w:val="nil"/>
            </w:tcBorders>
            <w:shd w:val="clear" w:color="auto" w:fill="auto"/>
            <w:noWrap/>
            <w:vAlign w:val="bottom"/>
            <w:hideMark/>
          </w:tcPr>
          <w:p w14:paraId="71E6A8AF" w14:textId="4126D853"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N</w:t>
            </w:r>
            <w:r w:rsidR="00604C5B">
              <w:rPr>
                <w:rFonts w:ascii="Arial" w:eastAsia="Times New Roman" w:hAnsi="Arial" w:cs="Arial"/>
                <w:color w:val="000000"/>
                <w:sz w:val="16"/>
                <w:szCs w:val="16"/>
              </w:rPr>
              <w:t>ew Hope</w:t>
            </w:r>
            <w:r w:rsidRPr="00C57E6E">
              <w:rPr>
                <w:rFonts w:ascii="Arial" w:eastAsia="Times New Roman" w:hAnsi="Arial" w:cs="Arial"/>
                <w:color w:val="000000"/>
                <w:sz w:val="16"/>
                <w:szCs w:val="16"/>
              </w:rPr>
              <w:t xml:space="preserve">  MS</w:t>
            </w:r>
          </w:p>
        </w:tc>
      </w:tr>
      <w:tr w:rsidR="00C57E6E" w:rsidRPr="00C57E6E" w14:paraId="698FD2DF" w14:textId="77777777" w:rsidTr="00C57E6E">
        <w:trPr>
          <w:trHeight w:val="300"/>
        </w:trPr>
        <w:tc>
          <w:tcPr>
            <w:tcW w:w="3220" w:type="dxa"/>
            <w:tcBorders>
              <w:top w:val="nil"/>
              <w:left w:val="nil"/>
              <w:bottom w:val="nil"/>
              <w:right w:val="nil"/>
            </w:tcBorders>
            <w:shd w:val="clear" w:color="auto" w:fill="auto"/>
            <w:noWrap/>
            <w:vAlign w:val="bottom"/>
            <w:hideMark/>
          </w:tcPr>
          <w:p w14:paraId="582821E3"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David Burks</w:t>
            </w:r>
          </w:p>
        </w:tc>
        <w:tc>
          <w:tcPr>
            <w:tcW w:w="3220" w:type="dxa"/>
            <w:tcBorders>
              <w:top w:val="nil"/>
              <w:left w:val="nil"/>
              <w:bottom w:val="nil"/>
              <w:right w:val="nil"/>
            </w:tcBorders>
            <w:shd w:val="clear" w:color="auto" w:fill="auto"/>
            <w:noWrap/>
            <w:vAlign w:val="bottom"/>
            <w:hideMark/>
          </w:tcPr>
          <w:p w14:paraId="16A8ECC4" w14:textId="2F4E7D6B"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798FC05A" w14:textId="77777777" w:rsidTr="00C57E6E">
        <w:trPr>
          <w:trHeight w:val="300"/>
        </w:trPr>
        <w:tc>
          <w:tcPr>
            <w:tcW w:w="3220" w:type="dxa"/>
            <w:tcBorders>
              <w:top w:val="nil"/>
              <w:left w:val="nil"/>
              <w:bottom w:val="nil"/>
              <w:right w:val="nil"/>
            </w:tcBorders>
            <w:shd w:val="clear" w:color="auto" w:fill="auto"/>
            <w:noWrap/>
            <w:vAlign w:val="bottom"/>
            <w:hideMark/>
          </w:tcPr>
          <w:p w14:paraId="4D99B3A4"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Joe Caruthers</w:t>
            </w:r>
          </w:p>
        </w:tc>
        <w:tc>
          <w:tcPr>
            <w:tcW w:w="3220" w:type="dxa"/>
            <w:tcBorders>
              <w:top w:val="nil"/>
              <w:left w:val="nil"/>
              <w:bottom w:val="nil"/>
              <w:right w:val="nil"/>
            </w:tcBorders>
            <w:shd w:val="clear" w:color="auto" w:fill="auto"/>
            <w:noWrap/>
            <w:vAlign w:val="bottom"/>
            <w:hideMark/>
          </w:tcPr>
          <w:p w14:paraId="1C8D735F" w14:textId="00F449DA"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L</w:t>
            </w:r>
            <w:r w:rsidR="00604C5B">
              <w:rPr>
                <w:rFonts w:ascii="Arial" w:eastAsia="Times New Roman" w:hAnsi="Arial" w:cs="Arial"/>
                <w:color w:val="000000"/>
                <w:sz w:val="16"/>
                <w:szCs w:val="16"/>
              </w:rPr>
              <w:t>uther</w:t>
            </w:r>
            <w:r w:rsidRPr="00C57E6E">
              <w:rPr>
                <w:rFonts w:ascii="Arial" w:eastAsia="Times New Roman" w:hAnsi="Arial" w:cs="Arial"/>
                <w:color w:val="000000"/>
                <w:sz w:val="16"/>
                <w:szCs w:val="16"/>
              </w:rPr>
              <w:t xml:space="preserve">  OK</w:t>
            </w:r>
          </w:p>
        </w:tc>
      </w:tr>
      <w:tr w:rsidR="00C57E6E" w:rsidRPr="00C57E6E" w14:paraId="47BE7FC2" w14:textId="77777777" w:rsidTr="00C57E6E">
        <w:trPr>
          <w:trHeight w:val="300"/>
        </w:trPr>
        <w:tc>
          <w:tcPr>
            <w:tcW w:w="3220" w:type="dxa"/>
            <w:tcBorders>
              <w:top w:val="nil"/>
              <w:left w:val="nil"/>
              <w:bottom w:val="nil"/>
              <w:right w:val="nil"/>
            </w:tcBorders>
            <w:shd w:val="clear" w:color="auto" w:fill="auto"/>
            <w:noWrap/>
            <w:vAlign w:val="bottom"/>
            <w:hideMark/>
          </w:tcPr>
          <w:p w14:paraId="1AD3296B"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Cloverdale Church of Christ</w:t>
            </w:r>
          </w:p>
        </w:tc>
        <w:tc>
          <w:tcPr>
            <w:tcW w:w="3220" w:type="dxa"/>
            <w:tcBorders>
              <w:top w:val="nil"/>
              <w:left w:val="nil"/>
              <w:bottom w:val="nil"/>
              <w:right w:val="nil"/>
            </w:tcBorders>
            <w:shd w:val="clear" w:color="auto" w:fill="auto"/>
            <w:noWrap/>
            <w:vAlign w:val="bottom"/>
            <w:hideMark/>
          </w:tcPr>
          <w:p w14:paraId="31E8B6ED" w14:textId="50608D39"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1CBD21A2" w14:textId="77777777" w:rsidTr="00C57E6E">
        <w:trPr>
          <w:trHeight w:val="300"/>
        </w:trPr>
        <w:tc>
          <w:tcPr>
            <w:tcW w:w="3220" w:type="dxa"/>
            <w:tcBorders>
              <w:top w:val="nil"/>
              <w:left w:val="nil"/>
              <w:bottom w:val="nil"/>
              <w:right w:val="nil"/>
            </w:tcBorders>
            <w:shd w:val="clear" w:color="auto" w:fill="auto"/>
            <w:noWrap/>
            <w:vAlign w:val="bottom"/>
            <w:hideMark/>
          </w:tcPr>
          <w:p w14:paraId="72381143"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Russell and Ginger Comeaux</w:t>
            </w:r>
          </w:p>
        </w:tc>
        <w:tc>
          <w:tcPr>
            <w:tcW w:w="3220" w:type="dxa"/>
            <w:tcBorders>
              <w:top w:val="nil"/>
              <w:left w:val="nil"/>
              <w:bottom w:val="nil"/>
              <w:right w:val="nil"/>
            </w:tcBorders>
            <w:shd w:val="clear" w:color="auto" w:fill="auto"/>
            <w:noWrap/>
            <w:vAlign w:val="bottom"/>
            <w:hideMark/>
          </w:tcPr>
          <w:p w14:paraId="6BFB24BC" w14:textId="4CB80C64"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w:t>
            </w:r>
            <w:r w:rsidR="00604C5B">
              <w:rPr>
                <w:rFonts w:ascii="Arial" w:eastAsia="Times New Roman" w:hAnsi="Arial" w:cs="Arial"/>
                <w:color w:val="000000"/>
                <w:sz w:val="16"/>
                <w:szCs w:val="16"/>
              </w:rPr>
              <w:t>amden</w:t>
            </w:r>
            <w:r w:rsidRPr="00C57E6E">
              <w:rPr>
                <w:rFonts w:ascii="Arial" w:eastAsia="Times New Roman" w:hAnsi="Arial" w:cs="Arial"/>
                <w:color w:val="000000"/>
                <w:sz w:val="16"/>
                <w:szCs w:val="16"/>
              </w:rPr>
              <w:t xml:space="preserve">  AR</w:t>
            </w:r>
          </w:p>
        </w:tc>
      </w:tr>
      <w:tr w:rsidR="00C57E6E" w:rsidRPr="00C57E6E" w14:paraId="0938D474" w14:textId="77777777" w:rsidTr="00C57E6E">
        <w:trPr>
          <w:trHeight w:val="300"/>
        </w:trPr>
        <w:tc>
          <w:tcPr>
            <w:tcW w:w="3220" w:type="dxa"/>
            <w:tcBorders>
              <w:top w:val="nil"/>
              <w:left w:val="nil"/>
              <w:bottom w:val="nil"/>
              <w:right w:val="nil"/>
            </w:tcBorders>
            <w:shd w:val="clear" w:color="auto" w:fill="auto"/>
            <w:noWrap/>
            <w:vAlign w:val="bottom"/>
            <w:hideMark/>
          </w:tcPr>
          <w:p w14:paraId="1EBFF588"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Jay and Kelley Curtis Cowley</w:t>
            </w:r>
          </w:p>
        </w:tc>
        <w:tc>
          <w:tcPr>
            <w:tcW w:w="3220" w:type="dxa"/>
            <w:tcBorders>
              <w:top w:val="nil"/>
              <w:left w:val="nil"/>
              <w:bottom w:val="nil"/>
              <w:right w:val="nil"/>
            </w:tcBorders>
            <w:shd w:val="clear" w:color="auto" w:fill="auto"/>
            <w:noWrap/>
            <w:vAlign w:val="bottom"/>
            <w:hideMark/>
          </w:tcPr>
          <w:p w14:paraId="453B264B" w14:textId="7906A726"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N</w:t>
            </w:r>
            <w:r w:rsidR="00604C5B">
              <w:rPr>
                <w:rFonts w:ascii="Arial" w:eastAsia="Times New Roman" w:hAnsi="Arial" w:cs="Arial"/>
                <w:color w:val="000000"/>
                <w:sz w:val="16"/>
                <w:szCs w:val="16"/>
              </w:rPr>
              <w:t>orth Little Rock</w:t>
            </w:r>
            <w:r w:rsidRPr="00C57E6E">
              <w:rPr>
                <w:rFonts w:ascii="Arial" w:eastAsia="Times New Roman" w:hAnsi="Arial" w:cs="Arial"/>
                <w:color w:val="000000"/>
                <w:sz w:val="16"/>
                <w:szCs w:val="16"/>
              </w:rPr>
              <w:t xml:space="preserve">  AR</w:t>
            </w:r>
          </w:p>
        </w:tc>
      </w:tr>
      <w:tr w:rsidR="00C57E6E" w:rsidRPr="00C57E6E" w14:paraId="74375803" w14:textId="77777777" w:rsidTr="00C57E6E">
        <w:trPr>
          <w:trHeight w:val="300"/>
        </w:trPr>
        <w:tc>
          <w:tcPr>
            <w:tcW w:w="3220" w:type="dxa"/>
            <w:tcBorders>
              <w:top w:val="nil"/>
              <w:left w:val="nil"/>
              <w:bottom w:val="nil"/>
              <w:right w:val="nil"/>
            </w:tcBorders>
            <w:shd w:val="clear" w:color="auto" w:fill="auto"/>
            <w:noWrap/>
            <w:vAlign w:val="bottom"/>
            <w:hideMark/>
          </w:tcPr>
          <w:p w14:paraId="643B2B5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Howard and Kathleen Davis</w:t>
            </w:r>
          </w:p>
        </w:tc>
        <w:tc>
          <w:tcPr>
            <w:tcW w:w="3220" w:type="dxa"/>
            <w:tcBorders>
              <w:top w:val="nil"/>
              <w:left w:val="nil"/>
              <w:bottom w:val="nil"/>
              <w:right w:val="nil"/>
            </w:tcBorders>
            <w:shd w:val="clear" w:color="auto" w:fill="auto"/>
            <w:noWrap/>
            <w:vAlign w:val="bottom"/>
            <w:hideMark/>
          </w:tcPr>
          <w:p w14:paraId="4CFBD56B" w14:textId="6CFA14F3"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1CF584FA" w14:textId="77777777" w:rsidTr="00C57E6E">
        <w:trPr>
          <w:trHeight w:val="300"/>
        </w:trPr>
        <w:tc>
          <w:tcPr>
            <w:tcW w:w="3220" w:type="dxa"/>
            <w:tcBorders>
              <w:top w:val="nil"/>
              <w:left w:val="nil"/>
              <w:bottom w:val="nil"/>
              <w:right w:val="nil"/>
            </w:tcBorders>
            <w:shd w:val="clear" w:color="auto" w:fill="auto"/>
            <w:noWrap/>
            <w:vAlign w:val="bottom"/>
            <w:hideMark/>
          </w:tcPr>
          <w:p w14:paraId="0A386BB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Monte and Morgan Elam</w:t>
            </w:r>
          </w:p>
        </w:tc>
        <w:tc>
          <w:tcPr>
            <w:tcW w:w="3220" w:type="dxa"/>
            <w:tcBorders>
              <w:top w:val="nil"/>
              <w:left w:val="nil"/>
              <w:bottom w:val="nil"/>
              <w:right w:val="nil"/>
            </w:tcBorders>
            <w:shd w:val="clear" w:color="auto" w:fill="auto"/>
            <w:noWrap/>
            <w:vAlign w:val="bottom"/>
            <w:hideMark/>
          </w:tcPr>
          <w:p w14:paraId="318A2D38" w14:textId="16E86AFE"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7362C63E" w14:textId="77777777" w:rsidTr="00C57E6E">
        <w:trPr>
          <w:trHeight w:val="300"/>
        </w:trPr>
        <w:tc>
          <w:tcPr>
            <w:tcW w:w="3220" w:type="dxa"/>
            <w:tcBorders>
              <w:top w:val="nil"/>
              <w:left w:val="nil"/>
              <w:bottom w:val="nil"/>
              <w:right w:val="nil"/>
            </w:tcBorders>
            <w:shd w:val="clear" w:color="auto" w:fill="auto"/>
            <w:noWrap/>
            <w:vAlign w:val="bottom"/>
            <w:hideMark/>
          </w:tcPr>
          <w:p w14:paraId="11FB372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Cassidy and Hannah Fail</w:t>
            </w:r>
          </w:p>
        </w:tc>
        <w:tc>
          <w:tcPr>
            <w:tcW w:w="3220" w:type="dxa"/>
            <w:tcBorders>
              <w:top w:val="nil"/>
              <w:left w:val="nil"/>
              <w:bottom w:val="nil"/>
              <w:right w:val="nil"/>
            </w:tcBorders>
            <w:shd w:val="clear" w:color="auto" w:fill="auto"/>
            <w:noWrap/>
            <w:vAlign w:val="bottom"/>
            <w:hideMark/>
          </w:tcPr>
          <w:p w14:paraId="6D807058" w14:textId="4B2DA073"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23A6E011" w14:textId="77777777" w:rsidTr="00C57E6E">
        <w:trPr>
          <w:trHeight w:val="300"/>
        </w:trPr>
        <w:tc>
          <w:tcPr>
            <w:tcW w:w="3220" w:type="dxa"/>
            <w:tcBorders>
              <w:top w:val="nil"/>
              <w:left w:val="nil"/>
              <w:bottom w:val="nil"/>
              <w:right w:val="nil"/>
            </w:tcBorders>
            <w:shd w:val="clear" w:color="auto" w:fill="auto"/>
            <w:noWrap/>
            <w:vAlign w:val="bottom"/>
            <w:hideMark/>
          </w:tcPr>
          <w:p w14:paraId="2F5C367B"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Farrell and Imogean Falwell</w:t>
            </w:r>
          </w:p>
        </w:tc>
        <w:tc>
          <w:tcPr>
            <w:tcW w:w="3220" w:type="dxa"/>
            <w:tcBorders>
              <w:top w:val="nil"/>
              <w:left w:val="nil"/>
              <w:bottom w:val="nil"/>
              <w:right w:val="nil"/>
            </w:tcBorders>
            <w:shd w:val="clear" w:color="auto" w:fill="auto"/>
            <w:noWrap/>
            <w:vAlign w:val="bottom"/>
            <w:hideMark/>
          </w:tcPr>
          <w:p w14:paraId="7FA2CD31" w14:textId="17FA8D63"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herwood</w:t>
            </w:r>
            <w:r w:rsidRPr="00C57E6E">
              <w:rPr>
                <w:rFonts w:ascii="Arial" w:eastAsia="Times New Roman" w:hAnsi="Arial" w:cs="Arial"/>
                <w:color w:val="000000"/>
                <w:sz w:val="16"/>
                <w:szCs w:val="16"/>
              </w:rPr>
              <w:t xml:space="preserve">  AR</w:t>
            </w:r>
          </w:p>
        </w:tc>
      </w:tr>
      <w:tr w:rsidR="00C57E6E" w:rsidRPr="00C57E6E" w14:paraId="42761160" w14:textId="77777777" w:rsidTr="00C57E6E">
        <w:trPr>
          <w:trHeight w:val="300"/>
        </w:trPr>
        <w:tc>
          <w:tcPr>
            <w:tcW w:w="3220" w:type="dxa"/>
            <w:tcBorders>
              <w:top w:val="nil"/>
              <w:left w:val="nil"/>
              <w:bottom w:val="nil"/>
              <w:right w:val="nil"/>
            </w:tcBorders>
            <w:shd w:val="clear" w:color="auto" w:fill="auto"/>
            <w:noWrap/>
            <w:vAlign w:val="bottom"/>
            <w:hideMark/>
          </w:tcPr>
          <w:p w14:paraId="53EEAB0A"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Shanna Fisher</w:t>
            </w:r>
          </w:p>
        </w:tc>
        <w:tc>
          <w:tcPr>
            <w:tcW w:w="3220" w:type="dxa"/>
            <w:tcBorders>
              <w:top w:val="nil"/>
              <w:left w:val="nil"/>
              <w:bottom w:val="nil"/>
              <w:right w:val="nil"/>
            </w:tcBorders>
            <w:shd w:val="clear" w:color="auto" w:fill="auto"/>
            <w:noWrap/>
            <w:vAlign w:val="bottom"/>
            <w:hideMark/>
          </w:tcPr>
          <w:p w14:paraId="062487B0" w14:textId="5D492CF8"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35BE2064" w14:textId="77777777" w:rsidTr="00C57E6E">
        <w:trPr>
          <w:trHeight w:val="300"/>
        </w:trPr>
        <w:tc>
          <w:tcPr>
            <w:tcW w:w="3220" w:type="dxa"/>
            <w:tcBorders>
              <w:top w:val="nil"/>
              <w:left w:val="nil"/>
              <w:bottom w:val="nil"/>
              <w:right w:val="nil"/>
            </w:tcBorders>
            <w:shd w:val="clear" w:color="auto" w:fill="auto"/>
            <w:noWrap/>
            <w:vAlign w:val="bottom"/>
            <w:hideMark/>
          </w:tcPr>
          <w:p w14:paraId="468570A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Betty Fowler</w:t>
            </w:r>
          </w:p>
        </w:tc>
        <w:tc>
          <w:tcPr>
            <w:tcW w:w="3220" w:type="dxa"/>
            <w:tcBorders>
              <w:top w:val="nil"/>
              <w:left w:val="nil"/>
              <w:bottom w:val="nil"/>
              <w:right w:val="nil"/>
            </w:tcBorders>
            <w:shd w:val="clear" w:color="auto" w:fill="auto"/>
            <w:noWrap/>
            <w:vAlign w:val="bottom"/>
            <w:hideMark/>
          </w:tcPr>
          <w:p w14:paraId="0840B721" w14:textId="4042D1F2"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3F0985B9" w14:textId="77777777" w:rsidTr="00C57E6E">
        <w:trPr>
          <w:trHeight w:val="300"/>
        </w:trPr>
        <w:tc>
          <w:tcPr>
            <w:tcW w:w="3220" w:type="dxa"/>
            <w:tcBorders>
              <w:top w:val="nil"/>
              <w:left w:val="nil"/>
              <w:bottom w:val="nil"/>
              <w:right w:val="nil"/>
            </w:tcBorders>
            <w:shd w:val="clear" w:color="auto" w:fill="auto"/>
            <w:noWrap/>
            <w:vAlign w:val="bottom"/>
            <w:hideMark/>
          </w:tcPr>
          <w:p w14:paraId="59ED6708"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Chad and Emily Freeman</w:t>
            </w:r>
          </w:p>
        </w:tc>
        <w:tc>
          <w:tcPr>
            <w:tcW w:w="3220" w:type="dxa"/>
            <w:tcBorders>
              <w:top w:val="nil"/>
              <w:left w:val="nil"/>
              <w:bottom w:val="nil"/>
              <w:right w:val="nil"/>
            </w:tcBorders>
            <w:shd w:val="clear" w:color="auto" w:fill="auto"/>
            <w:noWrap/>
            <w:vAlign w:val="bottom"/>
            <w:hideMark/>
          </w:tcPr>
          <w:p w14:paraId="03967B6C" w14:textId="0F3180FD"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A</w:t>
            </w:r>
            <w:r w:rsidR="00604C5B">
              <w:rPr>
                <w:rFonts w:ascii="Arial" w:eastAsia="Times New Roman" w:hAnsi="Arial" w:cs="Arial"/>
                <w:color w:val="000000"/>
                <w:sz w:val="16"/>
                <w:szCs w:val="16"/>
              </w:rPr>
              <w:t>shdown</w:t>
            </w:r>
            <w:r w:rsidRPr="00C57E6E">
              <w:rPr>
                <w:rFonts w:ascii="Arial" w:eastAsia="Times New Roman" w:hAnsi="Arial" w:cs="Arial"/>
                <w:color w:val="000000"/>
                <w:sz w:val="16"/>
                <w:szCs w:val="16"/>
              </w:rPr>
              <w:t xml:space="preserve">  AR</w:t>
            </w:r>
          </w:p>
        </w:tc>
      </w:tr>
      <w:tr w:rsidR="00C57E6E" w:rsidRPr="00C57E6E" w14:paraId="1C8323CA" w14:textId="77777777" w:rsidTr="00C57E6E">
        <w:trPr>
          <w:trHeight w:val="300"/>
        </w:trPr>
        <w:tc>
          <w:tcPr>
            <w:tcW w:w="3220" w:type="dxa"/>
            <w:tcBorders>
              <w:top w:val="nil"/>
              <w:left w:val="nil"/>
              <w:bottom w:val="nil"/>
              <w:right w:val="nil"/>
            </w:tcBorders>
            <w:shd w:val="clear" w:color="auto" w:fill="auto"/>
            <w:noWrap/>
            <w:vAlign w:val="bottom"/>
            <w:hideMark/>
          </w:tcPr>
          <w:p w14:paraId="6B5BD97B"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Annette Gansz</w:t>
            </w:r>
          </w:p>
        </w:tc>
        <w:tc>
          <w:tcPr>
            <w:tcW w:w="3220" w:type="dxa"/>
            <w:tcBorders>
              <w:top w:val="nil"/>
              <w:left w:val="nil"/>
              <w:bottom w:val="nil"/>
              <w:right w:val="nil"/>
            </w:tcBorders>
            <w:shd w:val="clear" w:color="auto" w:fill="auto"/>
            <w:noWrap/>
            <w:vAlign w:val="bottom"/>
            <w:hideMark/>
          </w:tcPr>
          <w:p w14:paraId="3DB32444" w14:textId="6620DBD5"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N</w:t>
            </w:r>
            <w:r w:rsidR="00604C5B">
              <w:rPr>
                <w:rFonts w:ascii="Arial" w:eastAsia="Times New Roman" w:hAnsi="Arial" w:cs="Arial"/>
                <w:color w:val="000000"/>
                <w:sz w:val="16"/>
                <w:szCs w:val="16"/>
              </w:rPr>
              <w:t>ewport</w:t>
            </w:r>
            <w:r w:rsidRPr="00C57E6E">
              <w:rPr>
                <w:rFonts w:ascii="Arial" w:eastAsia="Times New Roman" w:hAnsi="Arial" w:cs="Arial"/>
                <w:color w:val="000000"/>
                <w:sz w:val="16"/>
                <w:szCs w:val="16"/>
              </w:rPr>
              <w:t xml:space="preserve">  AR</w:t>
            </w:r>
          </w:p>
        </w:tc>
      </w:tr>
      <w:tr w:rsidR="00C57E6E" w:rsidRPr="00C57E6E" w14:paraId="6C085A95" w14:textId="77777777" w:rsidTr="00C57E6E">
        <w:trPr>
          <w:trHeight w:val="300"/>
        </w:trPr>
        <w:tc>
          <w:tcPr>
            <w:tcW w:w="3220" w:type="dxa"/>
            <w:tcBorders>
              <w:top w:val="nil"/>
              <w:left w:val="nil"/>
              <w:bottom w:val="nil"/>
              <w:right w:val="nil"/>
            </w:tcBorders>
            <w:shd w:val="clear" w:color="auto" w:fill="auto"/>
            <w:noWrap/>
            <w:vAlign w:val="bottom"/>
            <w:hideMark/>
          </w:tcPr>
          <w:p w14:paraId="6E00C31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Paul and Mary Gardner</w:t>
            </w:r>
          </w:p>
        </w:tc>
        <w:tc>
          <w:tcPr>
            <w:tcW w:w="3220" w:type="dxa"/>
            <w:tcBorders>
              <w:top w:val="nil"/>
              <w:left w:val="nil"/>
              <w:bottom w:val="nil"/>
              <w:right w:val="nil"/>
            </w:tcBorders>
            <w:shd w:val="clear" w:color="auto" w:fill="auto"/>
            <w:noWrap/>
            <w:vAlign w:val="bottom"/>
            <w:hideMark/>
          </w:tcPr>
          <w:p w14:paraId="2E4A1B5C" w14:textId="77777777" w:rsidR="00C57E6E" w:rsidRPr="00C57E6E" w:rsidRDefault="00C57E6E" w:rsidP="00C57E6E">
            <w:pPr>
              <w:rPr>
                <w:rFonts w:ascii="Arial" w:eastAsia="Times New Roman" w:hAnsi="Arial" w:cs="Arial"/>
                <w:color w:val="000000"/>
                <w:sz w:val="16"/>
                <w:szCs w:val="16"/>
              </w:rPr>
            </w:pPr>
          </w:p>
        </w:tc>
      </w:tr>
      <w:tr w:rsidR="00C57E6E" w:rsidRPr="00C57E6E" w14:paraId="4AA78E93" w14:textId="77777777" w:rsidTr="00C57E6E">
        <w:trPr>
          <w:trHeight w:val="300"/>
        </w:trPr>
        <w:tc>
          <w:tcPr>
            <w:tcW w:w="3220" w:type="dxa"/>
            <w:tcBorders>
              <w:top w:val="nil"/>
              <w:left w:val="nil"/>
              <w:bottom w:val="nil"/>
              <w:right w:val="nil"/>
            </w:tcBorders>
            <w:shd w:val="clear" w:color="auto" w:fill="auto"/>
            <w:noWrap/>
            <w:vAlign w:val="bottom"/>
            <w:hideMark/>
          </w:tcPr>
          <w:p w14:paraId="1787EEE2"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Stanley Gibson</w:t>
            </w:r>
          </w:p>
        </w:tc>
        <w:tc>
          <w:tcPr>
            <w:tcW w:w="3220" w:type="dxa"/>
            <w:tcBorders>
              <w:top w:val="nil"/>
              <w:left w:val="nil"/>
              <w:bottom w:val="nil"/>
              <w:right w:val="nil"/>
            </w:tcBorders>
            <w:shd w:val="clear" w:color="auto" w:fill="auto"/>
            <w:noWrap/>
            <w:vAlign w:val="bottom"/>
            <w:hideMark/>
          </w:tcPr>
          <w:p w14:paraId="54E4052E" w14:textId="5F92B78C"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B</w:t>
            </w:r>
            <w:r w:rsidR="00604C5B">
              <w:rPr>
                <w:rFonts w:ascii="Arial" w:eastAsia="Times New Roman" w:hAnsi="Arial" w:cs="Arial"/>
                <w:color w:val="000000"/>
                <w:sz w:val="16"/>
                <w:szCs w:val="16"/>
              </w:rPr>
              <w:t>ebee</w:t>
            </w:r>
            <w:r w:rsidRPr="00C57E6E">
              <w:rPr>
                <w:rFonts w:ascii="Arial" w:eastAsia="Times New Roman" w:hAnsi="Arial" w:cs="Arial"/>
                <w:color w:val="000000"/>
                <w:sz w:val="16"/>
                <w:szCs w:val="16"/>
              </w:rPr>
              <w:t xml:space="preserve">  AR</w:t>
            </w:r>
          </w:p>
        </w:tc>
      </w:tr>
      <w:tr w:rsidR="00C57E6E" w:rsidRPr="00C57E6E" w14:paraId="75F01EB7" w14:textId="77777777" w:rsidTr="00C57E6E">
        <w:trPr>
          <w:trHeight w:val="300"/>
        </w:trPr>
        <w:tc>
          <w:tcPr>
            <w:tcW w:w="3220" w:type="dxa"/>
            <w:tcBorders>
              <w:top w:val="nil"/>
              <w:left w:val="nil"/>
              <w:bottom w:val="nil"/>
              <w:right w:val="nil"/>
            </w:tcBorders>
            <w:shd w:val="clear" w:color="auto" w:fill="auto"/>
            <w:noWrap/>
            <w:vAlign w:val="bottom"/>
            <w:hideMark/>
          </w:tcPr>
          <w:p w14:paraId="19158794"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Susan Glasgow</w:t>
            </w:r>
          </w:p>
        </w:tc>
        <w:tc>
          <w:tcPr>
            <w:tcW w:w="3220" w:type="dxa"/>
            <w:tcBorders>
              <w:top w:val="nil"/>
              <w:left w:val="nil"/>
              <w:bottom w:val="nil"/>
              <w:right w:val="nil"/>
            </w:tcBorders>
            <w:shd w:val="clear" w:color="auto" w:fill="auto"/>
            <w:noWrap/>
            <w:vAlign w:val="bottom"/>
            <w:hideMark/>
          </w:tcPr>
          <w:p w14:paraId="69FEFB00" w14:textId="3DD08B1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P</w:t>
            </w:r>
            <w:r w:rsidR="00604C5B">
              <w:rPr>
                <w:rFonts w:ascii="Arial" w:eastAsia="Times New Roman" w:hAnsi="Arial" w:cs="Arial"/>
                <w:color w:val="000000"/>
                <w:sz w:val="16"/>
                <w:szCs w:val="16"/>
              </w:rPr>
              <w:t>ocahontas</w:t>
            </w:r>
            <w:r w:rsidRPr="00C57E6E">
              <w:rPr>
                <w:rFonts w:ascii="Arial" w:eastAsia="Times New Roman" w:hAnsi="Arial" w:cs="Arial"/>
                <w:color w:val="000000"/>
                <w:sz w:val="16"/>
                <w:szCs w:val="16"/>
              </w:rPr>
              <w:t xml:space="preserve">  AR</w:t>
            </w:r>
          </w:p>
        </w:tc>
      </w:tr>
      <w:tr w:rsidR="00C57E6E" w:rsidRPr="00C57E6E" w14:paraId="4B0B9AC0" w14:textId="77777777" w:rsidTr="00C57E6E">
        <w:trPr>
          <w:trHeight w:val="300"/>
        </w:trPr>
        <w:tc>
          <w:tcPr>
            <w:tcW w:w="3220" w:type="dxa"/>
            <w:tcBorders>
              <w:top w:val="nil"/>
              <w:left w:val="nil"/>
              <w:bottom w:val="nil"/>
              <w:right w:val="nil"/>
            </w:tcBorders>
            <w:shd w:val="clear" w:color="auto" w:fill="auto"/>
            <w:noWrap/>
            <w:vAlign w:val="bottom"/>
            <w:hideMark/>
          </w:tcPr>
          <w:p w14:paraId="17D74C04"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Aarao and Anna Drew Bertschy Gouveia</w:t>
            </w:r>
          </w:p>
        </w:tc>
        <w:tc>
          <w:tcPr>
            <w:tcW w:w="3220" w:type="dxa"/>
            <w:tcBorders>
              <w:top w:val="nil"/>
              <w:left w:val="nil"/>
              <w:bottom w:val="nil"/>
              <w:right w:val="nil"/>
            </w:tcBorders>
            <w:shd w:val="clear" w:color="auto" w:fill="auto"/>
            <w:noWrap/>
            <w:vAlign w:val="bottom"/>
            <w:hideMark/>
          </w:tcPr>
          <w:p w14:paraId="398C00E8" w14:textId="020D9359"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B</w:t>
            </w:r>
            <w:r w:rsidR="00604C5B">
              <w:rPr>
                <w:rFonts w:ascii="Arial" w:eastAsia="Times New Roman" w:hAnsi="Arial" w:cs="Arial"/>
                <w:color w:val="000000"/>
                <w:sz w:val="16"/>
                <w:szCs w:val="16"/>
              </w:rPr>
              <w:t>ella Vista</w:t>
            </w:r>
            <w:r w:rsidRPr="00C57E6E">
              <w:rPr>
                <w:rFonts w:ascii="Arial" w:eastAsia="Times New Roman" w:hAnsi="Arial" w:cs="Arial"/>
                <w:color w:val="000000"/>
                <w:sz w:val="16"/>
                <w:szCs w:val="16"/>
              </w:rPr>
              <w:t xml:space="preserve">  AR</w:t>
            </w:r>
          </w:p>
        </w:tc>
      </w:tr>
      <w:tr w:rsidR="00C57E6E" w:rsidRPr="00C57E6E" w14:paraId="14127116" w14:textId="77777777" w:rsidTr="00C57E6E">
        <w:trPr>
          <w:trHeight w:val="300"/>
        </w:trPr>
        <w:tc>
          <w:tcPr>
            <w:tcW w:w="3220" w:type="dxa"/>
            <w:tcBorders>
              <w:top w:val="nil"/>
              <w:left w:val="nil"/>
              <w:bottom w:val="nil"/>
              <w:right w:val="nil"/>
            </w:tcBorders>
            <w:shd w:val="clear" w:color="auto" w:fill="auto"/>
            <w:noWrap/>
            <w:vAlign w:val="bottom"/>
            <w:hideMark/>
          </w:tcPr>
          <w:p w14:paraId="173C82C2"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Rebecca Gowen</w:t>
            </w:r>
          </w:p>
        </w:tc>
        <w:tc>
          <w:tcPr>
            <w:tcW w:w="3220" w:type="dxa"/>
            <w:tcBorders>
              <w:top w:val="nil"/>
              <w:left w:val="nil"/>
              <w:bottom w:val="nil"/>
              <w:right w:val="nil"/>
            </w:tcBorders>
            <w:shd w:val="clear" w:color="auto" w:fill="auto"/>
            <w:noWrap/>
            <w:vAlign w:val="bottom"/>
            <w:hideMark/>
          </w:tcPr>
          <w:p w14:paraId="0770F923" w14:textId="3315E7AA"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B</w:t>
            </w:r>
            <w:r w:rsidR="00604C5B">
              <w:rPr>
                <w:rFonts w:ascii="Arial" w:eastAsia="Times New Roman" w:hAnsi="Arial" w:cs="Arial"/>
                <w:color w:val="000000"/>
                <w:sz w:val="16"/>
                <w:szCs w:val="16"/>
              </w:rPr>
              <w:t>enton</w:t>
            </w:r>
            <w:r w:rsidRPr="00C57E6E">
              <w:rPr>
                <w:rFonts w:ascii="Arial" w:eastAsia="Times New Roman" w:hAnsi="Arial" w:cs="Arial"/>
                <w:color w:val="000000"/>
                <w:sz w:val="16"/>
                <w:szCs w:val="16"/>
              </w:rPr>
              <w:t xml:space="preserve">  AR</w:t>
            </w:r>
          </w:p>
        </w:tc>
      </w:tr>
      <w:tr w:rsidR="00C57E6E" w:rsidRPr="00C57E6E" w14:paraId="27E3E253" w14:textId="77777777" w:rsidTr="00C57E6E">
        <w:trPr>
          <w:trHeight w:val="300"/>
        </w:trPr>
        <w:tc>
          <w:tcPr>
            <w:tcW w:w="3220" w:type="dxa"/>
            <w:tcBorders>
              <w:top w:val="nil"/>
              <w:left w:val="nil"/>
              <w:bottom w:val="nil"/>
              <w:right w:val="nil"/>
            </w:tcBorders>
            <w:shd w:val="clear" w:color="auto" w:fill="auto"/>
            <w:noWrap/>
            <w:vAlign w:val="bottom"/>
            <w:hideMark/>
          </w:tcPr>
          <w:p w14:paraId="22890367"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Stephen and Kristi Sweeney Greene</w:t>
            </w:r>
          </w:p>
        </w:tc>
        <w:tc>
          <w:tcPr>
            <w:tcW w:w="3220" w:type="dxa"/>
            <w:tcBorders>
              <w:top w:val="nil"/>
              <w:left w:val="nil"/>
              <w:bottom w:val="nil"/>
              <w:right w:val="nil"/>
            </w:tcBorders>
            <w:shd w:val="clear" w:color="auto" w:fill="auto"/>
            <w:noWrap/>
            <w:vAlign w:val="bottom"/>
            <w:hideMark/>
          </w:tcPr>
          <w:p w14:paraId="7D5458E9" w14:textId="090C632E"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O</w:t>
            </w:r>
            <w:r w:rsidR="00604C5B">
              <w:rPr>
                <w:rFonts w:ascii="Arial" w:eastAsia="Times New Roman" w:hAnsi="Arial" w:cs="Arial"/>
                <w:color w:val="000000"/>
                <w:sz w:val="16"/>
                <w:szCs w:val="16"/>
              </w:rPr>
              <w:t>klahoma City</w:t>
            </w:r>
            <w:r w:rsidRPr="00C57E6E">
              <w:rPr>
                <w:rFonts w:ascii="Arial" w:eastAsia="Times New Roman" w:hAnsi="Arial" w:cs="Arial"/>
                <w:color w:val="000000"/>
                <w:sz w:val="16"/>
                <w:szCs w:val="16"/>
              </w:rPr>
              <w:t xml:space="preserve">  OK</w:t>
            </w:r>
          </w:p>
        </w:tc>
      </w:tr>
      <w:tr w:rsidR="00C57E6E" w:rsidRPr="00C57E6E" w14:paraId="349F0092" w14:textId="77777777" w:rsidTr="00C57E6E">
        <w:trPr>
          <w:trHeight w:val="300"/>
        </w:trPr>
        <w:tc>
          <w:tcPr>
            <w:tcW w:w="3220" w:type="dxa"/>
            <w:tcBorders>
              <w:top w:val="nil"/>
              <w:left w:val="nil"/>
              <w:bottom w:val="nil"/>
              <w:right w:val="nil"/>
            </w:tcBorders>
            <w:shd w:val="clear" w:color="auto" w:fill="auto"/>
            <w:noWrap/>
            <w:vAlign w:val="bottom"/>
            <w:hideMark/>
          </w:tcPr>
          <w:p w14:paraId="6C6E5168"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Mildred Groover</w:t>
            </w:r>
          </w:p>
        </w:tc>
        <w:tc>
          <w:tcPr>
            <w:tcW w:w="3220" w:type="dxa"/>
            <w:tcBorders>
              <w:top w:val="nil"/>
              <w:left w:val="nil"/>
              <w:bottom w:val="nil"/>
              <w:right w:val="nil"/>
            </w:tcBorders>
            <w:shd w:val="clear" w:color="auto" w:fill="auto"/>
            <w:noWrap/>
            <w:vAlign w:val="bottom"/>
            <w:hideMark/>
          </w:tcPr>
          <w:p w14:paraId="5F35F904" w14:textId="414891E8"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2928DEC3" w14:textId="77777777" w:rsidTr="00C57E6E">
        <w:trPr>
          <w:trHeight w:val="300"/>
        </w:trPr>
        <w:tc>
          <w:tcPr>
            <w:tcW w:w="3220" w:type="dxa"/>
            <w:tcBorders>
              <w:top w:val="nil"/>
              <w:left w:val="nil"/>
              <w:bottom w:val="nil"/>
              <w:right w:val="nil"/>
            </w:tcBorders>
            <w:shd w:val="clear" w:color="auto" w:fill="auto"/>
            <w:noWrap/>
            <w:vAlign w:val="bottom"/>
            <w:hideMark/>
          </w:tcPr>
          <w:p w14:paraId="52E5AD04"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Ellis and Peggy Haguewood</w:t>
            </w:r>
          </w:p>
        </w:tc>
        <w:tc>
          <w:tcPr>
            <w:tcW w:w="3220" w:type="dxa"/>
            <w:tcBorders>
              <w:top w:val="nil"/>
              <w:left w:val="nil"/>
              <w:bottom w:val="nil"/>
              <w:right w:val="nil"/>
            </w:tcBorders>
            <w:shd w:val="clear" w:color="auto" w:fill="auto"/>
            <w:noWrap/>
            <w:vAlign w:val="bottom"/>
            <w:hideMark/>
          </w:tcPr>
          <w:p w14:paraId="502B5356" w14:textId="7AC4DEB8"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w:t>
            </w:r>
            <w:r w:rsidR="00604C5B">
              <w:rPr>
                <w:rFonts w:ascii="Arial" w:eastAsia="Times New Roman" w:hAnsi="Arial" w:cs="Arial"/>
                <w:color w:val="000000"/>
                <w:sz w:val="16"/>
                <w:szCs w:val="16"/>
              </w:rPr>
              <w:t>emphis</w:t>
            </w:r>
            <w:r w:rsidRPr="00C57E6E">
              <w:rPr>
                <w:rFonts w:ascii="Arial" w:eastAsia="Times New Roman" w:hAnsi="Arial" w:cs="Arial"/>
                <w:color w:val="000000"/>
                <w:sz w:val="16"/>
                <w:szCs w:val="16"/>
              </w:rPr>
              <w:t xml:space="preserve">  TN</w:t>
            </w:r>
          </w:p>
        </w:tc>
      </w:tr>
      <w:tr w:rsidR="00C57E6E" w:rsidRPr="00C57E6E" w14:paraId="254ED99E" w14:textId="77777777" w:rsidTr="00C57E6E">
        <w:trPr>
          <w:trHeight w:val="300"/>
        </w:trPr>
        <w:tc>
          <w:tcPr>
            <w:tcW w:w="3220" w:type="dxa"/>
            <w:tcBorders>
              <w:top w:val="nil"/>
              <w:left w:val="nil"/>
              <w:bottom w:val="nil"/>
              <w:right w:val="nil"/>
            </w:tcBorders>
            <w:shd w:val="clear" w:color="auto" w:fill="auto"/>
            <w:noWrap/>
            <w:vAlign w:val="bottom"/>
            <w:hideMark/>
          </w:tcPr>
          <w:p w14:paraId="1FF6B47C"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Rick and Susan Harper</w:t>
            </w:r>
          </w:p>
        </w:tc>
        <w:tc>
          <w:tcPr>
            <w:tcW w:w="3220" w:type="dxa"/>
            <w:tcBorders>
              <w:top w:val="nil"/>
              <w:left w:val="nil"/>
              <w:bottom w:val="nil"/>
              <w:right w:val="nil"/>
            </w:tcBorders>
            <w:shd w:val="clear" w:color="auto" w:fill="auto"/>
            <w:noWrap/>
            <w:vAlign w:val="bottom"/>
            <w:hideMark/>
          </w:tcPr>
          <w:p w14:paraId="5676C420" w14:textId="26393AB0"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w:t>
            </w:r>
            <w:r w:rsidR="00604C5B">
              <w:rPr>
                <w:rFonts w:ascii="Arial" w:eastAsia="Times New Roman" w:hAnsi="Arial" w:cs="Arial"/>
                <w:color w:val="000000"/>
                <w:sz w:val="16"/>
                <w:szCs w:val="16"/>
              </w:rPr>
              <w:t>earcy, AR</w:t>
            </w:r>
          </w:p>
        </w:tc>
      </w:tr>
      <w:tr w:rsidR="00C57E6E" w:rsidRPr="00C57E6E" w14:paraId="024A1355" w14:textId="77777777" w:rsidTr="00C57E6E">
        <w:trPr>
          <w:trHeight w:val="300"/>
        </w:trPr>
        <w:tc>
          <w:tcPr>
            <w:tcW w:w="3220" w:type="dxa"/>
            <w:tcBorders>
              <w:top w:val="nil"/>
              <w:left w:val="nil"/>
              <w:bottom w:val="nil"/>
              <w:right w:val="nil"/>
            </w:tcBorders>
            <w:shd w:val="clear" w:color="auto" w:fill="auto"/>
            <w:noWrap/>
            <w:vAlign w:val="bottom"/>
            <w:hideMark/>
          </w:tcPr>
          <w:p w14:paraId="5CFF3BA4"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Ricky Harris</w:t>
            </w:r>
          </w:p>
        </w:tc>
        <w:tc>
          <w:tcPr>
            <w:tcW w:w="3220" w:type="dxa"/>
            <w:tcBorders>
              <w:top w:val="nil"/>
              <w:left w:val="nil"/>
              <w:bottom w:val="nil"/>
              <w:right w:val="nil"/>
            </w:tcBorders>
            <w:shd w:val="clear" w:color="auto" w:fill="auto"/>
            <w:noWrap/>
            <w:vAlign w:val="bottom"/>
            <w:hideMark/>
          </w:tcPr>
          <w:p w14:paraId="469FFA17" w14:textId="77777777" w:rsidR="00C57E6E" w:rsidRPr="00C57E6E" w:rsidRDefault="00C57E6E" w:rsidP="00C57E6E">
            <w:pPr>
              <w:rPr>
                <w:rFonts w:ascii="Arial" w:eastAsia="Times New Roman" w:hAnsi="Arial" w:cs="Arial"/>
                <w:color w:val="000000"/>
                <w:sz w:val="16"/>
                <w:szCs w:val="16"/>
              </w:rPr>
            </w:pPr>
          </w:p>
        </w:tc>
      </w:tr>
      <w:tr w:rsidR="00C57E6E" w:rsidRPr="00C57E6E" w14:paraId="26338C41" w14:textId="77777777" w:rsidTr="00C57E6E">
        <w:trPr>
          <w:trHeight w:val="300"/>
        </w:trPr>
        <w:tc>
          <w:tcPr>
            <w:tcW w:w="3220" w:type="dxa"/>
            <w:tcBorders>
              <w:top w:val="nil"/>
              <w:left w:val="nil"/>
              <w:bottom w:val="nil"/>
              <w:right w:val="nil"/>
            </w:tcBorders>
            <w:shd w:val="clear" w:color="auto" w:fill="auto"/>
            <w:noWrap/>
            <w:vAlign w:val="bottom"/>
            <w:hideMark/>
          </w:tcPr>
          <w:p w14:paraId="6ED46896"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Donna Helms</w:t>
            </w:r>
          </w:p>
        </w:tc>
        <w:tc>
          <w:tcPr>
            <w:tcW w:w="3220" w:type="dxa"/>
            <w:tcBorders>
              <w:top w:val="nil"/>
              <w:left w:val="nil"/>
              <w:bottom w:val="nil"/>
              <w:right w:val="nil"/>
            </w:tcBorders>
            <w:shd w:val="clear" w:color="auto" w:fill="auto"/>
            <w:noWrap/>
            <w:vAlign w:val="bottom"/>
            <w:hideMark/>
          </w:tcPr>
          <w:p w14:paraId="65BD31FC" w14:textId="50C221B0" w:rsidR="00C57E6E" w:rsidRPr="00C57E6E" w:rsidRDefault="00604C5B" w:rsidP="00C57E6E">
            <w:pPr>
              <w:rPr>
                <w:rFonts w:ascii="Arial" w:eastAsia="Times New Roman" w:hAnsi="Arial" w:cs="Arial"/>
                <w:color w:val="000000"/>
                <w:sz w:val="16"/>
                <w:szCs w:val="16"/>
              </w:rPr>
            </w:pPr>
            <w:r>
              <w:rPr>
                <w:rFonts w:ascii="Arial" w:eastAsia="Times New Roman" w:hAnsi="Arial" w:cs="Arial"/>
                <w:color w:val="000000"/>
                <w:sz w:val="16"/>
                <w:szCs w:val="16"/>
              </w:rPr>
              <w:t>Little Rock, AR</w:t>
            </w:r>
          </w:p>
        </w:tc>
      </w:tr>
      <w:tr w:rsidR="00C57E6E" w:rsidRPr="00C57E6E" w14:paraId="66A2432F" w14:textId="77777777" w:rsidTr="00C57E6E">
        <w:trPr>
          <w:trHeight w:val="300"/>
        </w:trPr>
        <w:tc>
          <w:tcPr>
            <w:tcW w:w="3220" w:type="dxa"/>
            <w:tcBorders>
              <w:top w:val="nil"/>
              <w:left w:val="nil"/>
              <w:bottom w:val="nil"/>
              <w:right w:val="nil"/>
            </w:tcBorders>
            <w:shd w:val="clear" w:color="auto" w:fill="auto"/>
            <w:noWrap/>
            <w:vAlign w:val="bottom"/>
            <w:hideMark/>
          </w:tcPr>
          <w:p w14:paraId="22986F2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Jill Hillebrand</w:t>
            </w:r>
          </w:p>
        </w:tc>
        <w:tc>
          <w:tcPr>
            <w:tcW w:w="3220" w:type="dxa"/>
            <w:tcBorders>
              <w:top w:val="nil"/>
              <w:left w:val="nil"/>
              <w:bottom w:val="nil"/>
              <w:right w:val="nil"/>
            </w:tcBorders>
            <w:shd w:val="clear" w:color="auto" w:fill="auto"/>
            <w:noWrap/>
            <w:vAlign w:val="bottom"/>
            <w:hideMark/>
          </w:tcPr>
          <w:p w14:paraId="4CEE222F" w14:textId="538009C9" w:rsidR="00C57E6E" w:rsidRPr="00C57E6E" w:rsidRDefault="00604C5B" w:rsidP="00C57E6E">
            <w:pPr>
              <w:rPr>
                <w:rFonts w:ascii="Arial" w:eastAsia="Times New Roman" w:hAnsi="Arial" w:cs="Arial"/>
                <w:color w:val="000000"/>
                <w:sz w:val="16"/>
                <w:szCs w:val="16"/>
              </w:rPr>
            </w:pPr>
            <w:r>
              <w:rPr>
                <w:rFonts w:ascii="Arial" w:eastAsia="Times New Roman" w:hAnsi="Arial" w:cs="Arial"/>
                <w:color w:val="000000"/>
                <w:sz w:val="16"/>
                <w:szCs w:val="16"/>
              </w:rPr>
              <w:t>Shreveport, LA</w:t>
            </w:r>
          </w:p>
        </w:tc>
      </w:tr>
      <w:tr w:rsidR="00C57E6E" w:rsidRPr="00C57E6E" w14:paraId="275B21E1" w14:textId="77777777" w:rsidTr="00C57E6E">
        <w:trPr>
          <w:trHeight w:val="300"/>
        </w:trPr>
        <w:tc>
          <w:tcPr>
            <w:tcW w:w="3220" w:type="dxa"/>
            <w:tcBorders>
              <w:top w:val="nil"/>
              <w:left w:val="nil"/>
              <w:bottom w:val="nil"/>
              <w:right w:val="nil"/>
            </w:tcBorders>
            <w:shd w:val="clear" w:color="auto" w:fill="auto"/>
            <w:noWrap/>
            <w:vAlign w:val="bottom"/>
            <w:hideMark/>
          </w:tcPr>
          <w:p w14:paraId="79F8414E"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Caleb Hopper</w:t>
            </w:r>
          </w:p>
        </w:tc>
        <w:tc>
          <w:tcPr>
            <w:tcW w:w="3220" w:type="dxa"/>
            <w:tcBorders>
              <w:top w:val="nil"/>
              <w:left w:val="nil"/>
              <w:bottom w:val="nil"/>
              <w:right w:val="nil"/>
            </w:tcBorders>
            <w:shd w:val="clear" w:color="auto" w:fill="auto"/>
            <w:noWrap/>
            <w:vAlign w:val="bottom"/>
            <w:hideMark/>
          </w:tcPr>
          <w:p w14:paraId="43EE485E" w14:textId="5A8A5047" w:rsidR="00C57E6E" w:rsidRPr="00C57E6E" w:rsidRDefault="00604C5B" w:rsidP="00C57E6E">
            <w:pPr>
              <w:rPr>
                <w:rFonts w:ascii="Arial" w:eastAsia="Times New Roman" w:hAnsi="Arial" w:cs="Arial"/>
                <w:color w:val="000000"/>
                <w:sz w:val="16"/>
                <w:szCs w:val="16"/>
              </w:rPr>
            </w:pPr>
            <w:r>
              <w:rPr>
                <w:rFonts w:ascii="Arial" w:eastAsia="Times New Roman" w:hAnsi="Arial" w:cs="Arial"/>
                <w:color w:val="000000"/>
                <w:sz w:val="16"/>
                <w:szCs w:val="16"/>
              </w:rPr>
              <w:t>Conway, AR</w:t>
            </w:r>
          </w:p>
        </w:tc>
      </w:tr>
      <w:tr w:rsidR="00C57E6E" w:rsidRPr="00C57E6E" w14:paraId="1A92B662" w14:textId="77777777" w:rsidTr="00C57E6E">
        <w:trPr>
          <w:trHeight w:val="300"/>
        </w:trPr>
        <w:tc>
          <w:tcPr>
            <w:tcW w:w="3220" w:type="dxa"/>
            <w:tcBorders>
              <w:top w:val="nil"/>
              <w:left w:val="nil"/>
              <w:bottom w:val="nil"/>
              <w:right w:val="nil"/>
            </w:tcBorders>
            <w:shd w:val="clear" w:color="auto" w:fill="auto"/>
            <w:noWrap/>
            <w:vAlign w:val="bottom"/>
            <w:hideMark/>
          </w:tcPr>
          <w:p w14:paraId="6E2F8582"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Jeni Hughes</w:t>
            </w:r>
          </w:p>
        </w:tc>
        <w:tc>
          <w:tcPr>
            <w:tcW w:w="3220" w:type="dxa"/>
            <w:tcBorders>
              <w:top w:val="nil"/>
              <w:left w:val="nil"/>
              <w:bottom w:val="nil"/>
              <w:right w:val="nil"/>
            </w:tcBorders>
            <w:shd w:val="clear" w:color="auto" w:fill="auto"/>
            <w:noWrap/>
            <w:vAlign w:val="bottom"/>
            <w:hideMark/>
          </w:tcPr>
          <w:p w14:paraId="3021C516" w14:textId="5C4CF37D" w:rsidR="00C57E6E" w:rsidRPr="00C57E6E" w:rsidRDefault="00604C5B" w:rsidP="00C57E6E">
            <w:pPr>
              <w:rPr>
                <w:rFonts w:ascii="Arial" w:eastAsia="Times New Roman" w:hAnsi="Arial" w:cs="Arial"/>
                <w:color w:val="000000"/>
                <w:sz w:val="16"/>
                <w:szCs w:val="16"/>
              </w:rPr>
            </w:pPr>
            <w:r>
              <w:rPr>
                <w:rFonts w:ascii="Arial" w:eastAsia="Times New Roman" w:hAnsi="Arial" w:cs="Arial"/>
                <w:color w:val="000000"/>
                <w:sz w:val="16"/>
                <w:szCs w:val="16"/>
              </w:rPr>
              <w:t>Jacksonville, AR</w:t>
            </w:r>
          </w:p>
        </w:tc>
      </w:tr>
      <w:tr w:rsidR="00C57E6E" w:rsidRPr="00C57E6E" w14:paraId="13A6548C" w14:textId="77777777" w:rsidTr="00C57E6E">
        <w:trPr>
          <w:trHeight w:val="300"/>
        </w:trPr>
        <w:tc>
          <w:tcPr>
            <w:tcW w:w="3220" w:type="dxa"/>
            <w:tcBorders>
              <w:top w:val="nil"/>
              <w:left w:val="nil"/>
              <w:bottom w:val="nil"/>
              <w:right w:val="nil"/>
            </w:tcBorders>
            <w:shd w:val="clear" w:color="auto" w:fill="auto"/>
            <w:noWrap/>
            <w:vAlign w:val="bottom"/>
            <w:hideMark/>
          </w:tcPr>
          <w:p w14:paraId="096B9BD5"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Jennifer Hughes</w:t>
            </w:r>
          </w:p>
        </w:tc>
        <w:tc>
          <w:tcPr>
            <w:tcW w:w="3220" w:type="dxa"/>
            <w:tcBorders>
              <w:top w:val="nil"/>
              <w:left w:val="nil"/>
              <w:bottom w:val="nil"/>
              <w:right w:val="nil"/>
            </w:tcBorders>
            <w:shd w:val="clear" w:color="auto" w:fill="auto"/>
            <w:noWrap/>
            <w:vAlign w:val="bottom"/>
            <w:hideMark/>
          </w:tcPr>
          <w:p w14:paraId="0045DFC6" w14:textId="3A5B1DF5" w:rsidR="00C57E6E" w:rsidRPr="00C57E6E" w:rsidRDefault="00604C5B" w:rsidP="00C57E6E">
            <w:pPr>
              <w:rPr>
                <w:rFonts w:ascii="Arial" w:eastAsia="Times New Roman" w:hAnsi="Arial" w:cs="Arial"/>
                <w:color w:val="000000"/>
                <w:sz w:val="16"/>
                <w:szCs w:val="16"/>
              </w:rPr>
            </w:pPr>
            <w:r>
              <w:rPr>
                <w:rFonts w:ascii="Arial" w:eastAsia="Times New Roman" w:hAnsi="Arial" w:cs="Arial"/>
                <w:color w:val="000000"/>
                <w:sz w:val="16"/>
                <w:szCs w:val="16"/>
              </w:rPr>
              <w:t>Pasadena, TX</w:t>
            </w:r>
          </w:p>
        </w:tc>
      </w:tr>
      <w:tr w:rsidR="00C57E6E" w:rsidRPr="00C57E6E" w14:paraId="5107A16A" w14:textId="77777777" w:rsidTr="00C57E6E">
        <w:trPr>
          <w:trHeight w:val="300"/>
        </w:trPr>
        <w:tc>
          <w:tcPr>
            <w:tcW w:w="3220" w:type="dxa"/>
            <w:tcBorders>
              <w:top w:val="nil"/>
              <w:left w:val="nil"/>
              <w:bottom w:val="nil"/>
              <w:right w:val="nil"/>
            </w:tcBorders>
            <w:shd w:val="clear" w:color="auto" w:fill="auto"/>
            <w:noWrap/>
            <w:vAlign w:val="bottom"/>
            <w:hideMark/>
          </w:tcPr>
          <w:p w14:paraId="6F063961"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Brooke Crouse Hunt</w:t>
            </w:r>
          </w:p>
        </w:tc>
        <w:tc>
          <w:tcPr>
            <w:tcW w:w="3220" w:type="dxa"/>
            <w:tcBorders>
              <w:top w:val="nil"/>
              <w:left w:val="nil"/>
              <w:bottom w:val="nil"/>
              <w:right w:val="nil"/>
            </w:tcBorders>
            <w:shd w:val="clear" w:color="auto" w:fill="auto"/>
            <w:noWrap/>
            <w:vAlign w:val="bottom"/>
            <w:hideMark/>
          </w:tcPr>
          <w:p w14:paraId="5CD42120" w14:textId="66419630" w:rsidR="00C57E6E" w:rsidRPr="00C57E6E" w:rsidRDefault="00604C5B" w:rsidP="00C57E6E">
            <w:pPr>
              <w:rPr>
                <w:rFonts w:ascii="Arial" w:eastAsia="Times New Roman" w:hAnsi="Arial" w:cs="Arial"/>
                <w:color w:val="000000"/>
                <w:sz w:val="16"/>
                <w:szCs w:val="16"/>
              </w:rPr>
            </w:pPr>
            <w:r>
              <w:rPr>
                <w:rFonts w:ascii="Arial" w:eastAsia="Times New Roman" w:hAnsi="Arial" w:cs="Arial"/>
                <w:color w:val="000000"/>
                <w:sz w:val="16"/>
                <w:szCs w:val="16"/>
              </w:rPr>
              <w:t>Cordova, TN</w:t>
            </w:r>
          </w:p>
        </w:tc>
      </w:tr>
      <w:tr w:rsidR="00C57E6E" w:rsidRPr="00C57E6E" w14:paraId="3028FD16" w14:textId="77777777" w:rsidTr="00C57E6E">
        <w:trPr>
          <w:trHeight w:val="300"/>
        </w:trPr>
        <w:tc>
          <w:tcPr>
            <w:tcW w:w="3220" w:type="dxa"/>
            <w:tcBorders>
              <w:top w:val="nil"/>
              <w:left w:val="nil"/>
              <w:bottom w:val="nil"/>
              <w:right w:val="nil"/>
            </w:tcBorders>
            <w:shd w:val="clear" w:color="auto" w:fill="auto"/>
            <w:noWrap/>
            <w:vAlign w:val="bottom"/>
            <w:hideMark/>
          </w:tcPr>
          <w:p w14:paraId="2CC842B7"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Arvil and Karen Jones</w:t>
            </w:r>
          </w:p>
        </w:tc>
        <w:tc>
          <w:tcPr>
            <w:tcW w:w="3220" w:type="dxa"/>
            <w:tcBorders>
              <w:top w:val="nil"/>
              <w:left w:val="nil"/>
              <w:bottom w:val="nil"/>
              <w:right w:val="nil"/>
            </w:tcBorders>
            <w:shd w:val="clear" w:color="auto" w:fill="auto"/>
            <w:noWrap/>
            <w:vAlign w:val="bottom"/>
            <w:hideMark/>
          </w:tcPr>
          <w:p w14:paraId="19B42CD7" w14:textId="04189F85" w:rsidR="00C57E6E" w:rsidRPr="00C57E6E" w:rsidRDefault="00604C5B" w:rsidP="00C57E6E">
            <w:pPr>
              <w:rPr>
                <w:rFonts w:ascii="Arial" w:eastAsia="Times New Roman" w:hAnsi="Arial" w:cs="Arial"/>
                <w:color w:val="000000"/>
                <w:sz w:val="16"/>
                <w:szCs w:val="16"/>
              </w:rPr>
            </w:pPr>
            <w:r>
              <w:rPr>
                <w:rFonts w:ascii="Arial" w:eastAsia="Times New Roman" w:hAnsi="Arial" w:cs="Arial"/>
                <w:color w:val="000000"/>
                <w:sz w:val="16"/>
                <w:szCs w:val="16"/>
              </w:rPr>
              <w:t>Newport, AR</w:t>
            </w:r>
          </w:p>
        </w:tc>
      </w:tr>
      <w:tr w:rsidR="00C57E6E" w:rsidRPr="00C57E6E" w14:paraId="4A4313B4" w14:textId="77777777" w:rsidTr="00C57E6E">
        <w:trPr>
          <w:trHeight w:val="300"/>
        </w:trPr>
        <w:tc>
          <w:tcPr>
            <w:tcW w:w="3220" w:type="dxa"/>
            <w:tcBorders>
              <w:top w:val="nil"/>
              <w:left w:val="nil"/>
              <w:bottom w:val="nil"/>
              <w:right w:val="nil"/>
            </w:tcBorders>
            <w:shd w:val="clear" w:color="auto" w:fill="auto"/>
            <w:noWrap/>
            <w:vAlign w:val="bottom"/>
            <w:hideMark/>
          </w:tcPr>
          <w:p w14:paraId="2F820BB0"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Scott Kimberly</w:t>
            </w:r>
          </w:p>
        </w:tc>
        <w:tc>
          <w:tcPr>
            <w:tcW w:w="3220" w:type="dxa"/>
            <w:tcBorders>
              <w:top w:val="nil"/>
              <w:left w:val="nil"/>
              <w:bottom w:val="nil"/>
              <w:right w:val="nil"/>
            </w:tcBorders>
            <w:shd w:val="clear" w:color="auto" w:fill="auto"/>
            <w:noWrap/>
            <w:vAlign w:val="bottom"/>
            <w:hideMark/>
          </w:tcPr>
          <w:p w14:paraId="2B07187C" w14:textId="507A2CE0" w:rsidR="00C57E6E" w:rsidRPr="00C57E6E" w:rsidRDefault="00604C5B" w:rsidP="00C57E6E">
            <w:pPr>
              <w:rPr>
                <w:rFonts w:ascii="Arial" w:eastAsia="Times New Roman" w:hAnsi="Arial" w:cs="Arial"/>
                <w:color w:val="000000"/>
                <w:sz w:val="16"/>
                <w:szCs w:val="16"/>
              </w:rPr>
            </w:pPr>
            <w:r>
              <w:rPr>
                <w:rFonts w:ascii="Arial" w:eastAsia="Times New Roman" w:hAnsi="Arial" w:cs="Arial"/>
                <w:color w:val="000000"/>
                <w:sz w:val="16"/>
                <w:szCs w:val="16"/>
              </w:rPr>
              <w:t>Murfreesboro, TN</w:t>
            </w:r>
          </w:p>
        </w:tc>
      </w:tr>
      <w:tr w:rsidR="00C57E6E" w:rsidRPr="00C57E6E" w14:paraId="24A72221" w14:textId="77777777" w:rsidTr="00C57E6E">
        <w:trPr>
          <w:trHeight w:val="300"/>
        </w:trPr>
        <w:tc>
          <w:tcPr>
            <w:tcW w:w="3220" w:type="dxa"/>
            <w:tcBorders>
              <w:top w:val="nil"/>
              <w:left w:val="nil"/>
              <w:bottom w:val="nil"/>
              <w:right w:val="nil"/>
            </w:tcBorders>
            <w:shd w:val="clear" w:color="auto" w:fill="auto"/>
            <w:noWrap/>
            <w:vAlign w:val="bottom"/>
            <w:hideMark/>
          </w:tcPr>
          <w:p w14:paraId="0A57C53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Sue Larch</w:t>
            </w:r>
          </w:p>
        </w:tc>
        <w:tc>
          <w:tcPr>
            <w:tcW w:w="3220" w:type="dxa"/>
            <w:tcBorders>
              <w:top w:val="nil"/>
              <w:left w:val="nil"/>
              <w:bottom w:val="nil"/>
              <w:right w:val="nil"/>
            </w:tcBorders>
            <w:shd w:val="clear" w:color="auto" w:fill="auto"/>
            <w:noWrap/>
            <w:vAlign w:val="bottom"/>
            <w:hideMark/>
          </w:tcPr>
          <w:p w14:paraId="6436C818" w14:textId="77777777" w:rsidR="00C57E6E" w:rsidRPr="00C57E6E" w:rsidRDefault="00C57E6E" w:rsidP="00C57E6E">
            <w:pPr>
              <w:rPr>
                <w:rFonts w:ascii="Arial" w:eastAsia="Times New Roman" w:hAnsi="Arial" w:cs="Arial"/>
                <w:color w:val="000000"/>
                <w:sz w:val="16"/>
                <w:szCs w:val="16"/>
              </w:rPr>
            </w:pPr>
          </w:p>
        </w:tc>
      </w:tr>
      <w:tr w:rsidR="00C57E6E" w:rsidRPr="00C57E6E" w14:paraId="7F291CDE" w14:textId="77777777" w:rsidTr="00C57E6E">
        <w:trPr>
          <w:trHeight w:val="300"/>
        </w:trPr>
        <w:tc>
          <w:tcPr>
            <w:tcW w:w="3220" w:type="dxa"/>
            <w:tcBorders>
              <w:top w:val="nil"/>
              <w:left w:val="nil"/>
              <w:bottom w:val="nil"/>
              <w:right w:val="nil"/>
            </w:tcBorders>
            <w:shd w:val="clear" w:color="auto" w:fill="auto"/>
            <w:noWrap/>
            <w:vAlign w:val="bottom"/>
            <w:hideMark/>
          </w:tcPr>
          <w:p w14:paraId="3AD5048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Michael and Shelley Lincoln</w:t>
            </w:r>
          </w:p>
        </w:tc>
        <w:tc>
          <w:tcPr>
            <w:tcW w:w="3220" w:type="dxa"/>
            <w:tcBorders>
              <w:top w:val="nil"/>
              <w:left w:val="nil"/>
              <w:bottom w:val="nil"/>
              <w:right w:val="nil"/>
            </w:tcBorders>
            <w:shd w:val="clear" w:color="auto" w:fill="auto"/>
            <w:noWrap/>
            <w:vAlign w:val="bottom"/>
            <w:hideMark/>
          </w:tcPr>
          <w:p w14:paraId="191CC11C" w14:textId="7A2AFDDE" w:rsidR="00C57E6E" w:rsidRPr="00C57E6E" w:rsidRDefault="00604C5B"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55339FCF" w14:textId="77777777" w:rsidTr="00C57E6E">
        <w:trPr>
          <w:trHeight w:val="300"/>
        </w:trPr>
        <w:tc>
          <w:tcPr>
            <w:tcW w:w="3220" w:type="dxa"/>
            <w:tcBorders>
              <w:top w:val="nil"/>
              <w:left w:val="nil"/>
              <w:bottom w:val="nil"/>
              <w:right w:val="nil"/>
            </w:tcBorders>
            <w:shd w:val="clear" w:color="auto" w:fill="auto"/>
            <w:noWrap/>
            <w:vAlign w:val="bottom"/>
            <w:hideMark/>
          </w:tcPr>
          <w:p w14:paraId="67457EB6"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Alfred Litton</w:t>
            </w:r>
          </w:p>
        </w:tc>
        <w:tc>
          <w:tcPr>
            <w:tcW w:w="3220" w:type="dxa"/>
            <w:tcBorders>
              <w:top w:val="nil"/>
              <w:left w:val="nil"/>
              <w:bottom w:val="nil"/>
              <w:right w:val="nil"/>
            </w:tcBorders>
            <w:shd w:val="clear" w:color="auto" w:fill="auto"/>
            <w:noWrap/>
            <w:vAlign w:val="bottom"/>
            <w:hideMark/>
          </w:tcPr>
          <w:p w14:paraId="701AF4F0" w14:textId="77777777" w:rsidR="00C57E6E" w:rsidRPr="00C57E6E" w:rsidRDefault="00C57E6E" w:rsidP="00C57E6E">
            <w:pPr>
              <w:rPr>
                <w:rFonts w:ascii="Arial" w:eastAsia="Times New Roman" w:hAnsi="Arial" w:cs="Arial"/>
                <w:color w:val="000000"/>
                <w:sz w:val="16"/>
                <w:szCs w:val="16"/>
              </w:rPr>
            </w:pPr>
          </w:p>
        </w:tc>
      </w:tr>
      <w:tr w:rsidR="00C57E6E" w:rsidRPr="00C57E6E" w14:paraId="3424B44D" w14:textId="77777777" w:rsidTr="00C57E6E">
        <w:trPr>
          <w:trHeight w:val="300"/>
        </w:trPr>
        <w:tc>
          <w:tcPr>
            <w:tcW w:w="3220" w:type="dxa"/>
            <w:tcBorders>
              <w:top w:val="nil"/>
              <w:left w:val="nil"/>
              <w:bottom w:val="nil"/>
              <w:right w:val="nil"/>
            </w:tcBorders>
            <w:shd w:val="clear" w:color="auto" w:fill="auto"/>
            <w:noWrap/>
            <w:vAlign w:val="bottom"/>
            <w:hideMark/>
          </w:tcPr>
          <w:p w14:paraId="3886B585"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Fred and Peggy Massey</w:t>
            </w:r>
          </w:p>
        </w:tc>
        <w:tc>
          <w:tcPr>
            <w:tcW w:w="3220" w:type="dxa"/>
            <w:tcBorders>
              <w:top w:val="nil"/>
              <w:left w:val="nil"/>
              <w:bottom w:val="nil"/>
              <w:right w:val="nil"/>
            </w:tcBorders>
            <w:shd w:val="clear" w:color="auto" w:fill="auto"/>
            <w:noWrap/>
            <w:vAlign w:val="bottom"/>
            <w:hideMark/>
          </w:tcPr>
          <w:p w14:paraId="22EE89AF" w14:textId="0DA55FA0"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Helotes, TX</w:t>
            </w:r>
          </w:p>
        </w:tc>
      </w:tr>
      <w:tr w:rsidR="00C57E6E" w:rsidRPr="00C57E6E" w14:paraId="45A74403" w14:textId="77777777" w:rsidTr="00C57E6E">
        <w:trPr>
          <w:trHeight w:val="300"/>
        </w:trPr>
        <w:tc>
          <w:tcPr>
            <w:tcW w:w="3220" w:type="dxa"/>
            <w:tcBorders>
              <w:top w:val="nil"/>
              <w:left w:val="nil"/>
              <w:bottom w:val="nil"/>
              <w:right w:val="nil"/>
            </w:tcBorders>
            <w:shd w:val="clear" w:color="auto" w:fill="auto"/>
            <w:noWrap/>
            <w:vAlign w:val="bottom"/>
            <w:hideMark/>
          </w:tcPr>
          <w:p w14:paraId="7F25AA83"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lastRenderedPageBreak/>
              <w:t>Randy and Kristi Matlock</w:t>
            </w:r>
          </w:p>
        </w:tc>
        <w:tc>
          <w:tcPr>
            <w:tcW w:w="3220" w:type="dxa"/>
            <w:tcBorders>
              <w:top w:val="nil"/>
              <w:left w:val="nil"/>
              <w:bottom w:val="nil"/>
              <w:right w:val="nil"/>
            </w:tcBorders>
            <w:shd w:val="clear" w:color="auto" w:fill="auto"/>
            <w:noWrap/>
            <w:vAlign w:val="bottom"/>
            <w:hideMark/>
          </w:tcPr>
          <w:p w14:paraId="630B5ACD" w14:textId="45CE2D17"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College Station, TX</w:t>
            </w:r>
          </w:p>
        </w:tc>
      </w:tr>
      <w:tr w:rsidR="00C57E6E" w:rsidRPr="00C57E6E" w14:paraId="608ED05A" w14:textId="77777777" w:rsidTr="00C57E6E">
        <w:trPr>
          <w:trHeight w:val="300"/>
        </w:trPr>
        <w:tc>
          <w:tcPr>
            <w:tcW w:w="3220" w:type="dxa"/>
            <w:tcBorders>
              <w:top w:val="nil"/>
              <w:left w:val="nil"/>
              <w:bottom w:val="nil"/>
              <w:right w:val="nil"/>
            </w:tcBorders>
            <w:shd w:val="clear" w:color="auto" w:fill="auto"/>
            <w:noWrap/>
            <w:vAlign w:val="bottom"/>
            <w:hideMark/>
          </w:tcPr>
          <w:p w14:paraId="3CE90341"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Scott and Susan Matthews</w:t>
            </w:r>
          </w:p>
        </w:tc>
        <w:tc>
          <w:tcPr>
            <w:tcW w:w="3220" w:type="dxa"/>
            <w:tcBorders>
              <w:top w:val="nil"/>
              <w:left w:val="nil"/>
              <w:bottom w:val="nil"/>
              <w:right w:val="nil"/>
            </w:tcBorders>
            <w:shd w:val="clear" w:color="auto" w:fill="auto"/>
            <w:noWrap/>
            <w:vAlign w:val="bottom"/>
            <w:hideMark/>
          </w:tcPr>
          <w:p w14:paraId="522E981F" w14:textId="274EA2E4"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Weiner, AR</w:t>
            </w:r>
          </w:p>
        </w:tc>
      </w:tr>
      <w:tr w:rsidR="00C57E6E" w:rsidRPr="00C57E6E" w14:paraId="31E6B371" w14:textId="77777777" w:rsidTr="00C57E6E">
        <w:trPr>
          <w:trHeight w:val="300"/>
        </w:trPr>
        <w:tc>
          <w:tcPr>
            <w:tcW w:w="3220" w:type="dxa"/>
            <w:tcBorders>
              <w:top w:val="nil"/>
              <w:left w:val="nil"/>
              <w:bottom w:val="nil"/>
              <w:right w:val="nil"/>
            </w:tcBorders>
            <w:shd w:val="clear" w:color="auto" w:fill="auto"/>
            <w:noWrap/>
            <w:vAlign w:val="bottom"/>
            <w:hideMark/>
          </w:tcPr>
          <w:p w14:paraId="61DBE688"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Brent Matthews</w:t>
            </w:r>
          </w:p>
        </w:tc>
        <w:tc>
          <w:tcPr>
            <w:tcW w:w="3220" w:type="dxa"/>
            <w:tcBorders>
              <w:top w:val="nil"/>
              <w:left w:val="nil"/>
              <w:bottom w:val="nil"/>
              <w:right w:val="nil"/>
            </w:tcBorders>
            <w:shd w:val="clear" w:color="auto" w:fill="auto"/>
            <w:noWrap/>
            <w:vAlign w:val="bottom"/>
            <w:hideMark/>
          </w:tcPr>
          <w:p w14:paraId="4C27E771" w14:textId="7624417A"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Missouri City, TX</w:t>
            </w:r>
          </w:p>
        </w:tc>
      </w:tr>
      <w:tr w:rsidR="00C57E6E" w:rsidRPr="00C57E6E" w14:paraId="6D5AFDE9" w14:textId="77777777" w:rsidTr="00C57E6E">
        <w:trPr>
          <w:trHeight w:val="300"/>
        </w:trPr>
        <w:tc>
          <w:tcPr>
            <w:tcW w:w="3220" w:type="dxa"/>
            <w:tcBorders>
              <w:top w:val="nil"/>
              <w:left w:val="nil"/>
              <w:bottom w:val="nil"/>
              <w:right w:val="nil"/>
            </w:tcBorders>
            <w:shd w:val="clear" w:color="auto" w:fill="auto"/>
            <w:noWrap/>
            <w:vAlign w:val="bottom"/>
            <w:hideMark/>
          </w:tcPr>
          <w:p w14:paraId="7A7EC446"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McCrory Church of Christ</w:t>
            </w:r>
          </w:p>
        </w:tc>
        <w:tc>
          <w:tcPr>
            <w:tcW w:w="3220" w:type="dxa"/>
            <w:tcBorders>
              <w:top w:val="nil"/>
              <w:left w:val="nil"/>
              <w:bottom w:val="nil"/>
              <w:right w:val="nil"/>
            </w:tcBorders>
            <w:shd w:val="clear" w:color="auto" w:fill="auto"/>
            <w:noWrap/>
            <w:vAlign w:val="bottom"/>
            <w:hideMark/>
          </w:tcPr>
          <w:p w14:paraId="6C3CA38B" w14:textId="7B6CA048"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McCrory, AR</w:t>
            </w:r>
          </w:p>
        </w:tc>
      </w:tr>
      <w:tr w:rsidR="00C57E6E" w:rsidRPr="00C57E6E" w14:paraId="3210F28D" w14:textId="77777777" w:rsidTr="00C57E6E">
        <w:trPr>
          <w:trHeight w:val="300"/>
        </w:trPr>
        <w:tc>
          <w:tcPr>
            <w:tcW w:w="3220" w:type="dxa"/>
            <w:tcBorders>
              <w:top w:val="nil"/>
              <w:left w:val="nil"/>
              <w:bottom w:val="nil"/>
              <w:right w:val="nil"/>
            </w:tcBorders>
            <w:shd w:val="clear" w:color="auto" w:fill="auto"/>
            <w:noWrap/>
            <w:vAlign w:val="bottom"/>
            <w:hideMark/>
          </w:tcPr>
          <w:p w14:paraId="56CBBB92"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Mrs.Curtis McDonald</w:t>
            </w:r>
          </w:p>
        </w:tc>
        <w:tc>
          <w:tcPr>
            <w:tcW w:w="3220" w:type="dxa"/>
            <w:tcBorders>
              <w:top w:val="nil"/>
              <w:left w:val="nil"/>
              <w:bottom w:val="nil"/>
              <w:right w:val="nil"/>
            </w:tcBorders>
            <w:shd w:val="clear" w:color="auto" w:fill="auto"/>
            <w:noWrap/>
            <w:vAlign w:val="bottom"/>
            <w:hideMark/>
          </w:tcPr>
          <w:p w14:paraId="60E7A77B" w14:textId="6E44CAE2"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Fort Smith, AR</w:t>
            </w:r>
          </w:p>
        </w:tc>
      </w:tr>
      <w:tr w:rsidR="00C57E6E" w:rsidRPr="00C57E6E" w14:paraId="63549A94" w14:textId="77777777" w:rsidTr="00C57E6E">
        <w:trPr>
          <w:trHeight w:val="300"/>
        </w:trPr>
        <w:tc>
          <w:tcPr>
            <w:tcW w:w="3220" w:type="dxa"/>
            <w:tcBorders>
              <w:top w:val="nil"/>
              <w:left w:val="nil"/>
              <w:bottom w:val="nil"/>
              <w:right w:val="nil"/>
            </w:tcBorders>
            <w:shd w:val="clear" w:color="auto" w:fill="auto"/>
            <w:noWrap/>
            <w:vAlign w:val="bottom"/>
            <w:hideMark/>
          </w:tcPr>
          <w:p w14:paraId="4F35CF08"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Sam and Lisa Miller</w:t>
            </w:r>
          </w:p>
        </w:tc>
        <w:tc>
          <w:tcPr>
            <w:tcW w:w="3220" w:type="dxa"/>
            <w:tcBorders>
              <w:top w:val="nil"/>
              <w:left w:val="nil"/>
              <w:bottom w:val="nil"/>
              <w:right w:val="nil"/>
            </w:tcBorders>
            <w:shd w:val="clear" w:color="auto" w:fill="auto"/>
            <w:noWrap/>
            <w:vAlign w:val="bottom"/>
            <w:hideMark/>
          </w:tcPr>
          <w:p w14:paraId="5E544E81" w14:textId="336335C3"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McCrory, AR</w:t>
            </w:r>
          </w:p>
        </w:tc>
      </w:tr>
      <w:tr w:rsidR="00C57E6E" w:rsidRPr="00C57E6E" w14:paraId="61E7EE52" w14:textId="77777777" w:rsidTr="00C57E6E">
        <w:trPr>
          <w:trHeight w:val="300"/>
        </w:trPr>
        <w:tc>
          <w:tcPr>
            <w:tcW w:w="3220" w:type="dxa"/>
            <w:tcBorders>
              <w:top w:val="nil"/>
              <w:left w:val="nil"/>
              <w:bottom w:val="nil"/>
              <w:right w:val="nil"/>
            </w:tcBorders>
            <w:shd w:val="clear" w:color="auto" w:fill="auto"/>
            <w:noWrap/>
            <w:vAlign w:val="bottom"/>
            <w:hideMark/>
          </w:tcPr>
          <w:p w14:paraId="3FBB194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Joshua and Amanda Miller</w:t>
            </w:r>
          </w:p>
        </w:tc>
        <w:tc>
          <w:tcPr>
            <w:tcW w:w="3220" w:type="dxa"/>
            <w:tcBorders>
              <w:top w:val="nil"/>
              <w:left w:val="nil"/>
              <w:bottom w:val="nil"/>
              <w:right w:val="nil"/>
            </w:tcBorders>
            <w:shd w:val="clear" w:color="auto" w:fill="auto"/>
            <w:noWrap/>
            <w:vAlign w:val="bottom"/>
            <w:hideMark/>
          </w:tcPr>
          <w:p w14:paraId="07C66A48" w14:textId="380D9714"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50156AED" w14:textId="77777777" w:rsidTr="00C57E6E">
        <w:trPr>
          <w:trHeight w:val="300"/>
        </w:trPr>
        <w:tc>
          <w:tcPr>
            <w:tcW w:w="3220" w:type="dxa"/>
            <w:tcBorders>
              <w:top w:val="nil"/>
              <w:left w:val="nil"/>
              <w:bottom w:val="nil"/>
              <w:right w:val="nil"/>
            </w:tcBorders>
            <w:shd w:val="clear" w:color="auto" w:fill="auto"/>
            <w:noWrap/>
            <w:vAlign w:val="bottom"/>
            <w:hideMark/>
          </w:tcPr>
          <w:p w14:paraId="19AEB966"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Modern Woodmen of America</w:t>
            </w:r>
          </w:p>
        </w:tc>
        <w:tc>
          <w:tcPr>
            <w:tcW w:w="3220" w:type="dxa"/>
            <w:tcBorders>
              <w:top w:val="nil"/>
              <w:left w:val="nil"/>
              <w:bottom w:val="nil"/>
              <w:right w:val="nil"/>
            </w:tcBorders>
            <w:shd w:val="clear" w:color="auto" w:fill="auto"/>
            <w:noWrap/>
            <w:vAlign w:val="bottom"/>
            <w:hideMark/>
          </w:tcPr>
          <w:p w14:paraId="5F0B5053" w14:textId="77777777" w:rsidR="00C57E6E" w:rsidRPr="00C57E6E" w:rsidRDefault="00C57E6E" w:rsidP="00C57E6E">
            <w:pPr>
              <w:rPr>
                <w:rFonts w:ascii="Arial" w:eastAsia="Times New Roman" w:hAnsi="Arial" w:cs="Arial"/>
                <w:color w:val="000000"/>
                <w:sz w:val="16"/>
                <w:szCs w:val="16"/>
              </w:rPr>
            </w:pPr>
          </w:p>
        </w:tc>
      </w:tr>
      <w:tr w:rsidR="00C57E6E" w:rsidRPr="00C57E6E" w14:paraId="129F3B64" w14:textId="77777777" w:rsidTr="00C57E6E">
        <w:trPr>
          <w:trHeight w:val="300"/>
        </w:trPr>
        <w:tc>
          <w:tcPr>
            <w:tcW w:w="3220" w:type="dxa"/>
            <w:tcBorders>
              <w:top w:val="nil"/>
              <w:left w:val="nil"/>
              <w:bottom w:val="nil"/>
              <w:right w:val="nil"/>
            </w:tcBorders>
            <w:shd w:val="clear" w:color="auto" w:fill="auto"/>
            <w:noWrap/>
            <w:vAlign w:val="bottom"/>
            <w:hideMark/>
          </w:tcPr>
          <w:p w14:paraId="60B3D9B7"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Charles Moore</w:t>
            </w:r>
          </w:p>
        </w:tc>
        <w:tc>
          <w:tcPr>
            <w:tcW w:w="3220" w:type="dxa"/>
            <w:tcBorders>
              <w:top w:val="nil"/>
              <w:left w:val="nil"/>
              <w:bottom w:val="nil"/>
              <w:right w:val="nil"/>
            </w:tcBorders>
            <w:shd w:val="clear" w:color="auto" w:fill="auto"/>
            <w:noWrap/>
            <w:vAlign w:val="bottom"/>
            <w:hideMark/>
          </w:tcPr>
          <w:p w14:paraId="6EB43697" w14:textId="77777777" w:rsidR="00C57E6E" w:rsidRPr="00C57E6E" w:rsidRDefault="00C57E6E" w:rsidP="00C57E6E">
            <w:pPr>
              <w:rPr>
                <w:rFonts w:ascii="Arial" w:eastAsia="Times New Roman" w:hAnsi="Arial" w:cs="Arial"/>
                <w:color w:val="000000"/>
                <w:sz w:val="16"/>
                <w:szCs w:val="16"/>
              </w:rPr>
            </w:pPr>
          </w:p>
        </w:tc>
      </w:tr>
      <w:tr w:rsidR="00C57E6E" w:rsidRPr="00C57E6E" w14:paraId="04DBA8BF" w14:textId="77777777" w:rsidTr="00C57E6E">
        <w:trPr>
          <w:trHeight w:val="300"/>
        </w:trPr>
        <w:tc>
          <w:tcPr>
            <w:tcW w:w="3220" w:type="dxa"/>
            <w:tcBorders>
              <w:top w:val="nil"/>
              <w:left w:val="nil"/>
              <w:bottom w:val="nil"/>
              <w:right w:val="nil"/>
            </w:tcBorders>
            <w:shd w:val="clear" w:color="auto" w:fill="auto"/>
            <w:noWrap/>
            <w:vAlign w:val="bottom"/>
            <w:hideMark/>
          </w:tcPr>
          <w:p w14:paraId="01B61A9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Rebecca Mullins</w:t>
            </w:r>
          </w:p>
        </w:tc>
        <w:tc>
          <w:tcPr>
            <w:tcW w:w="3220" w:type="dxa"/>
            <w:tcBorders>
              <w:top w:val="nil"/>
              <w:left w:val="nil"/>
              <w:bottom w:val="nil"/>
              <w:right w:val="nil"/>
            </w:tcBorders>
            <w:shd w:val="clear" w:color="auto" w:fill="auto"/>
            <w:noWrap/>
            <w:vAlign w:val="bottom"/>
            <w:hideMark/>
          </w:tcPr>
          <w:p w14:paraId="42279DC0" w14:textId="77777777" w:rsidR="00C57E6E" w:rsidRPr="00C57E6E" w:rsidRDefault="00C57E6E" w:rsidP="00C57E6E">
            <w:pPr>
              <w:rPr>
                <w:rFonts w:ascii="Arial" w:eastAsia="Times New Roman" w:hAnsi="Arial" w:cs="Arial"/>
                <w:color w:val="000000"/>
                <w:sz w:val="16"/>
                <w:szCs w:val="16"/>
              </w:rPr>
            </w:pPr>
          </w:p>
        </w:tc>
      </w:tr>
      <w:tr w:rsidR="00C57E6E" w:rsidRPr="00C57E6E" w14:paraId="57AC1B8A" w14:textId="77777777" w:rsidTr="00C57E6E">
        <w:trPr>
          <w:trHeight w:val="300"/>
        </w:trPr>
        <w:tc>
          <w:tcPr>
            <w:tcW w:w="3220" w:type="dxa"/>
            <w:tcBorders>
              <w:top w:val="nil"/>
              <w:left w:val="nil"/>
              <w:bottom w:val="nil"/>
              <w:right w:val="nil"/>
            </w:tcBorders>
            <w:shd w:val="clear" w:color="auto" w:fill="auto"/>
            <w:noWrap/>
            <w:vAlign w:val="bottom"/>
            <w:hideMark/>
          </w:tcPr>
          <w:p w14:paraId="79E55145"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Ore City church of Christ</w:t>
            </w:r>
          </w:p>
        </w:tc>
        <w:tc>
          <w:tcPr>
            <w:tcW w:w="3220" w:type="dxa"/>
            <w:tcBorders>
              <w:top w:val="nil"/>
              <w:left w:val="nil"/>
              <w:bottom w:val="nil"/>
              <w:right w:val="nil"/>
            </w:tcBorders>
            <w:shd w:val="clear" w:color="auto" w:fill="auto"/>
            <w:noWrap/>
            <w:vAlign w:val="bottom"/>
            <w:hideMark/>
          </w:tcPr>
          <w:p w14:paraId="6D6BB282" w14:textId="142FA63A"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Ore City, TX</w:t>
            </w:r>
          </w:p>
        </w:tc>
      </w:tr>
      <w:tr w:rsidR="00C57E6E" w:rsidRPr="00C57E6E" w14:paraId="465EF5E0" w14:textId="77777777" w:rsidTr="00C57E6E">
        <w:trPr>
          <w:trHeight w:val="300"/>
        </w:trPr>
        <w:tc>
          <w:tcPr>
            <w:tcW w:w="3220" w:type="dxa"/>
            <w:tcBorders>
              <w:top w:val="nil"/>
              <w:left w:val="nil"/>
              <w:bottom w:val="nil"/>
              <w:right w:val="nil"/>
            </w:tcBorders>
            <w:shd w:val="clear" w:color="auto" w:fill="auto"/>
            <w:noWrap/>
            <w:vAlign w:val="bottom"/>
            <w:hideMark/>
          </w:tcPr>
          <w:p w14:paraId="00A94FC8"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Larry and Tish Peebles</w:t>
            </w:r>
          </w:p>
        </w:tc>
        <w:tc>
          <w:tcPr>
            <w:tcW w:w="3220" w:type="dxa"/>
            <w:tcBorders>
              <w:top w:val="nil"/>
              <w:left w:val="nil"/>
              <w:bottom w:val="nil"/>
              <w:right w:val="nil"/>
            </w:tcBorders>
            <w:shd w:val="clear" w:color="auto" w:fill="auto"/>
            <w:noWrap/>
            <w:vAlign w:val="bottom"/>
            <w:hideMark/>
          </w:tcPr>
          <w:p w14:paraId="7A666C8A" w14:textId="689CEFC8"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Texarkana, TX</w:t>
            </w:r>
          </w:p>
        </w:tc>
      </w:tr>
      <w:tr w:rsidR="00C57E6E" w:rsidRPr="00C57E6E" w14:paraId="4A875B8F" w14:textId="77777777" w:rsidTr="00C57E6E">
        <w:trPr>
          <w:trHeight w:val="300"/>
        </w:trPr>
        <w:tc>
          <w:tcPr>
            <w:tcW w:w="3220" w:type="dxa"/>
            <w:tcBorders>
              <w:top w:val="nil"/>
              <w:left w:val="nil"/>
              <w:bottom w:val="nil"/>
              <w:right w:val="nil"/>
            </w:tcBorders>
            <w:shd w:val="clear" w:color="auto" w:fill="auto"/>
            <w:noWrap/>
            <w:vAlign w:val="bottom"/>
            <w:hideMark/>
          </w:tcPr>
          <w:p w14:paraId="440B6E9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Ralph and Shirley Powell</w:t>
            </w:r>
          </w:p>
        </w:tc>
        <w:tc>
          <w:tcPr>
            <w:tcW w:w="3220" w:type="dxa"/>
            <w:tcBorders>
              <w:top w:val="nil"/>
              <w:left w:val="nil"/>
              <w:bottom w:val="nil"/>
              <w:right w:val="nil"/>
            </w:tcBorders>
            <w:shd w:val="clear" w:color="auto" w:fill="auto"/>
            <w:noWrap/>
            <w:vAlign w:val="bottom"/>
            <w:hideMark/>
          </w:tcPr>
          <w:p w14:paraId="059F4785" w14:textId="29664304"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5091E4EE" w14:textId="77777777" w:rsidTr="00C57E6E">
        <w:trPr>
          <w:trHeight w:val="300"/>
        </w:trPr>
        <w:tc>
          <w:tcPr>
            <w:tcW w:w="3220" w:type="dxa"/>
            <w:tcBorders>
              <w:top w:val="nil"/>
              <w:left w:val="nil"/>
              <w:bottom w:val="nil"/>
              <w:right w:val="nil"/>
            </w:tcBorders>
            <w:shd w:val="clear" w:color="auto" w:fill="auto"/>
            <w:noWrap/>
            <w:vAlign w:val="bottom"/>
            <w:hideMark/>
          </w:tcPr>
          <w:p w14:paraId="45D0572A"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Debra Powers</w:t>
            </w:r>
          </w:p>
        </w:tc>
        <w:tc>
          <w:tcPr>
            <w:tcW w:w="3220" w:type="dxa"/>
            <w:tcBorders>
              <w:top w:val="nil"/>
              <w:left w:val="nil"/>
              <w:bottom w:val="nil"/>
              <w:right w:val="nil"/>
            </w:tcBorders>
            <w:shd w:val="clear" w:color="auto" w:fill="auto"/>
            <w:noWrap/>
            <w:vAlign w:val="bottom"/>
            <w:hideMark/>
          </w:tcPr>
          <w:p w14:paraId="64ACB468" w14:textId="0F2E0078"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Conroe, TX</w:t>
            </w:r>
          </w:p>
        </w:tc>
      </w:tr>
      <w:tr w:rsidR="00C57E6E" w:rsidRPr="00C57E6E" w14:paraId="3043F48C" w14:textId="77777777" w:rsidTr="00C57E6E">
        <w:trPr>
          <w:trHeight w:val="300"/>
        </w:trPr>
        <w:tc>
          <w:tcPr>
            <w:tcW w:w="3220" w:type="dxa"/>
            <w:tcBorders>
              <w:top w:val="nil"/>
              <w:left w:val="nil"/>
              <w:bottom w:val="nil"/>
              <w:right w:val="nil"/>
            </w:tcBorders>
            <w:shd w:val="clear" w:color="auto" w:fill="auto"/>
            <w:noWrap/>
            <w:vAlign w:val="bottom"/>
            <w:hideMark/>
          </w:tcPr>
          <w:p w14:paraId="08084E90"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Pro Service Builders</w:t>
            </w:r>
          </w:p>
        </w:tc>
        <w:tc>
          <w:tcPr>
            <w:tcW w:w="3220" w:type="dxa"/>
            <w:tcBorders>
              <w:top w:val="nil"/>
              <w:left w:val="nil"/>
              <w:bottom w:val="nil"/>
              <w:right w:val="nil"/>
            </w:tcBorders>
            <w:shd w:val="clear" w:color="auto" w:fill="auto"/>
            <w:noWrap/>
            <w:vAlign w:val="bottom"/>
            <w:hideMark/>
          </w:tcPr>
          <w:p w14:paraId="41BAA475" w14:textId="77083A27"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Little Rock, AR</w:t>
            </w:r>
          </w:p>
        </w:tc>
      </w:tr>
      <w:tr w:rsidR="00C57E6E" w:rsidRPr="00C57E6E" w14:paraId="3B564674" w14:textId="77777777" w:rsidTr="00C57E6E">
        <w:trPr>
          <w:trHeight w:val="300"/>
        </w:trPr>
        <w:tc>
          <w:tcPr>
            <w:tcW w:w="3220" w:type="dxa"/>
            <w:tcBorders>
              <w:top w:val="nil"/>
              <w:left w:val="nil"/>
              <w:bottom w:val="nil"/>
              <w:right w:val="nil"/>
            </w:tcBorders>
            <w:shd w:val="clear" w:color="auto" w:fill="auto"/>
            <w:noWrap/>
            <w:vAlign w:val="bottom"/>
            <w:hideMark/>
          </w:tcPr>
          <w:p w14:paraId="3A0962B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Treva Pryor</w:t>
            </w:r>
          </w:p>
        </w:tc>
        <w:tc>
          <w:tcPr>
            <w:tcW w:w="3220" w:type="dxa"/>
            <w:tcBorders>
              <w:top w:val="nil"/>
              <w:left w:val="nil"/>
              <w:bottom w:val="nil"/>
              <w:right w:val="nil"/>
            </w:tcBorders>
            <w:shd w:val="clear" w:color="auto" w:fill="auto"/>
            <w:noWrap/>
            <w:vAlign w:val="bottom"/>
            <w:hideMark/>
          </w:tcPr>
          <w:p w14:paraId="151E0298" w14:textId="5D6748EE"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2C639349" w14:textId="77777777" w:rsidTr="00C57E6E">
        <w:trPr>
          <w:trHeight w:val="300"/>
        </w:trPr>
        <w:tc>
          <w:tcPr>
            <w:tcW w:w="3220" w:type="dxa"/>
            <w:tcBorders>
              <w:top w:val="nil"/>
              <w:left w:val="nil"/>
              <w:bottom w:val="nil"/>
              <w:right w:val="nil"/>
            </w:tcBorders>
            <w:shd w:val="clear" w:color="auto" w:fill="auto"/>
            <w:noWrap/>
            <w:vAlign w:val="bottom"/>
            <w:hideMark/>
          </w:tcPr>
          <w:p w14:paraId="77D9A3A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Matthew Robison</w:t>
            </w:r>
          </w:p>
        </w:tc>
        <w:tc>
          <w:tcPr>
            <w:tcW w:w="3220" w:type="dxa"/>
            <w:tcBorders>
              <w:top w:val="nil"/>
              <w:left w:val="nil"/>
              <w:bottom w:val="nil"/>
              <w:right w:val="nil"/>
            </w:tcBorders>
            <w:shd w:val="clear" w:color="auto" w:fill="auto"/>
            <w:noWrap/>
            <w:vAlign w:val="bottom"/>
            <w:hideMark/>
          </w:tcPr>
          <w:p w14:paraId="73695EB7" w14:textId="6FBE2EFD"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Cheyenne, WY</w:t>
            </w:r>
          </w:p>
        </w:tc>
      </w:tr>
      <w:tr w:rsidR="00C57E6E" w:rsidRPr="00C57E6E" w14:paraId="219DBC89" w14:textId="77777777" w:rsidTr="00C57E6E">
        <w:trPr>
          <w:trHeight w:val="300"/>
        </w:trPr>
        <w:tc>
          <w:tcPr>
            <w:tcW w:w="3220" w:type="dxa"/>
            <w:tcBorders>
              <w:top w:val="nil"/>
              <w:left w:val="nil"/>
              <w:bottom w:val="nil"/>
              <w:right w:val="nil"/>
            </w:tcBorders>
            <w:shd w:val="clear" w:color="auto" w:fill="auto"/>
            <w:noWrap/>
            <w:vAlign w:val="bottom"/>
            <w:hideMark/>
          </w:tcPr>
          <w:p w14:paraId="0316144A"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Cody Rogers</w:t>
            </w:r>
          </w:p>
        </w:tc>
        <w:tc>
          <w:tcPr>
            <w:tcW w:w="3220" w:type="dxa"/>
            <w:tcBorders>
              <w:top w:val="nil"/>
              <w:left w:val="nil"/>
              <w:bottom w:val="nil"/>
              <w:right w:val="nil"/>
            </w:tcBorders>
            <w:shd w:val="clear" w:color="auto" w:fill="auto"/>
            <w:noWrap/>
            <w:vAlign w:val="bottom"/>
            <w:hideMark/>
          </w:tcPr>
          <w:p w14:paraId="01151A47" w14:textId="0A613FA3"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Sherwood, Ar</w:t>
            </w:r>
          </w:p>
        </w:tc>
      </w:tr>
      <w:tr w:rsidR="00C57E6E" w:rsidRPr="00C57E6E" w14:paraId="68849F34" w14:textId="77777777" w:rsidTr="00C57E6E">
        <w:trPr>
          <w:trHeight w:val="300"/>
        </w:trPr>
        <w:tc>
          <w:tcPr>
            <w:tcW w:w="3220" w:type="dxa"/>
            <w:tcBorders>
              <w:top w:val="nil"/>
              <w:left w:val="nil"/>
              <w:bottom w:val="nil"/>
              <w:right w:val="nil"/>
            </w:tcBorders>
            <w:shd w:val="clear" w:color="auto" w:fill="auto"/>
            <w:noWrap/>
            <w:vAlign w:val="bottom"/>
            <w:hideMark/>
          </w:tcPr>
          <w:p w14:paraId="3B569AB9"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Danny and Donna Roper</w:t>
            </w:r>
          </w:p>
        </w:tc>
        <w:tc>
          <w:tcPr>
            <w:tcW w:w="3220" w:type="dxa"/>
            <w:tcBorders>
              <w:top w:val="nil"/>
              <w:left w:val="nil"/>
              <w:bottom w:val="nil"/>
              <w:right w:val="nil"/>
            </w:tcBorders>
            <w:shd w:val="clear" w:color="auto" w:fill="auto"/>
            <w:noWrap/>
            <w:vAlign w:val="bottom"/>
            <w:hideMark/>
          </w:tcPr>
          <w:p w14:paraId="047A726E" w14:textId="20AB417E"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Grover, MD</w:t>
            </w:r>
          </w:p>
        </w:tc>
      </w:tr>
      <w:tr w:rsidR="00C57E6E" w:rsidRPr="00C57E6E" w14:paraId="2DE7DA67" w14:textId="77777777" w:rsidTr="00C57E6E">
        <w:trPr>
          <w:trHeight w:val="300"/>
        </w:trPr>
        <w:tc>
          <w:tcPr>
            <w:tcW w:w="3220" w:type="dxa"/>
            <w:tcBorders>
              <w:top w:val="nil"/>
              <w:left w:val="nil"/>
              <w:bottom w:val="nil"/>
              <w:right w:val="nil"/>
            </w:tcBorders>
            <w:shd w:val="clear" w:color="auto" w:fill="auto"/>
            <w:noWrap/>
            <w:vAlign w:val="bottom"/>
            <w:hideMark/>
          </w:tcPr>
          <w:p w14:paraId="42DC8567"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Kevin and Diane Silvestro Ross</w:t>
            </w:r>
          </w:p>
        </w:tc>
        <w:tc>
          <w:tcPr>
            <w:tcW w:w="3220" w:type="dxa"/>
            <w:tcBorders>
              <w:top w:val="nil"/>
              <w:left w:val="nil"/>
              <w:bottom w:val="nil"/>
              <w:right w:val="nil"/>
            </w:tcBorders>
            <w:shd w:val="clear" w:color="auto" w:fill="auto"/>
            <w:noWrap/>
            <w:vAlign w:val="bottom"/>
            <w:hideMark/>
          </w:tcPr>
          <w:p w14:paraId="20F68F65" w14:textId="691CFDAB"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Austin, TX</w:t>
            </w:r>
          </w:p>
        </w:tc>
      </w:tr>
      <w:tr w:rsidR="00C57E6E" w:rsidRPr="00C57E6E" w14:paraId="19DED014" w14:textId="77777777" w:rsidTr="00C57E6E">
        <w:trPr>
          <w:trHeight w:val="300"/>
        </w:trPr>
        <w:tc>
          <w:tcPr>
            <w:tcW w:w="3220" w:type="dxa"/>
            <w:tcBorders>
              <w:top w:val="nil"/>
              <w:left w:val="nil"/>
              <w:bottom w:val="nil"/>
              <w:right w:val="nil"/>
            </w:tcBorders>
            <w:shd w:val="clear" w:color="auto" w:fill="auto"/>
            <w:noWrap/>
            <w:vAlign w:val="bottom"/>
            <w:hideMark/>
          </w:tcPr>
          <w:p w14:paraId="32B26A8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John H and Marjorie Ryan</w:t>
            </w:r>
          </w:p>
        </w:tc>
        <w:tc>
          <w:tcPr>
            <w:tcW w:w="3220" w:type="dxa"/>
            <w:tcBorders>
              <w:top w:val="nil"/>
              <w:left w:val="nil"/>
              <w:bottom w:val="nil"/>
              <w:right w:val="nil"/>
            </w:tcBorders>
            <w:shd w:val="clear" w:color="auto" w:fill="auto"/>
            <w:noWrap/>
            <w:vAlign w:val="bottom"/>
            <w:hideMark/>
          </w:tcPr>
          <w:p w14:paraId="01AE617E" w14:textId="4EA2DC14"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5A56B944" w14:textId="77777777" w:rsidTr="00C57E6E">
        <w:trPr>
          <w:trHeight w:val="300"/>
        </w:trPr>
        <w:tc>
          <w:tcPr>
            <w:tcW w:w="3220" w:type="dxa"/>
            <w:tcBorders>
              <w:top w:val="nil"/>
              <w:left w:val="nil"/>
              <w:bottom w:val="nil"/>
              <w:right w:val="nil"/>
            </w:tcBorders>
            <w:shd w:val="clear" w:color="auto" w:fill="auto"/>
            <w:noWrap/>
            <w:vAlign w:val="bottom"/>
            <w:hideMark/>
          </w:tcPr>
          <w:p w14:paraId="13E156A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Lynette Salazar</w:t>
            </w:r>
          </w:p>
        </w:tc>
        <w:tc>
          <w:tcPr>
            <w:tcW w:w="3220" w:type="dxa"/>
            <w:tcBorders>
              <w:top w:val="nil"/>
              <w:left w:val="nil"/>
              <w:bottom w:val="nil"/>
              <w:right w:val="nil"/>
            </w:tcBorders>
            <w:shd w:val="clear" w:color="auto" w:fill="auto"/>
            <w:noWrap/>
            <w:vAlign w:val="bottom"/>
            <w:hideMark/>
          </w:tcPr>
          <w:p w14:paraId="46C6F94C" w14:textId="305E549D"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The Woodlands, TX</w:t>
            </w:r>
          </w:p>
        </w:tc>
      </w:tr>
      <w:tr w:rsidR="00C57E6E" w:rsidRPr="00C57E6E" w14:paraId="7A32124B" w14:textId="77777777" w:rsidTr="00C57E6E">
        <w:trPr>
          <w:trHeight w:val="300"/>
        </w:trPr>
        <w:tc>
          <w:tcPr>
            <w:tcW w:w="3220" w:type="dxa"/>
            <w:tcBorders>
              <w:top w:val="nil"/>
              <w:left w:val="nil"/>
              <w:bottom w:val="nil"/>
              <w:right w:val="nil"/>
            </w:tcBorders>
            <w:shd w:val="clear" w:color="auto" w:fill="auto"/>
            <w:noWrap/>
            <w:vAlign w:val="bottom"/>
            <w:hideMark/>
          </w:tcPr>
          <w:p w14:paraId="4C0E4BAE"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Mattie Sue Sears</w:t>
            </w:r>
          </w:p>
        </w:tc>
        <w:tc>
          <w:tcPr>
            <w:tcW w:w="3220" w:type="dxa"/>
            <w:tcBorders>
              <w:top w:val="nil"/>
              <w:left w:val="nil"/>
              <w:bottom w:val="nil"/>
              <w:right w:val="nil"/>
            </w:tcBorders>
            <w:shd w:val="clear" w:color="auto" w:fill="auto"/>
            <w:noWrap/>
            <w:vAlign w:val="bottom"/>
            <w:hideMark/>
          </w:tcPr>
          <w:p w14:paraId="5B7A3437" w14:textId="6D171E8D"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North Little Rock, AR</w:t>
            </w:r>
          </w:p>
        </w:tc>
      </w:tr>
      <w:tr w:rsidR="00C57E6E" w:rsidRPr="00C57E6E" w14:paraId="096CF35A" w14:textId="77777777" w:rsidTr="00C57E6E">
        <w:trPr>
          <w:trHeight w:val="300"/>
        </w:trPr>
        <w:tc>
          <w:tcPr>
            <w:tcW w:w="3220" w:type="dxa"/>
            <w:tcBorders>
              <w:top w:val="nil"/>
              <w:left w:val="nil"/>
              <w:bottom w:val="nil"/>
              <w:right w:val="nil"/>
            </w:tcBorders>
            <w:shd w:val="clear" w:color="auto" w:fill="auto"/>
            <w:noWrap/>
            <w:vAlign w:val="bottom"/>
            <w:hideMark/>
          </w:tcPr>
          <w:p w14:paraId="6DF4D229"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Frank and Eddie Shepherd</w:t>
            </w:r>
          </w:p>
        </w:tc>
        <w:tc>
          <w:tcPr>
            <w:tcW w:w="3220" w:type="dxa"/>
            <w:tcBorders>
              <w:top w:val="nil"/>
              <w:left w:val="nil"/>
              <w:bottom w:val="nil"/>
              <w:right w:val="nil"/>
            </w:tcBorders>
            <w:shd w:val="clear" w:color="auto" w:fill="auto"/>
            <w:noWrap/>
            <w:vAlign w:val="bottom"/>
            <w:hideMark/>
          </w:tcPr>
          <w:p w14:paraId="642F661B" w14:textId="0D4C8C93"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30486D08" w14:textId="77777777" w:rsidTr="00C57E6E">
        <w:trPr>
          <w:trHeight w:val="300"/>
        </w:trPr>
        <w:tc>
          <w:tcPr>
            <w:tcW w:w="3220" w:type="dxa"/>
            <w:tcBorders>
              <w:top w:val="nil"/>
              <w:left w:val="nil"/>
              <w:bottom w:val="nil"/>
              <w:right w:val="nil"/>
            </w:tcBorders>
            <w:shd w:val="clear" w:color="auto" w:fill="auto"/>
            <w:noWrap/>
            <w:vAlign w:val="bottom"/>
            <w:hideMark/>
          </w:tcPr>
          <w:p w14:paraId="33C0797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James and Janet Simmons</w:t>
            </w:r>
          </w:p>
        </w:tc>
        <w:tc>
          <w:tcPr>
            <w:tcW w:w="3220" w:type="dxa"/>
            <w:tcBorders>
              <w:top w:val="nil"/>
              <w:left w:val="nil"/>
              <w:bottom w:val="nil"/>
              <w:right w:val="nil"/>
            </w:tcBorders>
            <w:shd w:val="clear" w:color="auto" w:fill="auto"/>
            <w:noWrap/>
            <w:vAlign w:val="bottom"/>
            <w:hideMark/>
          </w:tcPr>
          <w:p w14:paraId="7A01C0A5" w14:textId="676E95C8"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0E58B2D8" w14:textId="77777777" w:rsidTr="00C57E6E">
        <w:trPr>
          <w:trHeight w:val="300"/>
        </w:trPr>
        <w:tc>
          <w:tcPr>
            <w:tcW w:w="3220" w:type="dxa"/>
            <w:tcBorders>
              <w:top w:val="nil"/>
              <w:left w:val="nil"/>
              <w:bottom w:val="nil"/>
              <w:right w:val="nil"/>
            </w:tcBorders>
            <w:shd w:val="clear" w:color="auto" w:fill="auto"/>
            <w:noWrap/>
            <w:vAlign w:val="bottom"/>
            <w:hideMark/>
          </w:tcPr>
          <w:p w14:paraId="658BA5BE"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Tom and Terri Sledge</w:t>
            </w:r>
          </w:p>
        </w:tc>
        <w:tc>
          <w:tcPr>
            <w:tcW w:w="3220" w:type="dxa"/>
            <w:tcBorders>
              <w:top w:val="nil"/>
              <w:left w:val="nil"/>
              <w:bottom w:val="nil"/>
              <w:right w:val="nil"/>
            </w:tcBorders>
            <w:shd w:val="clear" w:color="auto" w:fill="auto"/>
            <w:noWrap/>
            <w:vAlign w:val="bottom"/>
            <w:hideMark/>
          </w:tcPr>
          <w:p w14:paraId="3962620F" w14:textId="302CD644"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142EAAE8" w14:textId="77777777" w:rsidTr="00C57E6E">
        <w:trPr>
          <w:trHeight w:val="300"/>
        </w:trPr>
        <w:tc>
          <w:tcPr>
            <w:tcW w:w="3220" w:type="dxa"/>
            <w:tcBorders>
              <w:top w:val="nil"/>
              <w:left w:val="nil"/>
              <w:bottom w:val="nil"/>
              <w:right w:val="nil"/>
            </w:tcBorders>
            <w:shd w:val="clear" w:color="auto" w:fill="auto"/>
            <w:noWrap/>
            <w:vAlign w:val="bottom"/>
            <w:hideMark/>
          </w:tcPr>
          <w:p w14:paraId="7BD1B054"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Steve Smith</w:t>
            </w:r>
          </w:p>
        </w:tc>
        <w:tc>
          <w:tcPr>
            <w:tcW w:w="3220" w:type="dxa"/>
            <w:tcBorders>
              <w:top w:val="nil"/>
              <w:left w:val="nil"/>
              <w:bottom w:val="nil"/>
              <w:right w:val="nil"/>
            </w:tcBorders>
            <w:shd w:val="clear" w:color="auto" w:fill="auto"/>
            <w:noWrap/>
            <w:vAlign w:val="bottom"/>
            <w:hideMark/>
          </w:tcPr>
          <w:p w14:paraId="366678A2" w14:textId="252A6898"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626A79BF" w14:textId="77777777" w:rsidTr="00C57E6E">
        <w:trPr>
          <w:trHeight w:val="300"/>
        </w:trPr>
        <w:tc>
          <w:tcPr>
            <w:tcW w:w="3220" w:type="dxa"/>
            <w:tcBorders>
              <w:top w:val="nil"/>
              <w:left w:val="nil"/>
              <w:bottom w:val="nil"/>
              <w:right w:val="nil"/>
            </w:tcBorders>
            <w:shd w:val="clear" w:color="auto" w:fill="auto"/>
            <w:noWrap/>
            <w:vAlign w:val="bottom"/>
            <w:hideMark/>
          </w:tcPr>
          <w:p w14:paraId="5D5F47C4"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Southwest Church of Christ</w:t>
            </w:r>
          </w:p>
        </w:tc>
        <w:tc>
          <w:tcPr>
            <w:tcW w:w="3220" w:type="dxa"/>
            <w:tcBorders>
              <w:top w:val="nil"/>
              <w:left w:val="nil"/>
              <w:bottom w:val="nil"/>
              <w:right w:val="nil"/>
            </w:tcBorders>
            <w:shd w:val="clear" w:color="auto" w:fill="auto"/>
            <w:noWrap/>
            <w:vAlign w:val="bottom"/>
            <w:hideMark/>
          </w:tcPr>
          <w:p w14:paraId="2B5120F7" w14:textId="1A5A3D7E"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Jonesboro, AR</w:t>
            </w:r>
          </w:p>
        </w:tc>
      </w:tr>
      <w:tr w:rsidR="00C57E6E" w:rsidRPr="00C57E6E" w14:paraId="237DC51D" w14:textId="77777777" w:rsidTr="00C57E6E">
        <w:trPr>
          <w:trHeight w:val="300"/>
        </w:trPr>
        <w:tc>
          <w:tcPr>
            <w:tcW w:w="3220" w:type="dxa"/>
            <w:tcBorders>
              <w:top w:val="nil"/>
              <w:left w:val="nil"/>
              <w:bottom w:val="nil"/>
              <w:right w:val="nil"/>
            </w:tcBorders>
            <w:shd w:val="clear" w:color="auto" w:fill="auto"/>
            <w:noWrap/>
            <w:vAlign w:val="bottom"/>
            <w:hideMark/>
          </w:tcPr>
          <w:p w14:paraId="29CD824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Nobia Spears</w:t>
            </w:r>
          </w:p>
        </w:tc>
        <w:tc>
          <w:tcPr>
            <w:tcW w:w="3220" w:type="dxa"/>
            <w:tcBorders>
              <w:top w:val="nil"/>
              <w:left w:val="nil"/>
              <w:bottom w:val="nil"/>
              <w:right w:val="nil"/>
            </w:tcBorders>
            <w:shd w:val="clear" w:color="auto" w:fill="auto"/>
            <w:noWrap/>
            <w:vAlign w:val="bottom"/>
            <w:hideMark/>
          </w:tcPr>
          <w:p w14:paraId="4C0CD615" w14:textId="2DB6AFD5"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5DF7A3A0" w14:textId="77777777" w:rsidTr="00C57E6E">
        <w:trPr>
          <w:trHeight w:val="300"/>
        </w:trPr>
        <w:tc>
          <w:tcPr>
            <w:tcW w:w="3220" w:type="dxa"/>
            <w:tcBorders>
              <w:top w:val="nil"/>
              <w:left w:val="nil"/>
              <w:bottom w:val="nil"/>
              <w:right w:val="nil"/>
            </w:tcBorders>
            <w:shd w:val="clear" w:color="auto" w:fill="auto"/>
            <w:noWrap/>
            <w:vAlign w:val="bottom"/>
            <w:hideMark/>
          </w:tcPr>
          <w:p w14:paraId="2AFFA913"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Ben and Tosha Stanley</w:t>
            </w:r>
          </w:p>
        </w:tc>
        <w:tc>
          <w:tcPr>
            <w:tcW w:w="3220" w:type="dxa"/>
            <w:tcBorders>
              <w:top w:val="nil"/>
              <w:left w:val="nil"/>
              <w:bottom w:val="nil"/>
              <w:right w:val="nil"/>
            </w:tcBorders>
            <w:shd w:val="clear" w:color="auto" w:fill="auto"/>
            <w:noWrap/>
            <w:vAlign w:val="bottom"/>
            <w:hideMark/>
          </w:tcPr>
          <w:p w14:paraId="2D0618F1" w14:textId="130DE51F"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66A898B8" w14:textId="77777777" w:rsidTr="00C57E6E">
        <w:trPr>
          <w:trHeight w:val="300"/>
        </w:trPr>
        <w:tc>
          <w:tcPr>
            <w:tcW w:w="3220" w:type="dxa"/>
            <w:tcBorders>
              <w:top w:val="nil"/>
              <w:left w:val="nil"/>
              <w:bottom w:val="nil"/>
              <w:right w:val="nil"/>
            </w:tcBorders>
            <w:shd w:val="clear" w:color="auto" w:fill="auto"/>
            <w:noWrap/>
            <w:vAlign w:val="bottom"/>
            <w:hideMark/>
          </w:tcPr>
          <w:p w14:paraId="004D154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State Farm</w:t>
            </w:r>
          </w:p>
        </w:tc>
        <w:tc>
          <w:tcPr>
            <w:tcW w:w="3220" w:type="dxa"/>
            <w:tcBorders>
              <w:top w:val="nil"/>
              <w:left w:val="nil"/>
              <w:bottom w:val="nil"/>
              <w:right w:val="nil"/>
            </w:tcBorders>
            <w:shd w:val="clear" w:color="auto" w:fill="auto"/>
            <w:noWrap/>
            <w:vAlign w:val="bottom"/>
            <w:hideMark/>
          </w:tcPr>
          <w:p w14:paraId="2837258F" w14:textId="77777777" w:rsidR="00C57E6E" w:rsidRPr="00C57E6E" w:rsidRDefault="00C57E6E" w:rsidP="00C57E6E">
            <w:pPr>
              <w:rPr>
                <w:rFonts w:ascii="Arial" w:eastAsia="Times New Roman" w:hAnsi="Arial" w:cs="Arial"/>
                <w:color w:val="000000"/>
                <w:sz w:val="16"/>
                <w:szCs w:val="16"/>
              </w:rPr>
            </w:pPr>
          </w:p>
        </w:tc>
      </w:tr>
      <w:tr w:rsidR="00C57E6E" w:rsidRPr="00C57E6E" w14:paraId="1F8DFBD9" w14:textId="77777777" w:rsidTr="00C57E6E">
        <w:trPr>
          <w:trHeight w:val="300"/>
        </w:trPr>
        <w:tc>
          <w:tcPr>
            <w:tcW w:w="3220" w:type="dxa"/>
            <w:tcBorders>
              <w:top w:val="nil"/>
              <w:left w:val="nil"/>
              <w:bottom w:val="nil"/>
              <w:right w:val="nil"/>
            </w:tcBorders>
            <w:shd w:val="clear" w:color="auto" w:fill="auto"/>
            <w:noWrap/>
            <w:vAlign w:val="bottom"/>
            <w:hideMark/>
          </w:tcPr>
          <w:p w14:paraId="6CF7B4CA"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Tom Statom</w:t>
            </w:r>
          </w:p>
        </w:tc>
        <w:tc>
          <w:tcPr>
            <w:tcW w:w="3220" w:type="dxa"/>
            <w:tcBorders>
              <w:top w:val="nil"/>
              <w:left w:val="nil"/>
              <w:bottom w:val="nil"/>
              <w:right w:val="nil"/>
            </w:tcBorders>
            <w:shd w:val="clear" w:color="auto" w:fill="auto"/>
            <w:noWrap/>
            <w:vAlign w:val="bottom"/>
            <w:hideMark/>
          </w:tcPr>
          <w:p w14:paraId="75DFA370" w14:textId="0C153219"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38F6D9FF" w14:textId="77777777" w:rsidTr="00C57E6E">
        <w:trPr>
          <w:trHeight w:val="300"/>
        </w:trPr>
        <w:tc>
          <w:tcPr>
            <w:tcW w:w="3220" w:type="dxa"/>
            <w:tcBorders>
              <w:top w:val="nil"/>
              <w:left w:val="nil"/>
              <w:bottom w:val="nil"/>
              <w:right w:val="nil"/>
            </w:tcBorders>
            <w:shd w:val="clear" w:color="auto" w:fill="auto"/>
            <w:noWrap/>
            <w:vAlign w:val="bottom"/>
            <w:hideMark/>
          </w:tcPr>
          <w:p w14:paraId="2503668F"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Joe and Karen Stork</w:t>
            </w:r>
          </w:p>
        </w:tc>
        <w:tc>
          <w:tcPr>
            <w:tcW w:w="3220" w:type="dxa"/>
            <w:tcBorders>
              <w:top w:val="nil"/>
              <w:left w:val="nil"/>
              <w:bottom w:val="nil"/>
              <w:right w:val="nil"/>
            </w:tcBorders>
            <w:shd w:val="clear" w:color="auto" w:fill="auto"/>
            <w:noWrap/>
            <w:vAlign w:val="bottom"/>
            <w:hideMark/>
          </w:tcPr>
          <w:p w14:paraId="0E8254AB" w14:textId="23B1329E"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Spring, TX</w:t>
            </w:r>
          </w:p>
        </w:tc>
      </w:tr>
      <w:tr w:rsidR="00C57E6E" w:rsidRPr="00C57E6E" w14:paraId="14140028" w14:textId="77777777" w:rsidTr="00C57E6E">
        <w:trPr>
          <w:trHeight w:val="300"/>
        </w:trPr>
        <w:tc>
          <w:tcPr>
            <w:tcW w:w="3220" w:type="dxa"/>
            <w:tcBorders>
              <w:top w:val="nil"/>
              <w:left w:val="nil"/>
              <w:bottom w:val="nil"/>
              <w:right w:val="nil"/>
            </w:tcBorders>
            <w:shd w:val="clear" w:color="auto" w:fill="auto"/>
            <w:noWrap/>
            <w:vAlign w:val="bottom"/>
            <w:hideMark/>
          </w:tcPr>
          <w:p w14:paraId="7115D61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James Strother</w:t>
            </w:r>
          </w:p>
        </w:tc>
        <w:tc>
          <w:tcPr>
            <w:tcW w:w="3220" w:type="dxa"/>
            <w:tcBorders>
              <w:top w:val="nil"/>
              <w:left w:val="nil"/>
              <w:bottom w:val="nil"/>
              <w:right w:val="nil"/>
            </w:tcBorders>
            <w:shd w:val="clear" w:color="auto" w:fill="auto"/>
            <w:noWrap/>
            <w:vAlign w:val="bottom"/>
            <w:hideMark/>
          </w:tcPr>
          <w:p w14:paraId="6DC40580" w14:textId="743A89BE"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Russellville, AR</w:t>
            </w:r>
          </w:p>
        </w:tc>
      </w:tr>
      <w:tr w:rsidR="00C57E6E" w:rsidRPr="00C57E6E" w14:paraId="0DC2253A" w14:textId="77777777" w:rsidTr="00C57E6E">
        <w:trPr>
          <w:trHeight w:val="300"/>
        </w:trPr>
        <w:tc>
          <w:tcPr>
            <w:tcW w:w="3220" w:type="dxa"/>
            <w:tcBorders>
              <w:top w:val="nil"/>
              <w:left w:val="nil"/>
              <w:bottom w:val="nil"/>
              <w:right w:val="nil"/>
            </w:tcBorders>
            <w:shd w:val="clear" w:color="auto" w:fill="auto"/>
            <w:noWrap/>
            <w:vAlign w:val="bottom"/>
            <w:hideMark/>
          </w:tcPr>
          <w:p w14:paraId="5E56AD5C"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Mary Lee Sturgeon</w:t>
            </w:r>
          </w:p>
        </w:tc>
        <w:tc>
          <w:tcPr>
            <w:tcW w:w="3220" w:type="dxa"/>
            <w:tcBorders>
              <w:top w:val="nil"/>
              <w:left w:val="nil"/>
              <w:bottom w:val="nil"/>
              <w:right w:val="nil"/>
            </w:tcBorders>
            <w:shd w:val="clear" w:color="auto" w:fill="auto"/>
            <w:noWrap/>
            <w:vAlign w:val="bottom"/>
            <w:hideMark/>
          </w:tcPr>
          <w:p w14:paraId="3E45906B" w14:textId="4EEAB8DB"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Hernando, MS</w:t>
            </w:r>
          </w:p>
        </w:tc>
      </w:tr>
      <w:tr w:rsidR="00C57E6E" w:rsidRPr="00C57E6E" w14:paraId="54F004BB" w14:textId="77777777" w:rsidTr="00C57E6E">
        <w:trPr>
          <w:trHeight w:val="300"/>
        </w:trPr>
        <w:tc>
          <w:tcPr>
            <w:tcW w:w="3220" w:type="dxa"/>
            <w:tcBorders>
              <w:top w:val="nil"/>
              <w:left w:val="nil"/>
              <w:bottom w:val="nil"/>
              <w:right w:val="nil"/>
            </w:tcBorders>
            <w:shd w:val="clear" w:color="auto" w:fill="auto"/>
            <w:noWrap/>
            <w:vAlign w:val="bottom"/>
            <w:hideMark/>
          </w:tcPr>
          <w:p w14:paraId="6C1AD911"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Marilyn Sullivan</w:t>
            </w:r>
          </w:p>
        </w:tc>
        <w:tc>
          <w:tcPr>
            <w:tcW w:w="3220" w:type="dxa"/>
            <w:tcBorders>
              <w:top w:val="nil"/>
              <w:left w:val="nil"/>
              <w:bottom w:val="nil"/>
              <w:right w:val="nil"/>
            </w:tcBorders>
            <w:shd w:val="clear" w:color="auto" w:fill="auto"/>
            <w:noWrap/>
            <w:vAlign w:val="bottom"/>
            <w:hideMark/>
          </w:tcPr>
          <w:p w14:paraId="5D064774" w14:textId="7F8C96CA"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Tuscumbia, AL</w:t>
            </w:r>
          </w:p>
        </w:tc>
      </w:tr>
      <w:tr w:rsidR="00C57E6E" w:rsidRPr="00C57E6E" w14:paraId="2641106C" w14:textId="77777777" w:rsidTr="00C57E6E">
        <w:trPr>
          <w:trHeight w:val="300"/>
        </w:trPr>
        <w:tc>
          <w:tcPr>
            <w:tcW w:w="3220" w:type="dxa"/>
            <w:tcBorders>
              <w:top w:val="nil"/>
              <w:left w:val="nil"/>
              <w:bottom w:val="nil"/>
              <w:right w:val="nil"/>
            </w:tcBorders>
            <w:shd w:val="clear" w:color="auto" w:fill="auto"/>
            <w:noWrap/>
            <w:vAlign w:val="bottom"/>
            <w:hideMark/>
          </w:tcPr>
          <w:p w14:paraId="16F260B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Jonathan and Lori Bontrager Towell</w:t>
            </w:r>
          </w:p>
        </w:tc>
        <w:tc>
          <w:tcPr>
            <w:tcW w:w="3220" w:type="dxa"/>
            <w:tcBorders>
              <w:top w:val="nil"/>
              <w:left w:val="nil"/>
              <w:bottom w:val="nil"/>
              <w:right w:val="nil"/>
            </w:tcBorders>
            <w:shd w:val="clear" w:color="auto" w:fill="auto"/>
            <w:noWrap/>
            <w:vAlign w:val="bottom"/>
            <w:hideMark/>
          </w:tcPr>
          <w:p w14:paraId="6B75EE3A" w14:textId="74371D14"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Lubbock, TX</w:t>
            </w:r>
          </w:p>
        </w:tc>
      </w:tr>
      <w:tr w:rsidR="00C57E6E" w:rsidRPr="00C57E6E" w14:paraId="1174F5E8" w14:textId="77777777" w:rsidTr="00C57E6E">
        <w:trPr>
          <w:trHeight w:val="300"/>
        </w:trPr>
        <w:tc>
          <w:tcPr>
            <w:tcW w:w="3220" w:type="dxa"/>
            <w:tcBorders>
              <w:top w:val="nil"/>
              <w:left w:val="nil"/>
              <w:bottom w:val="nil"/>
              <w:right w:val="nil"/>
            </w:tcBorders>
            <w:shd w:val="clear" w:color="auto" w:fill="auto"/>
            <w:noWrap/>
            <w:vAlign w:val="bottom"/>
            <w:hideMark/>
          </w:tcPr>
          <w:p w14:paraId="291FC1B3"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Dwane Treat</w:t>
            </w:r>
          </w:p>
        </w:tc>
        <w:tc>
          <w:tcPr>
            <w:tcW w:w="3220" w:type="dxa"/>
            <w:tcBorders>
              <w:top w:val="nil"/>
              <w:left w:val="nil"/>
              <w:bottom w:val="nil"/>
              <w:right w:val="nil"/>
            </w:tcBorders>
            <w:shd w:val="clear" w:color="auto" w:fill="auto"/>
            <w:noWrap/>
            <w:vAlign w:val="bottom"/>
            <w:hideMark/>
          </w:tcPr>
          <w:p w14:paraId="4256A7ED" w14:textId="5BD5B19D"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748A54C8" w14:textId="77777777" w:rsidTr="00C57E6E">
        <w:trPr>
          <w:trHeight w:val="300"/>
        </w:trPr>
        <w:tc>
          <w:tcPr>
            <w:tcW w:w="3220" w:type="dxa"/>
            <w:tcBorders>
              <w:top w:val="nil"/>
              <w:left w:val="nil"/>
              <w:bottom w:val="nil"/>
              <w:right w:val="nil"/>
            </w:tcBorders>
            <w:shd w:val="clear" w:color="auto" w:fill="auto"/>
            <w:noWrap/>
            <w:vAlign w:val="bottom"/>
            <w:hideMark/>
          </w:tcPr>
          <w:p w14:paraId="4F0A91B5"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Jay Trotter</w:t>
            </w:r>
          </w:p>
        </w:tc>
        <w:tc>
          <w:tcPr>
            <w:tcW w:w="3220" w:type="dxa"/>
            <w:tcBorders>
              <w:top w:val="nil"/>
              <w:left w:val="nil"/>
              <w:bottom w:val="nil"/>
              <w:right w:val="nil"/>
            </w:tcBorders>
            <w:shd w:val="clear" w:color="auto" w:fill="auto"/>
            <w:noWrap/>
            <w:vAlign w:val="bottom"/>
            <w:hideMark/>
          </w:tcPr>
          <w:p w14:paraId="6384B115" w14:textId="77777777" w:rsidR="00C57E6E" w:rsidRPr="00C57E6E" w:rsidRDefault="00C57E6E" w:rsidP="00C57E6E">
            <w:pPr>
              <w:rPr>
                <w:rFonts w:ascii="Arial" w:eastAsia="Times New Roman" w:hAnsi="Arial" w:cs="Arial"/>
                <w:color w:val="000000"/>
                <w:sz w:val="16"/>
                <w:szCs w:val="16"/>
              </w:rPr>
            </w:pPr>
          </w:p>
        </w:tc>
      </w:tr>
      <w:tr w:rsidR="00C57E6E" w:rsidRPr="00C57E6E" w14:paraId="3DA02066" w14:textId="77777777" w:rsidTr="00C57E6E">
        <w:trPr>
          <w:trHeight w:val="300"/>
        </w:trPr>
        <w:tc>
          <w:tcPr>
            <w:tcW w:w="3220" w:type="dxa"/>
            <w:tcBorders>
              <w:top w:val="nil"/>
              <w:left w:val="nil"/>
              <w:bottom w:val="nil"/>
              <w:right w:val="nil"/>
            </w:tcBorders>
            <w:shd w:val="clear" w:color="auto" w:fill="auto"/>
            <w:noWrap/>
            <w:vAlign w:val="bottom"/>
            <w:hideMark/>
          </w:tcPr>
          <w:p w14:paraId="79E37AE8"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Unity Health</w:t>
            </w:r>
          </w:p>
        </w:tc>
        <w:tc>
          <w:tcPr>
            <w:tcW w:w="3220" w:type="dxa"/>
            <w:tcBorders>
              <w:top w:val="nil"/>
              <w:left w:val="nil"/>
              <w:bottom w:val="nil"/>
              <w:right w:val="nil"/>
            </w:tcBorders>
            <w:shd w:val="clear" w:color="auto" w:fill="auto"/>
            <w:noWrap/>
            <w:vAlign w:val="bottom"/>
            <w:hideMark/>
          </w:tcPr>
          <w:p w14:paraId="26EF1908" w14:textId="050BAFF3"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C57E6E" w:rsidRPr="00C57E6E" w14:paraId="2DBA78AF" w14:textId="77777777" w:rsidTr="00C57E6E">
        <w:trPr>
          <w:trHeight w:val="300"/>
        </w:trPr>
        <w:tc>
          <w:tcPr>
            <w:tcW w:w="3220" w:type="dxa"/>
            <w:tcBorders>
              <w:top w:val="nil"/>
              <w:left w:val="nil"/>
              <w:bottom w:val="nil"/>
              <w:right w:val="nil"/>
            </w:tcBorders>
            <w:shd w:val="clear" w:color="auto" w:fill="auto"/>
            <w:noWrap/>
            <w:vAlign w:val="bottom"/>
            <w:hideMark/>
          </w:tcPr>
          <w:p w14:paraId="4307B063"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Amy Vawter</w:t>
            </w:r>
          </w:p>
        </w:tc>
        <w:tc>
          <w:tcPr>
            <w:tcW w:w="3220" w:type="dxa"/>
            <w:tcBorders>
              <w:top w:val="nil"/>
              <w:left w:val="nil"/>
              <w:bottom w:val="nil"/>
              <w:right w:val="nil"/>
            </w:tcBorders>
            <w:shd w:val="clear" w:color="auto" w:fill="auto"/>
            <w:noWrap/>
            <w:vAlign w:val="bottom"/>
            <w:hideMark/>
          </w:tcPr>
          <w:p w14:paraId="19069CCF" w14:textId="77777777" w:rsidR="00C57E6E" w:rsidRPr="00C57E6E" w:rsidRDefault="00C57E6E" w:rsidP="00C57E6E">
            <w:pPr>
              <w:rPr>
                <w:rFonts w:ascii="Arial" w:eastAsia="Times New Roman" w:hAnsi="Arial" w:cs="Arial"/>
                <w:color w:val="000000"/>
                <w:sz w:val="16"/>
                <w:szCs w:val="16"/>
              </w:rPr>
            </w:pPr>
          </w:p>
        </w:tc>
      </w:tr>
      <w:tr w:rsidR="00C57E6E" w:rsidRPr="00C57E6E" w14:paraId="60A7011E" w14:textId="77777777" w:rsidTr="00C57E6E">
        <w:trPr>
          <w:trHeight w:val="300"/>
        </w:trPr>
        <w:tc>
          <w:tcPr>
            <w:tcW w:w="3220" w:type="dxa"/>
            <w:tcBorders>
              <w:top w:val="nil"/>
              <w:left w:val="nil"/>
              <w:bottom w:val="nil"/>
              <w:right w:val="nil"/>
            </w:tcBorders>
            <w:shd w:val="clear" w:color="auto" w:fill="auto"/>
            <w:noWrap/>
            <w:vAlign w:val="bottom"/>
            <w:hideMark/>
          </w:tcPr>
          <w:p w14:paraId="65B48FFD"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Chad and Amanda Dean Ware</w:t>
            </w:r>
          </w:p>
        </w:tc>
        <w:tc>
          <w:tcPr>
            <w:tcW w:w="3220" w:type="dxa"/>
            <w:tcBorders>
              <w:top w:val="nil"/>
              <w:left w:val="nil"/>
              <w:bottom w:val="nil"/>
              <w:right w:val="nil"/>
            </w:tcBorders>
            <w:shd w:val="clear" w:color="auto" w:fill="auto"/>
            <w:noWrap/>
            <w:vAlign w:val="bottom"/>
            <w:hideMark/>
          </w:tcPr>
          <w:p w14:paraId="5B04C283" w14:textId="2BECA787"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Bentonville, AR</w:t>
            </w:r>
          </w:p>
        </w:tc>
      </w:tr>
      <w:tr w:rsidR="00C57E6E" w:rsidRPr="00C57E6E" w14:paraId="1D58D663" w14:textId="77777777" w:rsidTr="00C57E6E">
        <w:trPr>
          <w:trHeight w:val="300"/>
        </w:trPr>
        <w:tc>
          <w:tcPr>
            <w:tcW w:w="3220" w:type="dxa"/>
            <w:tcBorders>
              <w:top w:val="nil"/>
              <w:left w:val="nil"/>
              <w:bottom w:val="nil"/>
              <w:right w:val="nil"/>
            </w:tcBorders>
            <w:shd w:val="clear" w:color="auto" w:fill="auto"/>
            <w:noWrap/>
            <w:vAlign w:val="bottom"/>
            <w:hideMark/>
          </w:tcPr>
          <w:p w14:paraId="01E2BA76"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t>Brad and Barbara Williams</w:t>
            </w:r>
          </w:p>
        </w:tc>
        <w:tc>
          <w:tcPr>
            <w:tcW w:w="3220" w:type="dxa"/>
            <w:tcBorders>
              <w:top w:val="nil"/>
              <w:left w:val="nil"/>
              <w:bottom w:val="nil"/>
              <w:right w:val="nil"/>
            </w:tcBorders>
            <w:shd w:val="clear" w:color="auto" w:fill="auto"/>
            <w:noWrap/>
            <w:vAlign w:val="bottom"/>
            <w:hideMark/>
          </w:tcPr>
          <w:p w14:paraId="7217FD2F" w14:textId="0CFBBB4A"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Little Rock, AR</w:t>
            </w:r>
          </w:p>
        </w:tc>
      </w:tr>
      <w:tr w:rsidR="00C57E6E" w:rsidRPr="00C57E6E" w14:paraId="1B0CDE8F" w14:textId="77777777" w:rsidTr="00C57E6E">
        <w:trPr>
          <w:trHeight w:val="300"/>
        </w:trPr>
        <w:tc>
          <w:tcPr>
            <w:tcW w:w="3220" w:type="dxa"/>
            <w:tcBorders>
              <w:top w:val="nil"/>
              <w:left w:val="nil"/>
              <w:bottom w:val="nil"/>
              <w:right w:val="nil"/>
            </w:tcBorders>
            <w:shd w:val="clear" w:color="auto" w:fill="auto"/>
            <w:noWrap/>
            <w:vAlign w:val="bottom"/>
            <w:hideMark/>
          </w:tcPr>
          <w:p w14:paraId="74254424" w14:textId="77777777" w:rsidR="00C57E6E" w:rsidRPr="00C57E6E" w:rsidRDefault="00C57E6E" w:rsidP="00C57E6E">
            <w:pPr>
              <w:rPr>
                <w:rFonts w:ascii="Arial" w:eastAsia="Times New Roman" w:hAnsi="Arial" w:cs="Arial"/>
                <w:color w:val="000000"/>
                <w:sz w:val="16"/>
                <w:szCs w:val="16"/>
              </w:rPr>
            </w:pPr>
            <w:r w:rsidRPr="00C57E6E">
              <w:rPr>
                <w:rFonts w:ascii="Arial" w:eastAsia="Times New Roman" w:hAnsi="Arial" w:cs="Arial"/>
                <w:color w:val="000000"/>
                <w:sz w:val="16"/>
                <w:szCs w:val="16"/>
              </w:rPr>
              <w:lastRenderedPageBreak/>
              <w:t>Joyce Wilson</w:t>
            </w:r>
          </w:p>
        </w:tc>
        <w:tc>
          <w:tcPr>
            <w:tcW w:w="3220" w:type="dxa"/>
            <w:tcBorders>
              <w:top w:val="nil"/>
              <w:left w:val="nil"/>
              <w:bottom w:val="nil"/>
              <w:right w:val="nil"/>
            </w:tcBorders>
            <w:shd w:val="clear" w:color="auto" w:fill="auto"/>
            <w:noWrap/>
            <w:vAlign w:val="bottom"/>
            <w:hideMark/>
          </w:tcPr>
          <w:p w14:paraId="54B41169" w14:textId="6D63BF07" w:rsidR="00C57E6E" w:rsidRPr="00C57E6E" w:rsidRDefault="00CD3245" w:rsidP="00C57E6E">
            <w:pPr>
              <w:rPr>
                <w:rFonts w:ascii="Arial" w:eastAsia="Times New Roman" w:hAnsi="Arial" w:cs="Arial"/>
                <w:color w:val="000000"/>
                <w:sz w:val="16"/>
                <w:szCs w:val="16"/>
              </w:rPr>
            </w:pPr>
            <w:r>
              <w:rPr>
                <w:rFonts w:ascii="Arial" w:eastAsia="Times New Roman" w:hAnsi="Arial" w:cs="Arial"/>
                <w:color w:val="000000"/>
                <w:sz w:val="16"/>
                <w:szCs w:val="16"/>
              </w:rPr>
              <w:t>Maumelle, AR</w:t>
            </w:r>
          </w:p>
        </w:tc>
      </w:tr>
      <w:tr w:rsidR="00CD3245" w:rsidRPr="00C57E6E" w14:paraId="18A67E3D" w14:textId="77777777" w:rsidTr="00C57E6E">
        <w:trPr>
          <w:trHeight w:val="300"/>
        </w:trPr>
        <w:tc>
          <w:tcPr>
            <w:tcW w:w="3220" w:type="dxa"/>
            <w:tcBorders>
              <w:top w:val="nil"/>
              <w:left w:val="nil"/>
              <w:bottom w:val="nil"/>
              <w:right w:val="nil"/>
            </w:tcBorders>
            <w:shd w:val="clear" w:color="auto" w:fill="auto"/>
            <w:noWrap/>
            <w:vAlign w:val="bottom"/>
          </w:tcPr>
          <w:p w14:paraId="29E82A5F" w14:textId="77777777" w:rsidR="00CD3245" w:rsidRPr="00C57E6E" w:rsidRDefault="00CD3245" w:rsidP="00C57E6E">
            <w:pPr>
              <w:rPr>
                <w:rFonts w:ascii="Arial" w:eastAsia="Times New Roman" w:hAnsi="Arial" w:cs="Arial"/>
                <w:color w:val="000000"/>
                <w:sz w:val="16"/>
                <w:szCs w:val="16"/>
              </w:rPr>
            </w:pPr>
          </w:p>
        </w:tc>
        <w:tc>
          <w:tcPr>
            <w:tcW w:w="3220" w:type="dxa"/>
            <w:tcBorders>
              <w:top w:val="nil"/>
              <w:left w:val="nil"/>
              <w:bottom w:val="nil"/>
              <w:right w:val="nil"/>
            </w:tcBorders>
            <w:shd w:val="clear" w:color="auto" w:fill="auto"/>
            <w:noWrap/>
            <w:vAlign w:val="bottom"/>
          </w:tcPr>
          <w:p w14:paraId="4AAE37FB" w14:textId="77777777" w:rsidR="00CD3245" w:rsidRDefault="00CD3245" w:rsidP="00C57E6E">
            <w:pPr>
              <w:rPr>
                <w:rFonts w:ascii="Arial" w:eastAsia="Times New Roman" w:hAnsi="Arial" w:cs="Arial"/>
                <w:color w:val="000000"/>
                <w:sz w:val="16"/>
                <w:szCs w:val="16"/>
              </w:rPr>
            </w:pPr>
          </w:p>
        </w:tc>
      </w:tr>
    </w:tbl>
    <w:p w14:paraId="6023C099" w14:textId="77777777" w:rsidR="00C57E6E" w:rsidRPr="00C57E6E" w:rsidRDefault="00C57E6E" w:rsidP="00C57E6E">
      <w:pPr>
        <w:pStyle w:val="ListParagraph"/>
        <w:ind w:left="2052"/>
        <w:rPr>
          <w:u w:val="single"/>
        </w:rPr>
      </w:pPr>
    </w:p>
    <w:p w14:paraId="166CB1EA" w14:textId="01CF0D34" w:rsidR="00A90082" w:rsidRPr="00C57E6E" w:rsidRDefault="00C57E6E" w:rsidP="00C57E6E">
      <w:pPr>
        <w:pStyle w:val="ListParagraph"/>
        <w:numPr>
          <w:ilvl w:val="0"/>
          <w:numId w:val="6"/>
        </w:numPr>
        <w:rPr>
          <w:u w:val="single"/>
        </w:rPr>
      </w:pPr>
      <w:r>
        <w:t>Director’s Club</w:t>
      </w:r>
    </w:p>
    <w:tbl>
      <w:tblPr>
        <w:tblW w:w="6440" w:type="dxa"/>
        <w:tblInd w:w="1332" w:type="dxa"/>
        <w:tblLook w:val="04A0" w:firstRow="1" w:lastRow="0" w:firstColumn="1" w:lastColumn="0" w:noHBand="0" w:noVBand="1"/>
      </w:tblPr>
      <w:tblGrid>
        <w:gridCol w:w="3220"/>
        <w:gridCol w:w="3220"/>
      </w:tblGrid>
      <w:tr w:rsidR="00FE2304" w:rsidRPr="00FE2304" w14:paraId="6B9A1B4D" w14:textId="77777777" w:rsidTr="00FE2304">
        <w:trPr>
          <w:trHeight w:val="300"/>
        </w:trPr>
        <w:tc>
          <w:tcPr>
            <w:tcW w:w="3220" w:type="dxa"/>
            <w:tcBorders>
              <w:top w:val="nil"/>
              <w:left w:val="nil"/>
              <w:bottom w:val="nil"/>
              <w:right w:val="nil"/>
            </w:tcBorders>
            <w:shd w:val="clear" w:color="auto" w:fill="auto"/>
            <w:noWrap/>
            <w:vAlign w:val="bottom"/>
            <w:hideMark/>
          </w:tcPr>
          <w:p w14:paraId="07845B8A"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Sherrell Wayne Bolding</w:t>
            </w:r>
          </w:p>
        </w:tc>
        <w:tc>
          <w:tcPr>
            <w:tcW w:w="3220" w:type="dxa"/>
            <w:tcBorders>
              <w:top w:val="nil"/>
              <w:left w:val="nil"/>
              <w:bottom w:val="nil"/>
              <w:right w:val="nil"/>
            </w:tcBorders>
            <w:shd w:val="clear" w:color="auto" w:fill="auto"/>
            <w:noWrap/>
            <w:vAlign w:val="bottom"/>
            <w:hideMark/>
          </w:tcPr>
          <w:p w14:paraId="7BB86225" w14:textId="1B2E93DC"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47BDED9A" w14:textId="77777777" w:rsidTr="00FE2304">
        <w:trPr>
          <w:trHeight w:val="300"/>
        </w:trPr>
        <w:tc>
          <w:tcPr>
            <w:tcW w:w="3220" w:type="dxa"/>
            <w:tcBorders>
              <w:top w:val="nil"/>
              <w:left w:val="nil"/>
              <w:bottom w:val="nil"/>
              <w:right w:val="nil"/>
            </w:tcBorders>
            <w:shd w:val="clear" w:color="auto" w:fill="auto"/>
            <w:noWrap/>
            <w:vAlign w:val="bottom"/>
            <w:hideMark/>
          </w:tcPr>
          <w:p w14:paraId="12164E8A"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Daniel and Maggie Jones Bontrager</w:t>
            </w:r>
          </w:p>
        </w:tc>
        <w:tc>
          <w:tcPr>
            <w:tcW w:w="3220" w:type="dxa"/>
            <w:tcBorders>
              <w:top w:val="nil"/>
              <w:left w:val="nil"/>
              <w:bottom w:val="nil"/>
              <w:right w:val="nil"/>
            </w:tcBorders>
            <w:shd w:val="clear" w:color="auto" w:fill="auto"/>
            <w:noWrap/>
            <w:vAlign w:val="bottom"/>
            <w:hideMark/>
          </w:tcPr>
          <w:p w14:paraId="7CCFB775" w14:textId="2DC1779C"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6D074A51" w14:textId="77777777" w:rsidTr="00FE2304">
        <w:trPr>
          <w:trHeight w:val="300"/>
        </w:trPr>
        <w:tc>
          <w:tcPr>
            <w:tcW w:w="3220" w:type="dxa"/>
            <w:tcBorders>
              <w:top w:val="nil"/>
              <w:left w:val="nil"/>
              <w:bottom w:val="nil"/>
              <w:right w:val="nil"/>
            </w:tcBorders>
            <w:shd w:val="clear" w:color="auto" w:fill="auto"/>
            <w:noWrap/>
            <w:vAlign w:val="bottom"/>
            <w:hideMark/>
          </w:tcPr>
          <w:p w14:paraId="5C510E93"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Rod and Susan Brewer</w:t>
            </w:r>
          </w:p>
        </w:tc>
        <w:tc>
          <w:tcPr>
            <w:tcW w:w="3220" w:type="dxa"/>
            <w:tcBorders>
              <w:top w:val="nil"/>
              <w:left w:val="nil"/>
              <w:bottom w:val="nil"/>
              <w:right w:val="nil"/>
            </w:tcBorders>
            <w:shd w:val="clear" w:color="auto" w:fill="auto"/>
            <w:noWrap/>
            <w:vAlign w:val="bottom"/>
            <w:hideMark/>
          </w:tcPr>
          <w:p w14:paraId="2CA9113E" w14:textId="788AE343"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Humboldt, TN</w:t>
            </w:r>
          </w:p>
        </w:tc>
      </w:tr>
      <w:tr w:rsidR="00FE2304" w:rsidRPr="00FE2304" w14:paraId="6484075B" w14:textId="77777777" w:rsidTr="00FE2304">
        <w:trPr>
          <w:trHeight w:val="300"/>
        </w:trPr>
        <w:tc>
          <w:tcPr>
            <w:tcW w:w="3220" w:type="dxa"/>
            <w:tcBorders>
              <w:top w:val="nil"/>
              <w:left w:val="nil"/>
              <w:bottom w:val="nil"/>
              <w:right w:val="nil"/>
            </w:tcBorders>
            <w:shd w:val="clear" w:color="auto" w:fill="auto"/>
            <w:noWrap/>
            <w:vAlign w:val="bottom"/>
            <w:hideMark/>
          </w:tcPr>
          <w:p w14:paraId="4BBAFA9D"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Jeffrey and Laura Lincoln Campbell</w:t>
            </w:r>
          </w:p>
        </w:tc>
        <w:tc>
          <w:tcPr>
            <w:tcW w:w="3220" w:type="dxa"/>
            <w:tcBorders>
              <w:top w:val="nil"/>
              <w:left w:val="nil"/>
              <w:bottom w:val="nil"/>
              <w:right w:val="nil"/>
            </w:tcBorders>
            <w:shd w:val="clear" w:color="auto" w:fill="auto"/>
            <w:noWrap/>
            <w:vAlign w:val="bottom"/>
            <w:hideMark/>
          </w:tcPr>
          <w:p w14:paraId="5F2D362B" w14:textId="4BE2DB6F"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7357FBCE" w14:textId="77777777" w:rsidTr="00FE2304">
        <w:trPr>
          <w:trHeight w:val="300"/>
        </w:trPr>
        <w:tc>
          <w:tcPr>
            <w:tcW w:w="3220" w:type="dxa"/>
            <w:tcBorders>
              <w:top w:val="nil"/>
              <w:left w:val="nil"/>
              <w:bottom w:val="nil"/>
              <w:right w:val="nil"/>
            </w:tcBorders>
            <w:shd w:val="clear" w:color="auto" w:fill="auto"/>
            <w:noWrap/>
            <w:vAlign w:val="bottom"/>
            <w:hideMark/>
          </w:tcPr>
          <w:p w14:paraId="381B11F0"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Daniel Casella</w:t>
            </w:r>
          </w:p>
        </w:tc>
        <w:tc>
          <w:tcPr>
            <w:tcW w:w="3220" w:type="dxa"/>
            <w:tcBorders>
              <w:top w:val="nil"/>
              <w:left w:val="nil"/>
              <w:bottom w:val="nil"/>
              <w:right w:val="nil"/>
            </w:tcBorders>
            <w:shd w:val="clear" w:color="auto" w:fill="auto"/>
            <w:noWrap/>
            <w:vAlign w:val="bottom"/>
            <w:hideMark/>
          </w:tcPr>
          <w:p w14:paraId="018C02E7" w14:textId="643233E6"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53C4DE7B" w14:textId="77777777" w:rsidTr="00FE2304">
        <w:trPr>
          <w:trHeight w:val="300"/>
        </w:trPr>
        <w:tc>
          <w:tcPr>
            <w:tcW w:w="3220" w:type="dxa"/>
            <w:tcBorders>
              <w:top w:val="nil"/>
              <w:left w:val="nil"/>
              <w:bottom w:val="nil"/>
              <w:right w:val="nil"/>
            </w:tcBorders>
            <w:shd w:val="clear" w:color="auto" w:fill="auto"/>
            <w:noWrap/>
            <w:vAlign w:val="bottom"/>
            <w:hideMark/>
          </w:tcPr>
          <w:p w14:paraId="11640E44"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Kirk and Linda Castleman</w:t>
            </w:r>
          </w:p>
        </w:tc>
        <w:tc>
          <w:tcPr>
            <w:tcW w:w="3220" w:type="dxa"/>
            <w:tcBorders>
              <w:top w:val="nil"/>
              <w:left w:val="nil"/>
              <w:bottom w:val="nil"/>
              <w:right w:val="nil"/>
            </w:tcBorders>
            <w:shd w:val="clear" w:color="auto" w:fill="auto"/>
            <w:noWrap/>
            <w:vAlign w:val="bottom"/>
            <w:hideMark/>
          </w:tcPr>
          <w:p w14:paraId="46841275" w14:textId="0F9E6482"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Katy, TX</w:t>
            </w:r>
          </w:p>
        </w:tc>
      </w:tr>
      <w:tr w:rsidR="00FE2304" w:rsidRPr="00FE2304" w14:paraId="5C0CA3CE" w14:textId="77777777" w:rsidTr="00FE2304">
        <w:trPr>
          <w:trHeight w:val="300"/>
        </w:trPr>
        <w:tc>
          <w:tcPr>
            <w:tcW w:w="3220" w:type="dxa"/>
            <w:tcBorders>
              <w:top w:val="nil"/>
              <w:left w:val="nil"/>
              <w:bottom w:val="nil"/>
              <w:right w:val="nil"/>
            </w:tcBorders>
            <w:shd w:val="clear" w:color="auto" w:fill="auto"/>
            <w:noWrap/>
            <w:vAlign w:val="bottom"/>
            <w:hideMark/>
          </w:tcPr>
          <w:p w14:paraId="4297F591"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 xml:space="preserve">Jim and Maralyn </w:t>
            </w:r>
            <w:r w:rsidRPr="0013211A">
              <w:rPr>
                <w:rFonts w:ascii="Arial" w:eastAsia="Times New Roman" w:hAnsi="Arial" w:cs="Arial"/>
                <w:noProof/>
                <w:color w:val="000000"/>
                <w:sz w:val="16"/>
                <w:szCs w:val="16"/>
              </w:rPr>
              <w:t>Citty</w:t>
            </w:r>
          </w:p>
        </w:tc>
        <w:tc>
          <w:tcPr>
            <w:tcW w:w="3220" w:type="dxa"/>
            <w:tcBorders>
              <w:top w:val="nil"/>
              <w:left w:val="nil"/>
              <w:bottom w:val="nil"/>
              <w:right w:val="nil"/>
            </w:tcBorders>
            <w:shd w:val="clear" w:color="auto" w:fill="auto"/>
            <w:noWrap/>
            <w:vAlign w:val="bottom"/>
            <w:hideMark/>
          </w:tcPr>
          <w:p w14:paraId="5AB49032" w14:textId="48D46217"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51CEC057" w14:textId="77777777" w:rsidTr="00FE2304">
        <w:trPr>
          <w:trHeight w:val="300"/>
        </w:trPr>
        <w:tc>
          <w:tcPr>
            <w:tcW w:w="3220" w:type="dxa"/>
            <w:tcBorders>
              <w:top w:val="nil"/>
              <w:left w:val="nil"/>
              <w:bottom w:val="nil"/>
              <w:right w:val="nil"/>
            </w:tcBorders>
            <w:shd w:val="clear" w:color="auto" w:fill="auto"/>
            <w:noWrap/>
            <w:vAlign w:val="bottom"/>
            <w:hideMark/>
          </w:tcPr>
          <w:p w14:paraId="6BF50746"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Drew and Ashley Little Dittemore</w:t>
            </w:r>
          </w:p>
        </w:tc>
        <w:tc>
          <w:tcPr>
            <w:tcW w:w="3220" w:type="dxa"/>
            <w:tcBorders>
              <w:top w:val="nil"/>
              <w:left w:val="nil"/>
              <w:bottom w:val="nil"/>
              <w:right w:val="nil"/>
            </w:tcBorders>
            <w:shd w:val="clear" w:color="auto" w:fill="auto"/>
            <w:noWrap/>
            <w:vAlign w:val="bottom"/>
            <w:hideMark/>
          </w:tcPr>
          <w:p w14:paraId="322508C8" w14:textId="52FC2394"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Flower Mound, TX</w:t>
            </w:r>
          </w:p>
        </w:tc>
      </w:tr>
      <w:tr w:rsidR="00FE2304" w:rsidRPr="00FE2304" w14:paraId="1CD787E6" w14:textId="77777777" w:rsidTr="00FE2304">
        <w:trPr>
          <w:trHeight w:val="300"/>
        </w:trPr>
        <w:tc>
          <w:tcPr>
            <w:tcW w:w="3220" w:type="dxa"/>
            <w:tcBorders>
              <w:top w:val="nil"/>
              <w:left w:val="nil"/>
              <w:bottom w:val="nil"/>
              <w:right w:val="nil"/>
            </w:tcBorders>
            <w:shd w:val="clear" w:color="auto" w:fill="auto"/>
            <w:noWrap/>
            <w:vAlign w:val="bottom"/>
            <w:hideMark/>
          </w:tcPr>
          <w:p w14:paraId="03B5A1BA"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Mason and Melissa Fail</w:t>
            </w:r>
          </w:p>
        </w:tc>
        <w:tc>
          <w:tcPr>
            <w:tcW w:w="3220" w:type="dxa"/>
            <w:tcBorders>
              <w:top w:val="nil"/>
              <w:left w:val="nil"/>
              <w:bottom w:val="nil"/>
              <w:right w:val="nil"/>
            </w:tcBorders>
            <w:shd w:val="clear" w:color="auto" w:fill="auto"/>
            <w:noWrap/>
            <w:vAlign w:val="bottom"/>
            <w:hideMark/>
          </w:tcPr>
          <w:p w14:paraId="6A0A010F" w14:textId="05633066"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38D7FAB2" w14:textId="77777777" w:rsidTr="00FE2304">
        <w:trPr>
          <w:trHeight w:val="300"/>
        </w:trPr>
        <w:tc>
          <w:tcPr>
            <w:tcW w:w="3220" w:type="dxa"/>
            <w:tcBorders>
              <w:top w:val="nil"/>
              <w:left w:val="nil"/>
              <w:bottom w:val="nil"/>
              <w:right w:val="nil"/>
            </w:tcBorders>
            <w:shd w:val="clear" w:color="auto" w:fill="auto"/>
            <w:noWrap/>
            <w:vAlign w:val="bottom"/>
            <w:hideMark/>
          </w:tcPr>
          <w:p w14:paraId="1385482B"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John and Anita Henderson</w:t>
            </w:r>
          </w:p>
        </w:tc>
        <w:tc>
          <w:tcPr>
            <w:tcW w:w="3220" w:type="dxa"/>
            <w:tcBorders>
              <w:top w:val="nil"/>
              <w:left w:val="nil"/>
              <w:bottom w:val="nil"/>
              <w:right w:val="nil"/>
            </w:tcBorders>
            <w:shd w:val="clear" w:color="auto" w:fill="auto"/>
            <w:noWrap/>
            <w:vAlign w:val="bottom"/>
            <w:hideMark/>
          </w:tcPr>
          <w:p w14:paraId="7B2E4347" w14:textId="6E8219CC"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63BE83A9" w14:textId="77777777" w:rsidTr="00FE2304">
        <w:trPr>
          <w:trHeight w:val="300"/>
        </w:trPr>
        <w:tc>
          <w:tcPr>
            <w:tcW w:w="3220" w:type="dxa"/>
            <w:tcBorders>
              <w:top w:val="nil"/>
              <w:left w:val="nil"/>
              <w:bottom w:val="nil"/>
              <w:right w:val="nil"/>
            </w:tcBorders>
            <w:shd w:val="clear" w:color="auto" w:fill="auto"/>
            <w:noWrap/>
            <w:vAlign w:val="bottom"/>
            <w:hideMark/>
          </w:tcPr>
          <w:p w14:paraId="50B95AE6"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Brian and Michal Henderson Hickey</w:t>
            </w:r>
          </w:p>
        </w:tc>
        <w:tc>
          <w:tcPr>
            <w:tcW w:w="3220" w:type="dxa"/>
            <w:tcBorders>
              <w:top w:val="nil"/>
              <w:left w:val="nil"/>
              <w:bottom w:val="nil"/>
              <w:right w:val="nil"/>
            </w:tcBorders>
            <w:shd w:val="clear" w:color="auto" w:fill="auto"/>
            <w:noWrap/>
            <w:vAlign w:val="bottom"/>
            <w:hideMark/>
          </w:tcPr>
          <w:p w14:paraId="71E11A65" w14:textId="27ECA0AE"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19AE6754" w14:textId="77777777" w:rsidTr="00FE2304">
        <w:trPr>
          <w:trHeight w:val="300"/>
        </w:trPr>
        <w:tc>
          <w:tcPr>
            <w:tcW w:w="3220" w:type="dxa"/>
            <w:tcBorders>
              <w:top w:val="nil"/>
              <w:left w:val="nil"/>
              <w:bottom w:val="nil"/>
              <w:right w:val="nil"/>
            </w:tcBorders>
            <w:shd w:val="clear" w:color="auto" w:fill="auto"/>
            <w:noWrap/>
            <w:vAlign w:val="bottom"/>
            <w:hideMark/>
          </w:tcPr>
          <w:p w14:paraId="1ECDC4AF"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Kirk and Kimberly Hollis</w:t>
            </w:r>
          </w:p>
        </w:tc>
        <w:tc>
          <w:tcPr>
            <w:tcW w:w="3220" w:type="dxa"/>
            <w:tcBorders>
              <w:top w:val="nil"/>
              <w:left w:val="nil"/>
              <w:bottom w:val="nil"/>
              <w:right w:val="nil"/>
            </w:tcBorders>
            <w:shd w:val="clear" w:color="auto" w:fill="auto"/>
            <w:noWrap/>
            <w:vAlign w:val="bottom"/>
            <w:hideMark/>
          </w:tcPr>
          <w:p w14:paraId="56FF42B1" w14:textId="688C8B62"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Ponca City, OK</w:t>
            </w:r>
          </w:p>
        </w:tc>
      </w:tr>
      <w:tr w:rsidR="00FE2304" w:rsidRPr="00FE2304" w14:paraId="4D2441FD" w14:textId="77777777" w:rsidTr="00FE2304">
        <w:trPr>
          <w:trHeight w:val="300"/>
        </w:trPr>
        <w:tc>
          <w:tcPr>
            <w:tcW w:w="3220" w:type="dxa"/>
            <w:tcBorders>
              <w:top w:val="nil"/>
              <w:left w:val="nil"/>
              <w:bottom w:val="nil"/>
              <w:right w:val="nil"/>
            </w:tcBorders>
            <w:shd w:val="clear" w:color="auto" w:fill="auto"/>
            <w:noWrap/>
            <w:vAlign w:val="bottom"/>
            <w:hideMark/>
          </w:tcPr>
          <w:p w14:paraId="52BED1FD"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Don Horsman</w:t>
            </w:r>
          </w:p>
        </w:tc>
        <w:tc>
          <w:tcPr>
            <w:tcW w:w="3220" w:type="dxa"/>
            <w:tcBorders>
              <w:top w:val="nil"/>
              <w:left w:val="nil"/>
              <w:bottom w:val="nil"/>
              <w:right w:val="nil"/>
            </w:tcBorders>
            <w:shd w:val="clear" w:color="auto" w:fill="auto"/>
            <w:noWrap/>
            <w:vAlign w:val="bottom"/>
            <w:hideMark/>
          </w:tcPr>
          <w:p w14:paraId="7D8AB3E5" w14:textId="25267067" w:rsidR="00FE2304" w:rsidRPr="00FE2304" w:rsidRDefault="00CD3245" w:rsidP="00FE2304">
            <w:pPr>
              <w:rPr>
                <w:rFonts w:ascii="Arial" w:eastAsia="Times New Roman" w:hAnsi="Arial" w:cs="Arial"/>
                <w:color w:val="000000"/>
                <w:sz w:val="16"/>
                <w:szCs w:val="16"/>
              </w:rPr>
            </w:pPr>
            <w:r>
              <w:rPr>
                <w:rFonts w:ascii="Arial" w:eastAsia="Times New Roman" w:hAnsi="Arial" w:cs="Arial"/>
                <w:color w:val="000000"/>
                <w:sz w:val="16"/>
                <w:szCs w:val="16"/>
              </w:rPr>
              <w:t>Greenville, TX</w:t>
            </w:r>
          </w:p>
        </w:tc>
      </w:tr>
      <w:tr w:rsidR="00FE2304" w:rsidRPr="00FE2304" w14:paraId="7A0F30F2" w14:textId="77777777" w:rsidTr="00FE2304">
        <w:trPr>
          <w:trHeight w:val="300"/>
        </w:trPr>
        <w:tc>
          <w:tcPr>
            <w:tcW w:w="3220" w:type="dxa"/>
            <w:tcBorders>
              <w:top w:val="nil"/>
              <w:left w:val="nil"/>
              <w:bottom w:val="nil"/>
              <w:right w:val="nil"/>
            </w:tcBorders>
            <w:shd w:val="clear" w:color="auto" w:fill="auto"/>
            <w:noWrap/>
            <w:vAlign w:val="bottom"/>
            <w:hideMark/>
          </w:tcPr>
          <w:p w14:paraId="03047309"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Sue Meredith</w:t>
            </w:r>
          </w:p>
        </w:tc>
        <w:tc>
          <w:tcPr>
            <w:tcW w:w="3220" w:type="dxa"/>
            <w:tcBorders>
              <w:top w:val="nil"/>
              <w:left w:val="nil"/>
              <w:bottom w:val="nil"/>
              <w:right w:val="nil"/>
            </w:tcBorders>
            <w:shd w:val="clear" w:color="auto" w:fill="auto"/>
            <w:noWrap/>
            <w:vAlign w:val="bottom"/>
            <w:hideMark/>
          </w:tcPr>
          <w:p w14:paraId="5CBDD7DD" w14:textId="62BD6833"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Sherwood, AR</w:t>
            </w:r>
          </w:p>
        </w:tc>
      </w:tr>
      <w:tr w:rsidR="00FE2304" w:rsidRPr="00FE2304" w14:paraId="21E2283C" w14:textId="77777777" w:rsidTr="00FE2304">
        <w:trPr>
          <w:trHeight w:val="300"/>
        </w:trPr>
        <w:tc>
          <w:tcPr>
            <w:tcW w:w="3220" w:type="dxa"/>
            <w:tcBorders>
              <w:top w:val="nil"/>
              <w:left w:val="nil"/>
              <w:bottom w:val="nil"/>
              <w:right w:val="nil"/>
            </w:tcBorders>
            <w:shd w:val="clear" w:color="auto" w:fill="auto"/>
            <w:noWrap/>
            <w:vAlign w:val="bottom"/>
            <w:hideMark/>
          </w:tcPr>
          <w:p w14:paraId="33D5A7D4"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Joey and Emily Myers</w:t>
            </w:r>
          </w:p>
        </w:tc>
        <w:tc>
          <w:tcPr>
            <w:tcW w:w="3220" w:type="dxa"/>
            <w:tcBorders>
              <w:top w:val="nil"/>
              <w:left w:val="nil"/>
              <w:bottom w:val="nil"/>
              <w:right w:val="nil"/>
            </w:tcBorders>
            <w:shd w:val="clear" w:color="auto" w:fill="auto"/>
            <w:noWrap/>
            <w:vAlign w:val="bottom"/>
            <w:hideMark/>
          </w:tcPr>
          <w:p w14:paraId="269449DB" w14:textId="4ABFEC1C"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79FBB77D" w14:textId="77777777" w:rsidTr="00FE2304">
        <w:trPr>
          <w:trHeight w:val="300"/>
        </w:trPr>
        <w:tc>
          <w:tcPr>
            <w:tcW w:w="3220" w:type="dxa"/>
            <w:tcBorders>
              <w:top w:val="nil"/>
              <w:left w:val="nil"/>
              <w:bottom w:val="nil"/>
              <w:right w:val="nil"/>
            </w:tcBorders>
            <w:shd w:val="clear" w:color="auto" w:fill="auto"/>
            <w:noWrap/>
            <w:vAlign w:val="bottom"/>
            <w:hideMark/>
          </w:tcPr>
          <w:p w14:paraId="7C2E38D2"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Randall and Nell Dockery Owen</w:t>
            </w:r>
          </w:p>
        </w:tc>
        <w:tc>
          <w:tcPr>
            <w:tcW w:w="3220" w:type="dxa"/>
            <w:tcBorders>
              <w:top w:val="nil"/>
              <w:left w:val="nil"/>
              <w:bottom w:val="nil"/>
              <w:right w:val="nil"/>
            </w:tcBorders>
            <w:shd w:val="clear" w:color="auto" w:fill="auto"/>
            <w:noWrap/>
            <w:vAlign w:val="bottom"/>
            <w:hideMark/>
          </w:tcPr>
          <w:p w14:paraId="1446C4E1" w14:textId="73B0732F"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Madison, AL</w:t>
            </w:r>
          </w:p>
        </w:tc>
      </w:tr>
      <w:tr w:rsidR="00FE2304" w:rsidRPr="00FE2304" w14:paraId="476A911D" w14:textId="77777777" w:rsidTr="00FE2304">
        <w:trPr>
          <w:trHeight w:val="300"/>
        </w:trPr>
        <w:tc>
          <w:tcPr>
            <w:tcW w:w="3220" w:type="dxa"/>
            <w:tcBorders>
              <w:top w:val="nil"/>
              <w:left w:val="nil"/>
              <w:bottom w:val="nil"/>
              <w:right w:val="nil"/>
            </w:tcBorders>
            <w:shd w:val="clear" w:color="auto" w:fill="auto"/>
            <w:noWrap/>
            <w:vAlign w:val="bottom"/>
            <w:hideMark/>
          </w:tcPr>
          <w:p w14:paraId="48BB28C0"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Charles and Judy Posey</w:t>
            </w:r>
          </w:p>
        </w:tc>
        <w:tc>
          <w:tcPr>
            <w:tcW w:w="3220" w:type="dxa"/>
            <w:tcBorders>
              <w:top w:val="nil"/>
              <w:left w:val="nil"/>
              <w:bottom w:val="nil"/>
              <w:right w:val="nil"/>
            </w:tcBorders>
            <w:shd w:val="clear" w:color="auto" w:fill="auto"/>
            <w:noWrap/>
            <w:vAlign w:val="bottom"/>
            <w:hideMark/>
          </w:tcPr>
          <w:p w14:paraId="4F172EC8" w14:textId="58CB7D11"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Sherwood, AR</w:t>
            </w:r>
          </w:p>
        </w:tc>
      </w:tr>
      <w:tr w:rsidR="00FE2304" w:rsidRPr="00FE2304" w14:paraId="65DA2566" w14:textId="77777777" w:rsidTr="00FE2304">
        <w:trPr>
          <w:trHeight w:val="300"/>
        </w:trPr>
        <w:tc>
          <w:tcPr>
            <w:tcW w:w="3220" w:type="dxa"/>
            <w:tcBorders>
              <w:top w:val="nil"/>
              <w:left w:val="nil"/>
              <w:bottom w:val="nil"/>
              <w:right w:val="nil"/>
            </w:tcBorders>
            <w:shd w:val="clear" w:color="auto" w:fill="auto"/>
            <w:noWrap/>
            <w:vAlign w:val="bottom"/>
            <w:hideMark/>
          </w:tcPr>
          <w:p w14:paraId="5E4DD2EF"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Joel and Mona Pritchett</w:t>
            </w:r>
          </w:p>
        </w:tc>
        <w:tc>
          <w:tcPr>
            <w:tcW w:w="3220" w:type="dxa"/>
            <w:tcBorders>
              <w:top w:val="nil"/>
              <w:left w:val="nil"/>
              <w:bottom w:val="nil"/>
              <w:right w:val="nil"/>
            </w:tcBorders>
            <w:shd w:val="clear" w:color="auto" w:fill="auto"/>
            <w:noWrap/>
            <w:vAlign w:val="bottom"/>
            <w:hideMark/>
          </w:tcPr>
          <w:p w14:paraId="6AA20D03" w14:textId="678EE436"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1C6EDE7D" w14:textId="77777777" w:rsidTr="00FE2304">
        <w:trPr>
          <w:trHeight w:val="300"/>
        </w:trPr>
        <w:tc>
          <w:tcPr>
            <w:tcW w:w="3220" w:type="dxa"/>
            <w:tcBorders>
              <w:top w:val="nil"/>
              <w:left w:val="nil"/>
              <w:bottom w:val="nil"/>
              <w:right w:val="nil"/>
            </w:tcBorders>
            <w:shd w:val="clear" w:color="auto" w:fill="auto"/>
            <w:noWrap/>
            <w:vAlign w:val="bottom"/>
            <w:hideMark/>
          </w:tcPr>
          <w:p w14:paraId="7CD996D0"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Tim and Jeanne Riggs</w:t>
            </w:r>
          </w:p>
        </w:tc>
        <w:tc>
          <w:tcPr>
            <w:tcW w:w="3220" w:type="dxa"/>
            <w:tcBorders>
              <w:top w:val="nil"/>
              <w:left w:val="nil"/>
              <w:bottom w:val="nil"/>
              <w:right w:val="nil"/>
            </w:tcBorders>
            <w:shd w:val="clear" w:color="auto" w:fill="auto"/>
            <w:noWrap/>
            <w:vAlign w:val="bottom"/>
            <w:hideMark/>
          </w:tcPr>
          <w:p w14:paraId="427BA4D2" w14:textId="7298DC0B"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Montgomery, TX</w:t>
            </w:r>
          </w:p>
        </w:tc>
      </w:tr>
      <w:tr w:rsidR="00FE2304" w:rsidRPr="00FE2304" w14:paraId="70EC8D8F" w14:textId="77777777" w:rsidTr="00FE2304">
        <w:trPr>
          <w:trHeight w:val="300"/>
        </w:trPr>
        <w:tc>
          <w:tcPr>
            <w:tcW w:w="3220" w:type="dxa"/>
            <w:tcBorders>
              <w:top w:val="nil"/>
              <w:left w:val="nil"/>
              <w:bottom w:val="nil"/>
              <w:right w:val="nil"/>
            </w:tcBorders>
            <w:shd w:val="clear" w:color="auto" w:fill="auto"/>
            <w:noWrap/>
            <w:vAlign w:val="bottom"/>
            <w:hideMark/>
          </w:tcPr>
          <w:p w14:paraId="645A1ED9"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Robbie and Linda Roberson</w:t>
            </w:r>
          </w:p>
        </w:tc>
        <w:tc>
          <w:tcPr>
            <w:tcW w:w="3220" w:type="dxa"/>
            <w:tcBorders>
              <w:top w:val="nil"/>
              <w:left w:val="nil"/>
              <w:bottom w:val="nil"/>
              <w:right w:val="nil"/>
            </w:tcBorders>
            <w:shd w:val="clear" w:color="auto" w:fill="auto"/>
            <w:noWrap/>
            <w:vAlign w:val="bottom"/>
            <w:hideMark/>
          </w:tcPr>
          <w:p w14:paraId="705E68EF" w14:textId="1F7BCEDD"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3B12755E" w14:textId="77777777" w:rsidTr="00FE2304">
        <w:trPr>
          <w:trHeight w:val="300"/>
        </w:trPr>
        <w:tc>
          <w:tcPr>
            <w:tcW w:w="3220" w:type="dxa"/>
            <w:tcBorders>
              <w:top w:val="nil"/>
              <w:left w:val="nil"/>
              <w:bottom w:val="nil"/>
              <w:right w:val="nil"/>
            </w:tcBorders>
            <w:shd w:val="clear" w:color="auto" w:fill="auto"/>
            <w:noWrap/>
            <w:vAlign w:val="bottom"/>
            <w:hideMark/>
          </w:tcPr>
          <w:p w14:paraId="3DFFA727"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Neal Rolett</w:t>
            </w:r>
          </w:p>
        </w:tc>
        <w:tc>
          <w:tcPr>
            <w:tcW w:w="3220" w:type="dxa"/>
            <w:tcBorders>
              <w:top w:val="nil"/>
              <w:left w:val="nil"/>
              <w:bottom w:val="nil"/>
              <w:right w:val="nil"/>
            </w:tcBorders>
            <w:shd w:val="clear" w:color="auto" w:fill="auto"/>
            <w:noWrap/>
            <w:vAlign w:val="bottom"/>
            <w:hideMark/>
          </w:tcPr>
          <w:p w14:paraId="13BC54EB" w14:textId="1A310BBD"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0BED2F7C" w14:textId="77777777" w:rsidTr="00FE2304">
        <w:trPr>
          <w:trHeight w:val="300"/>
        </w:trPr>
        <w:tc>
          <w:tcPr>
            <w:tcW w:w="3220" w:type="dxa"/>
            <w:tcBorders>
              <w:top w:val="nil"/>
              <w:left w:val="nil"/>
              <w:bottom w:val="nil"/>
              <w:right w:val="nil"/>
            </w:tcBorders>
            <w:shd w:val="clear" w:color="auto" w:fill="auto"/>
            <w:noWrap/>
            <w:vAlign w:val="bottom"/>
            <w:hideMark/>
          </w:tcPr>
          <w:p w14:paraId="4E2D6141"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Kathy Rowlett</w:t>
            </w:r>
          </w:p>
        </w:tc>
        <w:tc>
          <w:tcPr>
            <w:tcW w:w="3220" w:type="dxa"/>
            <w:tcBorders>
              <w:top w:val="nil"/>
              <w:left w:val="nil"/>
              <w:bottom w:val="nil"/>
              <w:right w:val="nil"/>
            </w:tcBorders>
            <w:shd w:val="clear" w:color="auto" w:fill="auto"/>
            <w:noWrap/>
            <w:vAlign w:val="bottom"/>
            <w:hideMark/>
          </w:tcPr>
          <w:p w14:paraId="3DF8C6BE" w14:textId="0D3C3376"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417A78E0" w14:textId="77777777" w:rsidTr="00FE2304">
        <w:trPr>
          <w:trHeight w:val="300"/>
        </w:trPr>
        <w:tc>
          <w:tcPr>
            <w:tcW w:w="3220" w:type="dxa"/>
            <w:tcBorders>
              <w:top w:val="nil"/>
              <w:left w:val="nil"/>
              <w:bottom w:val="nil"/>
              <w:right w:val="nil"/>
            </w:tcBorders>
            <w:shd w:val="clear" w:color="auto" w:fill="auto"/>
            <w:noWrap/>
            <w:vAlign w:val="bottom"/>
            <w:hideMark/>
          </w:tcPr>
          <w:p w14:paraId="25434DF6"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Alan and Leahan Sollis</w:t>
            </w:r>
          </w:p>
        </w:tc>
        <w:tc>
          <w:tcPr>
            <w:tcW w:w="3220" w:type="dxa"/>
            <w:tcBorders>
              <w:top w:val="nil"/>
              <w:left w:val="nil"/>
              <w:bottom w:val="nil"/>
              <w:right w:val="nil"/>
            </w:tcBorders>
            <w:shd w:val="clear" w:color="auto" w:fill="auto"/>
            <w:noWrap/>
            <w:vAlign w:val="bottom"/>
            <w:hideMark/>
          </w:tcPr>
          <w:p w14:paraId="2212ACC3" w14:textId="287F65DA"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Mountain Home, AR</w:t>
            </w:r>
          </w:p>
        </w:tc>
      </w:tr>
      <w:tr w:rsidR="00FE2304" w:rsidRPr="00FE2304" w14:paraId="5EB4C9FE" w14:textId="77777777" w:rsidTr="00FE2304">
        <w:trPr>
          <w:trHeight w:val="300"/>
        </w:trPr>
        <w:tc>
          <w:tcPr>
            <w:tcW w:w="3220" w:type="dxa"/>
            <w:tcBorders>
              <w:top w:val="nil"/>
              <w:left w:val="nil"/>
              <w:bottom w:val="nil"/>
              <w:right w:val="nil"/>
            </w:tcBorders>
            <w:shd w:val="clear" w:color="auto" w:fill="auto"/>
            <w:noWrap/>
            <w:vAlign w:val="bottom"/>
            <w:hideMark/>
          </w:tcPr>
          <w:p w14:paraId="127C0085"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Charlton and Savanna Fowler Thiede</w:t>
            </w:r>
          </w:p>
        </w:tc>
        <w:tc>
          <w:tcPr>
            <w:tcW w:w="3220" w:type="dxa"/>
            <w:tcBorders>
              <w:top w:val="nil"/>
              <w:left w:val="nil"/>
              <w:bottom w:val="nil"/>
              <w:right w:val="nil"/>
            </w:tcBorders>
            <w:shd w:val="clear" w:color="auto" w:fill="auto"/>
            <w:noWrap/>
            <w:vAlign w:val="bottom"/>
            <w:hideMark/>
          </w:tcPr>
          <w:p w14:paraId="3A2CAB4F" w14:textId="1274DBE0"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0487EA4B" w14:textId="77777777" w:rsidTr="00FE2304">
        <w:trPr>
          <w:trHeight w:val="300"/>
        </w:trPr>
        <w:tc>
          <w:tcPr>
            <w:tcW w:w="3220" w:type="dxa"/>
            <w:tcBorders>
              <w:top w:val="nil"/>
              <w:left w:val="nil"/>
              <w:bottom w:val="nil"/>
              <w:right w:val="nil"/>
            </w:tcBorders>
            <w:shd w:val="clear" w:color="auto" w:fill="auto"/>
            <w:noWrap/>
            <w:vAlign w:val="bottom"/>
            <w:hideMark/>
          </w:tcPr>
          <w:p w14:paraId="58B5FC60"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Cecil and Laura Tilley</w:t>
            </w:r>
          </w:p>
        </w:tc>
        <w:tc>
          <w:tcPr>
            <w:tcW w:w="3220" w:type="dxa"/>
            <w:tcBorders>
              <w:top w:val="nil"/>
              <w:left w:val="nil"/>
              <w:bottom w:val="nil"/>
              <w:right w:val="nil"/>
            </w:tcBorders>
            <w:shd w:val="clear" w:color="auto" w:fill="auto"/>
            <w:noWrap/>
            <w:vAlign w:val="bottom"/>
            <w:hideMark/>
          </w:tcPr>
          <w:p w14:paraId="589FC651" w14:textId="1E0D4582"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Fairfield Bay, AR</w:t>
            </w:r>
          </w:p>
        </w:tc>
      </w:tr>
      <w:tr w:rsidR="00FE2304" w:rsidRPr="00FE2304" w14:paraId="0ACDE14C" w14:textId="77777777" w:rsidTr="00FE2304">
        <w:trPr>
          <w:trHeight w:val="300"/>
        </w:trPr>
        <w:tc>
          <w:tcPr>
            <w:tcW w:w="3220" w:type="dxa"/>
            <w:tcBorders>
              <w:top w:val="nil"/>
              <w:left w:val="nil"/>
              <w:bottom w:val="nil"/>
              <w:right w:val="nil"/>
            </w:tcBorders>
            <w:shd w:val="clear" w:color="auto" w:fill="auto"/>
            <w:noWrap/>
            <w:vAlign w:val="bottom"/>
            <w:hideMark/>
          </w:tcPr>
          <w:p w14:paraId="6D34030E"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Alex and Melanie Wilson Tilley</w:t>
            </w:r>
          </w:p>
        </w:tc>
        <w:tc>
          <w:tcPr>
            <w:tcW w:w="3220" w:type="dxa"/>
            <w:tcBorders>
              <w:top w:val="nil"/>
              <w:left w:val="nil"/>
              <w:bottom w:val="nil"/>
              <w:right w:val="nil"/>
            </w:tcBorders>
            <w:shd w:val="clear" w:color="auto" w:fill="auto"/>
            <w:noWrap/>
            <w:vAlign w:val="bottom"/>
            <w:hideMark/>
          </w:tcPr>
          <w:p w14:paraId="7F6618AF" w14:textId="0A2A3F6A"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Rison, AR</w:t>
            </w:r>
          </w:p>
        </w:tc>
      </w:tr>
      <w:tr w:rsidR="00FE2304" w:rsidRPr="00FE2304" w14:paraId="24CCE9C5" w14:textId="77777777" w:rsidTr="00FE2304">
        <w:trPr>
          <w:trHeight w:val="300"/>
        </w:trPr>
        <w:tc>
          <w:tcPr>
            <w:tcW w:w="3220" w:type="dxa"/>
            <w:tcBorders>
              <w:top w:val="nil"/>
              <w:left w:val="nil"/>
              <w:bottom w:val="nil"/>
              <w:right w:val="nil"/>
            </w:tcBorders>
            <w:shd w:val="clear" w:color="auto" w:fill="auto"/>
            <w:noWrap/>
            <w:vAlign w:val="bottom"/>
            <w:hideMark/>
          </w:tcPr>
          <w:p w14:paraId="1748CD7F"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Wal-Mart Stores, Inc</w:t>
            </w:r>
          </w:p>
        </w:tc>
        <w:tc>
          <w:tcPr>
            <w:tcW w:w="3220" w:type="dxa"/>
            <w:tcBorders>
              <w:top w:val="nil"/>
              <w:left w:val="nil"/>
              <w:bottom w:val="nil"/>
              <w:right w:val="nil"/>
            </w:tcBorders>
            <w:shd w:val="clear" w:color="auto" w:fill="auto"/>
            <w:noWrap/>
            <w:vAlign w:val="bottom"/>
            <w:hideMark/>
          </w:tcPr>
          <w:p w14:paraId="5F002D0B" w14:textId="0CC147CF"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Bentonville, AR</w:t>
            </w:r>
          </w:p>
        </w:tc>
      </w:tr>
      <w:tr w:rsidR="00FE2304" w:rsidRPr="00FE2304" w14:paraId="4155759B" w14:textId="77777777" w:rsidTr="00FE2304">
        <w:trPr>
          <w:trHeight w:val="300"/>
        </w:trPr>
        <w:tc>
          <w:tcPr>
            <w:tcW w:w="3220" w:type="dxa"/>
            <w:tcBorders>
              <w:top w:val="nil"/>
              <w:left w:val="nil"/>
              <w:bottom w:val="nil"/>
              <w:right w:val="nil"/>
            </w:tcBorders>
            <w:shd w:val="clear" w:color="auto" w:fill="auto"/>
            <w:noWrap/>
            <w:vAlign w:val="bottom"/>
            <w:hideMark/>
          </w:tcPr>
          <w:p w14:paraId="6430FE2F"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Bill and Laresa Yick</w:t>
            </w:r>
          </w:p>
        </w:tc>
        <w:tc>
          <w:tcPr>
            <w:tcW w:w="3220" w:type="dxa"/>
            <w:tcBorders>
              <w:top w:val="nil"/>
              <w:left w:val="nil"/>
              <w:bottom w:val="nil"/>
              <w:right w:val="nil"/>
            </w:tcBorders>
            <w:shd w:val="clear" w:color="auto" w:fill="auto"/>
            <w:noWrap/>
            <w:vAlign w:val="bottom"/>
            <w:hideMark/>
          </w:tcPr>
          <w:p w14:paraId="46944630" w14:textId="733CC602" w:rsidR="009F6B01"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Copperas Cove, TX</w:t>
            </w:r>
          </w:p>
        </w:tc>
      </w:tr>
    </w:tbl>
    <w:p w14:paraId="7F3A2887" w14:textId="7ADA4C0D" w:rsidR="00C57E6E" w:rsidRPr="00C02582" w:rsidRDefault="00C02582" w:rsidP="00C02582">
      <w:pPr>
        <w:pStyle w:val="ListParagraph"/>
        <w:numPr>
          <w:ilvl w:val="0"/>
          <w:numId w:val="15"/>
        </w:numPr>
        <w:rPr>
          <w:u w:val="single"/>
        </w:rPr>
      </w:pPr>
      <w:r>
        <w:t>Why We Give</w:t>
      </w:r>
    </w:p>
    <w:p w14:paraId="23A47560" w14:textId="13C6A089" w:rsidR="00C02582" w:rsidRPr="00C02582" w:rsidRDefault="00C02582" w:rsidP="00C02582">
      <w:pPr>
        <w:pStyle w:val="ListParagraph"/>
        <w:numPr>
          <w:ilvl w:val="1"/>
          <w:numId w:val="15"/>
        </w:numPr>
        <w:rPr>
          <w:u w:val="single"/>
        </w:rPr>
      </w:pPr>
      <w:r>
        <w:t>Picture of John and Kaitlyn Frizzle</w:t>
      </w:r>
    </w:p>
    <w:p w14:paraId="31F1F4F1" w14:textId="77777777" w:rsidR="00C02582" w:rsidRPr="00C02582" w:rsidRDefault="00C02582" w:rsidP="00C02582">
      <w:pPr>
        <w:pStyle w:val="ListParagraph"/>
        <w:numPr>
          <w:ilvl w:val="1"/>
          <w:numId w:val="15"/>
        </w:numPr>
      </w:pPr>
      <w:r>
        <w:t xml:space="preserve">Text: </w:t>
      </w:r>
      <w:r w:rsidRPr="00C02582">
        <w:t xml:space="preserve">We donate to Wyldewood because we know that God is working there.  Kaitlyn grew up as a Wyldewood camper, and we spent the first summer of our marriage (literally three days after we said “I do”) working at Wyldewood.  Some of our favorite memories as a married couple took place there.  We know that God is working there because we have seen and experienced it first-hand.  </w:t>
      </w:r>
    </w:p>
    <w:p w14:paraId="05278649" w14:textId="77777777" w:rsidR="00C02582" w:rsidRDefault="00C02582" w:rsidP="00C02582">
      <w:pPr>
        <w:ind w:firstLine="720"/>
      </w:pPr>
    </w:p>
    <w:p w14:paraId="2A4E82AA" w14:textId="5E9FF3F0" w:rsidR="00C02582" w:rsidRPr="00C02582" w:rsidRDefault="00C02582" w:rsidP="00C02582">
      <w:pPr>
        <w:ind w:left="2160"/>
      </w:pPr>
      <w:r w:rsidRPr="00C02582">
        <w:t xml:space="preserve">We still remember the woes of dial-up internet and the joys of road-trips before </w:t>
      </w:r>
      <w:del w:id="24" w:author="USER" w:date="2018-11-09T03:15:00Z">
        <w:r w:rsidRPr="00C02582">
          <w:delText>smart phones</w:delText>
        </w:r>
      </w:del>
      <w:ins w:id="25" w:author="USER" w:date="2018-11-09T03:15:00Z">
        <w:r w:rsidRPr="00A74CF1">
          <w:rPr>
            <w:noProof/>
          </w:rPr>
          <w:t>smartphones</w:t>
        </w:r>
      </w:ins>
      <w:r w:rsidRPr="00C02582">
        <w:t xml:space="preserve">.  As teachers, we are all too aware of the distractions that </w:t>
      </w:r>
      <w:r w:rsidRPr="0013211A">
        <w:rPr>
          <w:noProof/>
        </w:rPr>
        <w:t>constantly</w:t>
      </w:r>
      <w:r w:rsidRPr="00C02582">
        <w:t xml:space="preserve"> bombard today’s kids.  We believe that </w:t>
      </w:r>
      <w:r w:rsidRPr="0013211A">
        <w:rPr>
          <w:noProof/>
        </w:rPr>
        <w:t>a summer</w:t>
      </w:r>
      <w:r w:rsidRPr="00C02582">
        <w:t xml:space="preserve"> at Wyldewood, amongst other God loving, God fearing teens, is the perfect place to go and hear </w:t>
      </w:r>
      <w:r w:rsidRPr="00C02582">
        <w:lastRenderedPageBreak/>
        <w:t xml:space="preserve">the voice of God.  We donate because we know that Wyldewood is a lighthouse, guiding teens through </w:t>
      </w:r>
      <w:r w:rsidRPr="0013211A">
        <w:rPr>
          <w:noProof/>
        </w:rPr>
        <w:t>tempestuous</w:t>
      </w:r>
      <w:r w:rsidRPr="00C02582">
        <w:t xml:space="preserve"> times and murky waters to the foot of the cross.  If these claims sound hard to believe, then let us invite you with the words of Jesus; “Come and see.”</w:t>
      </w:r>
    </w:p>
    <w:p w14:paraId="46096B34" w14:textId="732372A4" w:rsidR="00C02582" w:rsidRPr="00C57E6E" w:rsidRDefault="00C02582" w:rsidP="00C02582">
      <w:pPr>
        <w:pStyle w:val="ListParagraph"/>
        <w:ind w:left="2160"/>
        <w:rPr>
          <w:u w:val="single"/>
        </w:rPr>
      </w:pPr>
    </w:p>
    <w:p w14:paraId="0E880A73" w14:textId="6BE5026C" w:rsidR="00056BBA" w:rsidRDefault="00FE2304" w:rsidP="00FE2304">
      <w:pPr>
        <w:pStyle w:val="ListParagraph"/>
        <w:numPr>
          <w:ilvl w:val="0"/>
          <w:numId w:val="6"/>
        </w:numPr>
      </w:pPr>
      <w:r>
        <w:t>FIRSTFRUITS CLUB</w:t>
      </w:r>
    </w:p>
    <w:tbl>
      <w:tblPr>
        <w:tblW w:w="6440" w:type="dxa"/>
        <w:tblInd w:w="1332" w:type="dxa"/>
        <w:tblLook w:val="04A0" w:firstRow="1" w:lastRow="0" w:firstColumn="1" w:lastColumn="0" w:noHBand="0" w:noVBand="1"/>
      </w:tblPr>
      <w:tblGrid>
        <w:gridCol w:w="3220"/>
        <w:gridCol w:w="3220"/>
      </w:tblGrid>
      <w:tr w:rsidR="00FE2304" w:rsidRPr="00FE2304" w14:paraId="6F1ACA99" w14:textId="77777777" w:rsidTr="00FE2304">
        <w:trPr>
          <w:trHeight w:val="300"/>
        </w:trPr>
        <w:tc>
          <w:tcPr>
            <w:tcW w:w="3220" w:type="dxa"/>
            <w:tcBorders>
              <w:top w:val="nil"/>
              <w:left w:val="nil"/>
              <w:bottom w:val="nil"/>
              <w:right w:val="nil"/>
            </w:tcBorders>
            <w:shd w:val="clear" w:color="auto" w:fill="auto"/>
            <w:noWrap/>
            <w:vAlign w:val="bottom"/>
            <w:hideMark/>
          </w:tcPr>
          <w:p w14:paraId="1BEFC3FD"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ABM cares</w:t>
            </w:r>
          </w:p>
        </w:tc>
        <w:tc>
          <w:tcPr>
            <w:tcW w:w="3220" w:type="dxa"/>
            <w:tcBorders>
              <w:top w:val="nil"/>
              <w:left w:val="nil"/>
              <w:bottom w:val="nil"/>
              <w:right w:val="nil"/>
            </w:tcBorders>
            <w:shd w:val="clear" w:color="auto" w:fill="auto"/>
            <w:noWrap/>
            <w:vAlign w:val="bottom"/>
            <w:hideMark/>
          </w:tcPr>
          <w:p w14:paraId="583E74FC" w14:textId="77777777" w:rsidR="00FE2304" w:rsidRPr="00FE2304" w:rsidRDefault="00FE2304" w:rsidP="00FE2304">
            <w:pPr>
              <w:rPr>
                <w:rFonts w:ascii="Arial" w:eastAsia="Times New Roman" w:hAnsi="Arial" w:cs="Arial"/>
                <w:color w:val="000000"/>
                <w:sz w:val="16"/>
                <w:szCs w:val="16"/>
              </w:rPr>
            </w:pPr>
          </w:p>
        </w:tc>
      </w:tr>
      <w:tr w:rsidR="00FE2304" w:rsidRPr="00FE2304" w14:paraId="070EC36C" w14:textId="77777777" w:rsidTr="00FE2304">
        <w:trPr>
          <w:trHeight w:val="300"/>
        </w:trPr>
        <w:tc>
          <w:tcPr>
            <w:tcW w:w="3220" w:type="dxa"/>
            <w:tcBorders>
              <w:top w:val="nil"/>
              <w:left w:val="nil"/>
              <w:bottom w:val="nil"/>
              <w:right w:val="nil"/>
            </w:tcBorders>
            <w:shd w:val="clear" w:color="auto" w:fill="auto"/>
            <w:noWrap/>
            <w:vAlign w:val="bottom"/>
            <w:hideMark/>
          </w:tcPr>
          <w:p w14:paraId="71DB54BA"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Sam and Jo Alexander</w:t>
            </w:r>
          </w:p>
        </w:tc>
        <w:tc>
          <w:tcPr>
            <w:tcW w:w="3220" w:type="dxa"/>
            <w:tcBorders>
              <w:top w:val="nil"/>
              <w:left w:val="nil"/>
              <w:bottom w:val="nil"/>
              <w:right w:val="nil"/>
            </w:tcBorders>
            <w:shd w:val="clear" w:color="auto" w:fill="auto"/>
            <w:noWrap/>
            <w:vAlign w:val="bottom"/>
            <w:hideMark/>
          </w:tcPr>
          <w:p w14:paraId="064E5B3C" w14:textId="48D4EFBA"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Harrison, AR</w:t>
            </w:r>
          </w:p>
        </w:tc>
      </w:tr>
      <w:tr w:rsidR="00FE2304" w:rsidRPr="00FE2304" w14:paraId="4BE4D57C" w14:textId="77777777" w:rsidTr="00FE2304">
        <w:trPr>
          <w:trHeight w:val="300"/>
        </w:trPr>
        <w:tc>
          <w:tcPr>
            <w:tcW w:w="3220" w:type="dxa"/>
            <w:tcBorders>
              <w:top w:val="nil"/>
              <w:left w:val="nil"/>
              <w:bottom w:val="nil"/>
              <w:right w:val="nil"/>
            </w:tcBorders>
            <w:shd w:val="clear" w:color="auto" w:fill="auto"/>
            <w:noWrap/>
            <w:vAlign w:val="bottom"/>
            <w:hideMark/>
          </w:tcPr>
          <w:p w14:paraId="5C6BC9AB"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Arkansas Testing Lab</w:t>
            </w:r>
          </w:p>
        </w:tc>
        <w:tc>
          <w:tcPr>
            <w:tcW w:w="3220" w:type="dxa"/>
            <w:tcBorders>
              <w:top w:val="nil"/>
              <w:left w:val="nil"/>
              <w:bottom w:val="nil"/>
              <w:right w:val="nil"/>
            </w:tcBorders>
            <w:shd w:val="clear" w:color="auto" w:fill="auto"/>
            <w:noWrap/>
            <w:vAlign w:val="bottom"/>
            <w:hideMark/>
          </w:tcPr>
          <w:p w14:paraId="2E24913E" w14:textId="309E866C"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36423592" w14:textId="77777777" w:rsidTr="00FE2304">
        <w:trPr>
          <w:trHeight w:val="300"/>
        </w:trPr>
        <w:tc>
          <w:tcPr>
            <w:tcW w:w="3220" w:type="dxa"/>
            <w:tcBorders>
              <w:top w:val="nil"/>
              <w:left w:val="nil"/>
              <w:bottom w:val="nil"/>
              <w:right w:val="nil"/>
            </w:tcBorders>
            <w:shd w:val="clear" w:color="auto" w:fill="auto"/>
            <w:noWrap/>
            <w:vAlign w:val="bottom"/>
            <w:hideMark/>
          </w:tcPr>
          <w:p w14:paraId="24DEC759"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Tom and Lorrie Belew</w:t>
            </w:r>
          </w:p>
        </w:tc>
        <w:tc>
          <w:tcPr>
            <w:tcW w:w="3220" w:type="dxa"/>
            <w:tcBorders>
              <w:top w:val="nil"/>
              <w:left w:val="nil"/>
              <w:bottom w:val="nil"/>
              <w:right w:val="nil"/>
            </w:tcBorders>
            <w:shd w:val="clear" w:color="auto" w:fill="auto"/>
            <w:noWrap/>
            <w:vAlign w:val="bottom"/>
            <w:hideMark/>
          </w:tcPr>
          <w:p w14:paraId="119257E2" w14:textId="4A03484F"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Little Rock, AR</w:t>
            </w:r>
          </w:p>
        </w:tc>
      </w:tr>
      <w:tr w:rsidR="00FE2304" w:rsidRPr="00FE2304" w14:paraId="520D52D2" w14:textId="77777777" w:rsidTr="00FE2304">
        <w:trPr>
          <w:trHeight w:val="300"/>
        </w:trPr>
        <w:tc>
          <w:tcPr>
            <w:tcW w:w="3220" w:type="dxa"/>
            <w:tcBorders>
              <w:top w:val="nil"/>
              <w:left w:val="nil"/>
              <w:bottom w:val="nil"/>
              <w:right w:val="nil"/>
            </w:tcBorders>
            <w:shd w:val="clear" w:color="auto" w:fill="auto"/>
            <w:noWrap/>
            <w:vAlign w:val="bottom"/>
            <w:hideMark/>
          </w:tcPr>
          <w:p w14:paraId="250DEBEC"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Glen and Nancy Blue</w:t>
            </w:r>
          </w:p>
        </w:tc>
        <w:tc>
          <w:tcPr>
            <w:tcW w:w="3220" w:type="dxa"/>
            <w:tcBorders>
              <w:top w:val="nil"/>
              <w:left w:val="nil"/>
              <w:bottom w:val="nil"/>
              <w:right w:val="nil"/>
            </w:tcBorders>
            <w:shd w:val="clear" w:color="auto" w:fill="auto"/>
            <w:noWrap/>
            <w:vAlign w:val="bottom"/>
            <w:hideMark/>
          </w:tcPr>
          <w:p w14:paraId="222073F5" w14:textId="7D2B4C5D"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071FB53D" w14:textId="77777777" w:rsidTr="00FE2304">
        <w:trPr>
          <w:trHeight w:val="300"/>
        </w:trPr>
        <w:tc>
          <w:tcPr>
            <w:tcW w:w="3220" w:type="dxa"/>
            <w:tcBorders>
              <w:top w:val="nil"/>
              <w:left w:val="nil"/>
              <w:bottom w:val="nil"/>
              <w:right w:val="nil"/>
            </w:tcBorders>
            <w:shd w:val="clear" w:color="auto" w:fill="auto"/>
            <w:noWrap/>
            <w:vAlign w:val="bottom"/>
            <w:hideMark/>
          </w:tcPr>
          <w:p w14:paraId="642F33CE"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Brian and Alli Bullard</w:t>
            </w:r>
          </w:p>
        </w:tc>
        <w:tc>
          <w:tcPr>
            <w:tcW w:w="3220" w:type="dxa"/>
            <w:tcBorders>
              <w:top w:val="nil"/>
              <w:left w:val="nil"/>
              <w:bottom w:val="nil"/>
              <w:right w:val="nil"/>
            </w:tcBorders>
            <w:shd w:val="clear" w:color="auto" w:fill="auto"/>
            <w:noWrap/>
            <w:vAlign w:val="bottom"/>
            <w:hideMark/>
          </w:tcPr>
          <w:p w14:paraId="01E346CC" w14:textId="0246E376"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16BBEE47" w14:textId="77777777" w:rsidTr="00FE2304">
        <w:trPr>
          <w:trHeight w:val="300"/>
        </w:trPr>
        <w:tc>
          <w:tcPr>
            <w:tcW w:w="3220" w:type="dxa"/>
            <w:tcBorders>
              <w:top w:val="nil"/>
              <w:left w:val="nil"/>
              <w:bottom w:val="nil"/>
              <w:right w:val="nil"/>
            </w:tcBorders>
            <w:shd w:val="clear" w:color="auto" w:fill="auto"/>
            <w:noWrap/>
            <w:vAlign w:val="bottom"/>
            <w:hideMark/>
          </w:tcPr>
          <w:p w14:paraId="66789052"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Ken Carter</w:t>
            </w:r>
          </w:p>
        </w:tc>
        <w:tc>
          <w:tcPr>
            <w:tcW w:w="3220" w:type="dxa"/>
            <w:tcBorders>
              <w:top w:val="nil"/>
              <w:left w:val="nil"/>
              <w:bottom w:val="nil"/>
              <w:right w:val="nil"/>
            </w:tcBorders>
            <w:shd w:val="clear" w:color="auto" w:fill="auto"/>
            <w:noWrap/>
            <w:vAlign w:val="bottom"/>
            <w:hideMark/>
          </w:tcPr>
          <w:p w14:paraId="3A457C3C" w14:textId="1184646A"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Bartlett, TN</w:t>
            </w:r>
          </w:p>
        </w:tc>
      </w:tr>
      <w:tr w:rsidR="00FE2304" w:rsidRPr="00FE2304" w14:paraId="295D8294" w14:textId="77777777" w:rsidTr="00FE2304">
        <w:trPr>
          <w:trHeight w:val="300"/>
        </w:trPr>
        <w:tc>
          <w:tcPr>
            <w:tcW w:w="3220" w:type="dxa"/>
            <w:tcBorders>
              <w:top w:val="nil"/>
              <w:left w:val="nil"/>
              <w:bottom w:val="nil"/>
              <w:right w:val="nil"/>
            </w:tcBorders>
            <w:shd w:val="clear" w:color="auto" w:fill="auto"/>
            <w:noWrap/>
            <w:vAlign w:val="bottom"/>
            <w:hideMark/>
          </w:tcPr>
          <w:p w14:paraId="42B0E386"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Adam and Ashley Brady Chandler</w:t>
            </w:r>
          </w:p>
        </w:tc>
        <w:tc>
          <w:tcPr>
            <w:tcW w:w="3220" w:type="dxa"/>
            <w:tcBorders>
              <w:top w:val="nil"/>
              <w:left w:val="nil"/>
              <w:bottom w:val="nil"/>
              <w:right w:val="nil"/>
            </w:tcBorders>
            <w:shd w:val="clear" w:color="auto" w:fill="auto"/>
            <w:noWrap/>
            <w:vAlign w:val="bottom"/>
            <w:hideMark/>
          </w:tcPr>
          <w:p w14:paraId="17155B55" w14:textId="3BE85CFC"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Fayetteville, AR</w:t>
            </w:r>
          </w:p>
        </w:tc>
      </w:tr>
      <w:tr w:rsidR="00FE2304" w:rsidRPr="00FE2304" w14:paraId="7A524918" w14:textId="77777777" w:rsidTr="00FE2304">
        <w:trPr>
          <w:trHeight w:val="300"/>
        </w:trPr>
        <w:tc>
          <w:tcPr>
            <w:tcW w:w="3220" w:type="dxa"/>
            <w:tcBorders>
              <w:top w:val="nil"/>
              <w:left w:val="nil"/>
              <w:bottom w:val="nil"/>
              <w:right w:val="nil"/>
            </w:tcBorders>
            <w:shd w:val="clear" w:color="auto" w:fill="auto"/>
            <w:noWrap/>
            <w:vAlign w:val="bottom"/>
            <w:hideMark/>
          </w:tcPr>
          <w:p w14:paraId="0367322C"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Chevron Foundation</w:t>
            </w:r>
          </w:p>
        </w:tc>
        <w:tc>
          <w:tcPr>
            <w:tcW w:w="3220" w:type="dxa"/>
            <w:tcBorders>
              <w:top w:val="nil"/>
              <w:left w:val="nil"/>
              <w:bottom w:val="nil"/>
              <w:right w:val="nil"/>
            </w:tcBorders>
            <w:shd w:val="clear" w:color="auto" w:fill="auto"/>
            <w:noWrap/>
            <w:vAlign w:val="bottom"/>
            <w:hideMark/>
          </w:tcPr>
          <w:p w14:paraId="28FC83A0" w14:textId="1E039939"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Houston, TX</w:t>
            </w:r>
          </w:p>
        </w:tc>
      </w:tr>
      <w:tr w:rsidR="00FE2304" w:rsidRPr="00FE2304" w14:paraId="08376E85" w14:textId="77777777" w:rsidTr="00FE2304">
        <w:trPr>
          <w:trHeight w:val="300"/>
        </w:trPr>
        <w:tc>
          <w:tcPr>
            <w:tcW w:w="3220" w:type="dxa"/>
            <w:tcBorders>
              <w:top w:val="nil"/>
              <w:left w:val="nil"/>
              <w:bottom w:val="nil"/>
              <w:right w:val="nil"/>
            </w:tcBorders>
            <w:shd w:val="clear" w:color="auto" w:fill="auto"/>
            <w:noWrap/>
            <w:vAlign w:val="bottom"/>
            <w:hideMark/>
          </w:tcPr>
          <w:p w14:paraId="41CB11DC"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College Church of Christ</w:t>
            </w:r>
          </w:p>
        </w:tc>
        <w:tc>
          <w:tcPr>
            <w:tcW w:w="3220" w:type="dxa"/>
            <w:tcBorders>
              <w:top w:val="nil"/>
              <w:left w:val="nil"/>
              <w:bottom w:val="nil"/>
              <w:right w:val="nil"/>
            </w:tcBorders>
            <w:shd w:val="clear" w:color="auto" w:fill="auto"/>
            <w:noWrap/>
            <w:vAlign w:val="bottom"/>
            <w:hideMark/>
          </w:tcPr>
          <w:p w14:paraId="2678ED61" w14:textId="31190C45"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37B9934A" w14:textId="77777777" w:rsidTr="00FE2304">
        <w:trPr>
          <w:trHeight w:val="300"/>
        </w:trPr>
        <w:tc>
          <w:tcPr>
            <w:tcW w:w="3220" w:type="dxa"/>
            <w:tcBorders>
              <w:top w:val="nil"/>
              <w:left w:val="nil"/>
              <w:bottom w:val="nil"/>
              <w:right w:val="nil"/>
            </w:tcBorders>
            <w:shd w:val="clear" w:color="auto" w:fill="auto"/>
            <w:noWrap/>
            <w:vAlign w:val="bottom"/>
            <w:hideMark/>
          </w:tcPr>
          <w:p w14:paraId="51979458"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Lane and Alex Comeaux</w:t>
            </w:r>
          </w:p>
        </w:tc>
        <w:tc>
          <w:tcPr>
            <w:tcW w:w="3220" w:type="dxa"/>
            <w:tcBorders>
              <w:top w:val="nil"/>
              <w:left w:val="nil"/>
              <w:bottom w:val="nil"/>
              <w:right w:val="nil"/>
            </w:tcBorders>
            <w:shd w:val="clear" w:color="auto" w:fill="auto"/>
            <w:noWrap/>
            <w:vAlign w:val="bottom"/>
            <w:hideMark/>
          </w:tcPr>
          <w:p w14:paraId="3F22DE5E" w14:textId="5D4F2B2B"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6EC68A3D" w14:textId="77777777" w:rsidTr="00FE2304">
        <w:trPr>
          <w:trHeight w:val="300"/>
        </w:trPr>
        <w:tc>
          <w:tcPr>
            <w:tcW w:w="3220" w:type="dxa"/>
            <w:tcBorders>
              <w:top w:val="nil"/>
              <w:left w:val="nil"/>
              <w:bottom w:val="nil"/>
              <w:right w:val="nil"/>
            </w:tcBorders>
            <w:shd w:val="clear" w:color="auto" w:fill="auto"/>
            <w:noWrap/>
            <w:vAlign w:val="bottom"/>
            <w:hideMark/>
          </w:tcPr>
          <w:p w14:paraId="6554613C"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Jared and Casey Cox</w:t>
            </w:r>
          </w:p>
        </w:tc>
        <w:tc>
          <w:tcPr>
            <w:tcW w:w="3220" w:type="dxa"/>
            <w:tcBorders>
              <w:top w:val="nil"/>
              <w:left w:val="nil"/>
              <w:bottom w:val="nil"/>
              <w:right w:val="nil"/>
            </w:tcBorders>
            <w:shd w:val="clear" w:color="auto" w:fill="auto"/>
            <w:noWrap/>
            <w:vAlign w:val="bottom"/>
            <w:hideMark/>
          </w:tcPr>
          <w:p w14:paraId="71233574" w14:textId="2A7781CE"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20591844" w14:textId="77777777" w:rsidTr="00FE2304">
        <w:trPr>
          <w:trHeight w:val="300"/>
        </w:trPr>
        <w:tc>
          <w:tcPr>
            <w:tcW w:w="3220" w:type="dxa"/>
            <w:tcBorders>
              <w:top w:val="nil"/>
              <w:left w:val="nil"/>
              <w:bottom w:val="nil"/>
              <w:right w:val="nil"/>
            </w:tcBorders>
            <w:shd w:val="clear" w:color="auto" w:fill="auto"/>
            <w:noWrap/>
            <w:vAlign w:val="bottom"/>
            <w:hideMark/>
          </w:tcPr>
          <w:p w14:paraId="51B243F7"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Downtown Church of Christ</w:t>
            </w:r>
          </w:p>
        </w:tc>
        <w:tc>
          <w:tcPr>
            <w:tcW w:w="3220" w:type="dxa"/>
            <w:tcBorders>
              <w:top w:val="nil"/>
              <w:left w:val="nil"/>
              <w:bottom w:val="nil"/>
              <w:right w:val="nil"/>
            </w:tcBorders>
            <w:shd w:val="clear" w:color="auto" w:fill="auto"/>
            <w:noWrap/>
            <w:vAlign w:val="bottom"/>
            <w:hideMark/>
          </w:tcPr>
          <w:p w14:paraId="3EE633AC" w14:textId="2709B07D"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5521DF77" w14:textId="77777777" w:rsidTr="00FE2304">
        <w:trPr>
          <w:trHeight w:val="300"/>
        </w:trPr>
        <w:tc>
          <w:tcPr>
            <w:tcW w:w="3220" w:type="dxa"/>
            <w:tcBorders>
              <w:top w:val="nil"/>
              <w:left w:val="nil"/>
              <w:bottom w:val="nil"/>
              <w:right w:val="nil"/>
            </w:tcBorders>
            <w:shd w:val="clear" w:color="auto" w:fill="auto"/>
            <w:noWrap/>
            <w:vAlign w:val="bottom"/>
            <w:hideMark/>
          </w:tcPr>
          <w:p w14:paraId="1504A6D2"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Pat and Allison Elko</w:t>
            </w:r>
          </w:p>
        </w:tc>
        <w:tc>
          <w:tcPr>
            <w:tcW w:w="3220" w:type="dxa"/>
            <w:tcBorders>
              <w:top w:val="nil"/>
              <w:left w:val="nil"/>
              <w:bottom w:val="nil"/>
              <w:right w:val="nil"/>
            </w:tcBorders>
            <w:shd w:val="clear" w:color="auto" w:fill="auto"/>
            <w:noWrap/>
            <w:vAlign w:val="bottom"/>
            <w:hideMark/>
          </w:tcPr>
          <w:p w14:paraId="6E809004" w14:textId="7E8BEA2E"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Dallas, TX</w:t>
            </w:r>
          </w:p>
        </w:tc>
      </w:tr>
      <w:tr w:rsidR="00FE2304" w:rsidRPr="00FE2304" w14:paraId="2195DA33" w14:textId="77777777" w:rsidTr="00FE2304">
        <w:trPr>
          <w:trHeight w:val="300"/>
        </w:trPr>
        <w:tc>
          <w:tcPr>
            <w:tcW w:w="3220" w:type="dxa"/>
            <w:tcBorders>
              <w:top w:val="nil"/>
              <w:left w:val="nil"/>
              <w:bottom w:val="nil"/>
              <w:right w:val="nil"/>
            </w:tcBorders>
            <w:shd w:val="clear" w:color="auto" w:fill="auto"/>
            <w:noWrap/>
            <w:vAlign w:val="bottom"/>
            <w:hideMark/>
          </w:tcPr>
          <w:p w14:paraId="0F86B55F"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Nathan and Courtney Fears</w:t>
            </w:r>
          </w:p>
        </w:tc>
        <w:tc>
          <w:tcPr>
            <w:tcW w:w="3220" w:type="dxa"/>
            <w:tcBorders>
              <w:top w:val="nil"/>
              <w:left w:val="nil"/>
              <w:bottom w:val="nil"/>
              <w:right w:val="nil"/>
            </w:tcBorders>
            <w:shd w:val="clear" w:color="auto" w:fill="auto"/>
            <w:noWrap/>
            <w:vAlign w:val="bottom"/>
            <w:hideMark/>
          </w:tcPr>
          <w:p w14:paraId="3DE8A885" w14:textId="4A81051A"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Heartland, TX</w:t>
            </w:r>
          </w:p>
        </w:tc>
      </w:tr>
      <w:tr w:rsidR="00FE2304" w:rsidRPr="00FE2304" w14:paraId="33A3878E" w14:textId="77777777" w:rsidTr="00FE2304">
        <w:trPr>
          <w:trHeight w:val="300"/>
        </w:trPr>
        <w:tc>
          <w:tcPr>
            <w:tcW w:w="3220" w:type="dxa"/>
            <w:tcBorders>
              <w:top w:val="nil"/>
              <w:left w:val="nil"/>
              <w:bottom w:val="nil"/>
              <w:right w:val="nil"/>
            </w:tcBorders>
            <w:shd w:val="clear" w:color="auto" w:fill="auto"/>
            <w:noWrap/>
            <w:vAlign w:val="bottom"/>
            <w:hideMark/>
          </w:tcPr>
          <w:p w14:paraId="0CE08EE0"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Kerry and Jennifer Scott Fitzgerald</w:t>
            </w:r>
          </w:p>
        </w:tc>
        <w:tc>
          <w:tcPr>
            <w:tcW w:w="3220" w:type="dxa"/>
            <w:tcBorders>
              <w:top w:val="nil"/>
              <w:left w:val="nil"/>
              <w:bottom w:val="nil"/>
              <w:right w:val="nil"/>
            </w:tcBorders>
            <w:shd w:val="clear" w:color="auto" w:fill="auto"/>
            <w:noWrap/>
            <w:vAlign w:val="bottom"/>
            <w:hideMark/>
          </w:tcPr>
          <w:p w14:paraId="1DD5F1A2" w14:textId="2D0EA528"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Frisco, TX</w:t>
            </w:r>
          </w:p>
        </w:tc>
      </w:tr>
      <w:tr w:rsidR="00FE2304" w:rsidRPr="00FE2304" w14:paraId="1E3970DA" w14:textId="77777777" w:rsidTr="00FE2304">
        <w:trPr>
          <w:trHeight w:val="300"/>
        </w:trPr>
        <w:tc>
          <w:tcPr>
            <w:tcW w:w="3220" w:type="dxa"/>
            <w:tcBorders>
              <w:top w:val="nil"/>
              <w:left w:val="nil"/>
              <w:bottom w:val="nil"/>
              <w:right w:val="nil"/>
            </w:tcBorders>
            <w:shd w:val="clear" w:color="auto" w:fill="auto"/>
            <w:noWrap/>
            <w:vAlign w:val="bottom"/>
            <w:hideMark/>
          </w:tcPr>
          <w:p w14:paraId="239412CD"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Kevin and Holly Fitzgerald</w:t>
            </w:r>
          </w:p>
        </w:tc>
        <w:tc>
          <w:tcPr>
            <w:tcW w:w="3220" w:type="dxa"/>
            <w:tcBorders>
              <w:top w:val="nil"/>
              <w:left w:val="nil"/>
              <w:bottom w:val="nil"/>
              <w:right w:val="nil"/>
            </w:tcBorders>
            <w:shd w:val="clear" w:color="auto" w:fill="auto"/>
            <w:noWrap/>
            <w:vAlign w:val="bottom"/>
            <w:hideMark/>
          </w:tcPr>
          <w:p w14:paraId="02A20F81" w14:textId="24FA6D2D" w:rsidR="004444C8"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Dallas, TX</w:t>
            </w:r>
          </w:p>
        </w:tc>
      </w:tr>
      <w:tr w:rsidR="00FE2304" w:rsidRPr="00FE2304" w14:paraId="48143835" w14:textId="77777777" w:rsidTr="00FE2304">
        <w:trPr>
          <w:trHeight w:val="300"/>
        </w:trPr>
        <w:tc>
          <w:tcPr>
            <w:tcW w:w="3220" w:type="dxa"/>
            <w:tcBorders>
              <w:top w:val="nil"/>
              <w:left w:val="nil"/>
              <w:bottom w:val="nil"/>
              <w:right w:val="nil"/>
            </w:tcBorders>
            <w:shd w:val="clear" w:color="auto" w:fill="auto"/>
            <w:noWrap/>
            <w:vAlign w:val="bottom"/>
            <w:hideMark/>
          </w:tcPr>
          <w:p w14:paraId="1CAB1C63"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Al and Carla Fowler</w:t>
            </w:r>
          </w:p>
        </w:tc>
        <w:tc>
          <w:tcPr>
            <w:tcW w:w="3220" w:type="dxa"/>
            <w:tcBorders>
              <w:top w:val="nil"/>
              <w:left w:val="nil"/>
              <w:bottom w:val="nil"/>
              <w:right w:val="nil"/>
            </w:tcBorders>
            <w:shd w:val="clear" w:color="auto" w:fill="auto"/>
            <w:noWrap/>
            <w:vAlign w:val="bottom"/>
            <w:hideMark/>
          </w:tcPr>
          <w:p w14:paraId="6B6CCD7E" w14:textId="05FBE279"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4DA95E4A" w14:textId="77777777" w:rsidTr="00FE2304">
        <w:trPr>
          <w:trHeight w:val="300"/>
        </w:trPr>
        <w:tc>
          <w:tcPr>
            <w:tcW w:w="3220" w:type="dxa"/>
            <w:tcBorders>
              <w:top w:val="nil"/>
              <w:left w:val="nil"/>
              <w:bottom w:val="nil"/>
              <w:right w:val="nil"/>
            </w:tcBorders>
            <w:shd w:val="clear" w:color="auto" w:fill="auto"/>
            <w:noWrap/>
            <w:vAlign w:val="bottom"/>
            <w:hideMark/>
          </w:tcPr>
          <w:p w14:paraId="4ABD3693"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John and  Kaitlyn Perring Frizzell</w:t>
            </w:r>
          </w:p>
        </w:tc>
        <w:tc>
          <w:tcPr>
            <w:tcW w:w="3220" w:type="dxa"/>
            <w:tcBorders>
              <w:top w:val="nil"/>
              <w:left w:val="nil"/>
              <w:bottom w:val="nil"/>
              <w:right w:val="nil"/>
            </w:tcBorders>
            <w:shd w:val="clear" w:color="auto" w:fill="auto"/>
            <w:noWrap/>
            <w:vAlign w:val="bottom"/>
            <w:hideMark/>
          </w:tcPr>
          <w:p w14:paraId="57E37FC4" w14:textId="7DA6192E"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Memphis, TN</w:t>
            </w:r>
          </w:p>
        </w:tc>
      </w:tr>
      <w:tr w:rsidR="00FE2304" w:rsidRPr="00FE2304" w14:paraId="6E6705F8" w14:textId="77777777" w:rsidTr="00FE2304">
        <w:trPr>
          <w:trHeight w:val="300"/>
        </w:trPr>
        <w:tc>
          <w:tcPr>
            <w:tcW w:w="3220" w:type="dxa"/>
            <w:tcBorders>
              <w:top w:val="nil"/>
              <w:left w:val="nil"/>
              <w:bottom w:val="nil"/>
              <w:right w:val="nil"/>
            </w:tcBorders>
            <w:shd w:val="clear" w:color="auto" w:fill="auto"/>
            <w:noWrap/>
            <w:vAlign w:val="bottom"/>
            <w:hideMark/>
          </w:tcPr>
          <w:p w14:paraId="75931FC9"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John and Jan Hite</w:t>
            </w:r>
          </w:p>
        </w:tc>
        <w:tc>
          <w:tcPr>
            <w:tcW w:w="3220" w:type="dxa"/>
            <w:tcBorders>
              <w:top w:val="nil"/>
              <w:left w:val="nil"/>
              <w:bottom w:val="nil"/>
              <w:right w:val="nil"/>
            </w:tcBorders>
            <w:shd w:val="clear" w:color="auto" w:fill="auto"/>
            <w:noWrap/>
            <w:vAlign w:val="bottom"/>
            <w:hideMark/>
          </w:tcPr>
          <w:p w14:paraId="2837593B" w14:textId="674B6092"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619D89E6" w14:textId="77777777" w:rsidTr="00FE2304">
        <w:trPr>
          <w:trHeight w:val="300"/>
        </w:trPr>
        <w:tc>
          <w:tcPr>
            <w:tcW w:w="3220" w:type="dxa"/>
            <w:tcBorders>
              <w:top w:val="nil"/>
              <w:left w:val="nil"/>
              <w:bottom w:val="nil"/>
              <w:right w:val="nil"/>
            </w:tcBorders>
            <w:shd w:val="clear" w:color="auto" w:fill="auto"/>
            <w:noWrap/>
            <w:vAlign w:val="bottom"/>
            <w:hideMark/>
          </w:tcPr>
          <w:p w14:paraId="015CFD9F"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Jon and Debbie Hopper</w:t>
            </w:r>
          </w:p>
        </w:tc>
        <w:tc>
          <w:tcPr>
            <w:tcW w:w="3220" w:type="dxa"/>
            <w:tcBorders>
              <w:top w:val="nil"/>
              <w:left w:val="nil"/>
              <w:bottom w:val="nil"/>
              <w:right w:val="nil"/>
            </w:tcBorders>
            <w:shd w:val="clear" w:color="auto" w:fill="auto"/>
            <w:noWrap/>
            <w:vAlign w:val="bottom"/>
            <w:hideMark/>
          </w:tcPr>
          <w:p w14:paraId="677A806B" w14:textId="1041E781"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Lonoke, AR</w:t>
            </w:r>
          </w:p>
        </w:tc>
      </w:tr>
      <w:tr w:rsidR="00FE2304" w:rsidRPr="00FE2304" w14:paraId="3C5D7C8C" w14:textId="77777777" w:rsidTr="00FE2304">
        <w:trPr>
          <w:trHeight w:val="300"/>
        </w:trPr>
        <w:tc>
          <w:tcPr>
            <w:tcW w:w="3220" w:type="dxa"/>
            <w:tcBorders>
              <w:top w:val="nil"/>
              <w:left w:val="nil"/>
              <w:bottom w:val="nil"/>
              <w:right w:val="nil"/>
            </w:tcBorders>
            <w:shd w:val="clear" w:color="auto" w:fill="auto"/>
            <w:noWrap/>
            <w:vAlign w:val="bottom"/>
            <w:hideMark/>
          </w:tcPr>
          <w:p w14:paraId="73C0199D"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Ed Horton</w:t>
            </w:r>
          </w:p>
        </w:tc>
        <w:tc>
          <w:tcPr>
            <w:tcW w:w="3220" w:type="dxa"/>
            <w:tcBorders>
              <w:top w:val="nil"/>
              <w:left w:val="nil"/>
              <w:bottom w:val="nil"/>
              <w:right w:val="nil"/>
            </w:tcBorders>
            <w:shd w:val="clear" w:color="auto" w:fill="auto"/>
            <w:noWrap/>
            <w:vAlign w:val="bottom"/>
            <w:hideMark/>
          </w:tcPr>
          <w:p w14:paraId="2BA38CCE" w14:textId="6EA4CD9B"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Conway, AR</w:t>
            </w:r>
          </w:p>
        </w:tc>
      </w:tr>
      <w:tr w:rsidR="00FE2304" w:rsidRPr="00FE2304" w14:paraId="20C269B1" w14:textId="77777777" w:rsidTr="00FE2304">
        <w:trPr>
          <w:trHeight w:val="300"/>
        </w:trPr>
        <w:tc>
          <w:tcPr>
            <w:tcW w:w="3220" w:type="dxa"/>
            <w:tcBorders>
              <w:top w:val="nil"/>
              <w:left w:val="nil"/>
              <w:bottom w:val="nil"/>
              <w:right w:val="nil"/>
            </w:tcBorders>
            <w:shd w:val="clear" w:color="auto" w:fill="auto"/>
            <w:noWrap/>
            <w:vAlign w:val="bottom"/>
            <w:hideMark/>
          </w:tcPr>
          <w:p w14:paraId="697FEC29"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Chad and Leslie Hampton Hudelson</w:t>
            </w:r>
          </w:p>
        </w:tc>
        <w:tc>
          <w:tcPr>
            <w:tcW w:w="3220" w:type="dxa"/>
            <w:tcBorders>
              <w:top w:val="nil"/>
              <w:left w:val="nil"/>
              <w:bottom w:val="nil"/>
              <w:right w:val="nil"/>
            </w:tcBorders>
            <w:shd w:val="clear" w:color="auto" w:fill="auto"/>
            <w:noWrap/>
            <w:vAlign w:val="bottom"/>
            <w:hideMark/>
          </w:tcPr>
          <w:p w14:paraId="6B93D0E9" w14:textId="10516F1D"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40173F30" w14:textId="77777777" w:rsidTr="00FE2304">
        <w:trPr>
          <w:trHeight w:val="300"/>
        </w:trPr>
        <w:tc>
          <w:tcPr>
            <w:tcW w:w="3220" w:type="dxa"/>
            <w:tcBorders>
              <w:top w:val="nil"/>
              <w:left w:val="nil"/>
              <w:bottom w:val="nil"/>
              <w:right w:val="nil"/>
            </w:tcBorders>
            <w:shd w:val="clear" w:color="auto" w:fill="auto"/>
            <w:noWrap/>
            <w:vAlign w:val="bottom"/>
            <w:hideMark/>
          </w:tcPr>
          <w:p w14:paraId="5D5D6645"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Bobby and Crisanna Hulett</w:t>
            </w:r>
          </w:p>
        </w:tc>
        <w:tc>
          <w:tcPr>
            <w:tcW w:w="3220" w:type="dxa"/>
            <w:tcBorders>
              <w:top w:val="nil"/>
              <w:left w:val="nil"/>
              <w:bottom w:val="nil"/>
              <w:right w:val="nil"/>
            </w:tcBorders>
            <w:shd w:val="clear" w:color="auto" w:fill="auto"/>
            <w:noWrap/>
            <w:vAlign w:val="bottom"/>
            <w:hideMark/>
          </w:tcPr>
          <w:p w14:paraId="63293D08" w14:textId="765D0537"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The Woodlands, TX</w:t>
            </w:r>
          </w:p>
        </w:tc>
      </w:tr>
      <w:tr w:rsidR="00FE2304" w:rsidRPr="00FE2304" w14:paraId="189AF9E2" w14:textId="77777777" w:rsidTr="00FE2304">
        <w:trPr>
          <w:trHeight w:val="300"/>
        </w:trPr>
        <w:tc>
          <w:tcPr>
            <w:tcW w:w="3220" w:type="dxa"/>
            <w:tcBorders>
              <w:top w:val="nil"/>
              <w:left w:val="nil"/>
              <w:bottom w:val="nil"/>
              <w:right w:val="nil"/>
            </w:tcBorders>
            <w:shd w:val="clear" w:color="auto" w:fill="auto"/>
            <w:noWrap/>
            <w:vAlign w:val="bottom"/>
            <w:hideMark/>
          </w:tcPr>
          <w:p w14:paraId="56DFE1C3"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 Adam Hall Orthodontics</w:t>
            </w:r>
          </w:p>
        </w:tc>
        <w:tc>
          <w:tcPr>
            <w:tcW w:w="3220" w:type="dxa"/>
            <w:tcBorders>
              <w:top w:val="nil"/>
              <w:left w:val="nil"/>
              <w:bottom w:val="nil"/>
              <w:right w:val="nil"/>
            </w:tcBorders>
            <w:shd w:val="clear" w:color="auto" w:fill="auto"/>
            <w:noWrap/>
            <w:vAlign w:val="bottom"/>
            <w:hideMark/>
          </w:tcPr>
          <w:p w14:paraId="65E4E10F" w14:textId="14B61E72"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Hot Springs, AR</w:t>
            </w:r>
          </w:p>
        </w:tc>
      </w:tr>
      <w:tr w:rsidR="00FE2304" w:rsidRPr="00FE2304" w14:paraId="7E340B5B" w14:textId="77777777" w:rsidTr="00FE2304">
        <w:trPr>
          <w:trHeight w:val="300"/>
        </w:trPr>
        <w:tc>
          <w:tcPr>
            <w:tcW w:w="3220" w:type="dxa"/>
            <w:tcBorders>
              <w:top w:val="nil"/>
              <w:left w:val="nil"/>
              <w:bottom w:val="nil"/>
              <w:right w:val="nil"/>
            </w:tcBorders>
            <w:shd w:val="clear" w:color="auto" w:fill="auto"/>
            <w:noWrap/>
            <w:vAlign w:val="bottom"/>
            <w:hideMark/>
          </w:tcPr>
          <w:p w14:paraId="0C710921"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Charles and Debbie Jones</w:t>
            </w:r>
          </w:p>
        </w:tc>
        <w:tc>
          <w:tcPr>
            <w:tcW w:w="3220" w:type="dxa"/>
            <w:tcBorders>
              <w:top w:val="nil"/>
              <w:left w:val="nil"/>
              <w:bottom w:val="nil"/>
              <w:right w:val="nil"/>
            </w:tcBorders>
            <w:shd w:val="clear" w:color="auto" w:fill="auto"/>
            <w:noWrap/>
            <w:vAlign w:val="bottom"/>
            <w:hideMark/>
          </w:tcPr>
          <w:p w14:paraId="6777E90A" w14:textId="54D7DB4D"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Benton, AR</w:t>
            </w:r>
          </w:p>
        </w:tc>
      </w:tr>
      <w:tr w:rsidR="00FE2304" w:rsidRPr="00FE2304" w14:paraId="0D065E96" w14:textId="77777777" w:rsidTr="00FE2304">
        <w:trPr>
          <w:trHeight w:val="300"/>
        </w:trPr>
        <w:tc>
          <w:tcPr>
            <w:tcW w:w="3220" w:type="dxa"/>
            <w:tcBorders>
              <w:top w:val="nil"/>
              <w:left w:val="nil"/>
              <w:bottom w:val="nil"/>
              <w:right w:val="nil"/>
            </w:tcBorders>
            <w:shd w:val="clear" w:color="auto" w:fill="auto"/>
            <w:noWrap/>
            <w:vAlign w:val="bottom"/>
            <w:hideMark/>
          </w:tcPr>
          <w:p w14:paraId="2DA4A363"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Korey and Kim Keith</w:t>
            </w:r>
          </w:p>
        </w:tc>
        <w:tc>
          <w:tcPr>
            <w:tcW w:w="3220" w:type="dxa"/>
            <w:tcBorders>
              <w:top w:val="nil"/>
              <w:left w:val="nil"/>
              <w:bottom w:val="nil"/>
              <w:right w:val="nil"/>
            </w:tcBorders>
            <w:shd w:val="clear" w:color="auto" w:fill="auto"/>
            <w:noWrap/>
            <w:vAlign w:val="bottom"/>
            <w:hideMark/>
          </w:tcPr>
          <w:p w14:paraId="201CD439" w14:textId="24101AA8"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Texarkana, AR</w:t>
            </w:r>
          </w:p>
        </w:tc>
      </w:tr>
      <w:tr w:rsidR="00FE2304" w:rsidRPr="00FE2304" w14:paraId="1DB8FB5E" w14:textId="77777777" w:rsidTr="00FE2304">
        <w:trPr>
          <w:trHeight w:val="300"/>
        </w:trPr>
        <w:tc>
          <w:tcPr>
            <w:tcW w:w="3220" w:type="dxa"/>
            <w:tcBorders>
              <w:top w:val="nil"/>
              <w:left w:val="nil"/>
              <w:bottom w:val="nil"/>
              <w:right w:val="nil"/>
            </w:tcBorders>
            <w:shd w:val="clear" w:color="auto" w:fill="auto"/>
            <w:noWrap/>
            <w:vAlign w:val="bottom"/>
            <w:hideMark/>
          </w:tcPr>
          <w:p w14:paraId="486745BB"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Robert and Kacey Killebrew</w:t>
            </w:r>
          </w:p>
        </w:tc>
        <w:tc>
          <w:tcPr>
            <w:tcW w:w="3220" w:type="dxa"/>
            <w:tcBorders>
              <w:top w:val="nil"/>
              <w:left w:val="nil"/>
              <w:bottom w:val="nil"/>
              <w:right w:val="nil"/>
            </w:tcBorders>
            <w:shd w:val="clear" w:color="auto" w:fill="auto"/>
            <w:noWrap/>
            <w:vAlign w:val="bottom"/>
            <w:hideMark/>
          </w:tcPr>
          <w:p w14:paraId="3CEAFB57" w14:textId="3B698EB9"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Jonesboro, AR</w:t>
            </w:r>
          </w:p>
        </w:tc>
      </w:tr>
      <w:tr w:rsidR="00FE2304" w:rsidRPr="00FE2304" w14:paraId="15592961" w14:textId="77777777" w:rsidTr="00FE2304">
        <w:trPr>
          <w:trHeight w:val="300"/>
        </w:trPr>
        <w:tc>
          <w:tcPr>
            <w:tcW w:w="3220" w:type="dxa"/>
            <w:tcBorders>
              <w:top w:val="nil"/>
              <w:left w:val="nil"/>
              <w:bottom w:val="nil"/>
              <w:right w:val="nil"/>
            </w:tcBorders>
            <w:shd w:val="clear" w:color="auto" w:fill="auto"/>
            <w:noWrap/>
            <w:vAlign w:val="bottom"/>
            <w:hideMark/>
          </w:tcPr>
          <w:p w14:paraId="5C9018EB"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Tyson and Sarah Grubb Kirksey</w:t>
            </w:r>
          </w:p>
        </w:tc>
        <w:tc>
          <w:tcPr>
            <w:tcW w:w="3220" w:type="dxa"/>
            <w:tcBorders>
              <w:top w:val="nil"/>
              <w:left w:val="nil"/>
              <w:bottom w:val="nil"/>
              <w:right w:val="nil"/>
            </w:tcBorders>
            <w:shd w:val="clear" w:color="auto" w:fill="auto"/>
            <w:noWrap/>
            <w:vAlign w:val="bottom"/>
            <w:hideMark/>
          </w:tcPr>
          <w:p w14:paraId="1F18CC0F" w14:textId="124DD308"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Plano, TX</w:t>
            </w:r>
          </w:p>
        </w:tc>
      </w:tr>
      <w:tr w:rsidR="00FE2304" w:rsidRPr="00FE2304" w14:paraId="4A2545CE" w14:textId="77777777" w:rsidTr="00FE2304">
        <w:trPr>
          <w:trHeight w:val="300"/>
        </w:trPr>
        <w:tc>
          <w:tcPr>
            <w:tcW w:w="3220" w:type="dxa"/>
            <w:tcBorders>
              <w:top w:val="nil"/>
              <w:left w:val="nil"/>
              <w:bottom w:val="nil"/>
              <w:right w:val="nil"/>
            </w:tcBorders>
            <w:shd w:val="clear" w:color="auto" w:fill="auto"/>
            <w:noWrap/>
            <w:vAlign w:val="bottom"/>
            <w:hideMark/>
          </w:tcPr>
          <w:p w14:paraId="18951E1F"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Jonathan and Jill Lane</w:t>
            </w:r>
          </w:p>
        </w:tc>
        <w:tc>
          <w:tcPr>
            <w:tcW w:w="3220" w:type="dxa"/>
            <w:tcBorders>
              <w:top w:val="nil"/>
              <w:left w:val="nil"/>
              <w:bottom w:val="nil"/>
              <w:right w:val="nil"/>
            </w:tcBorders>
            <w:shd w:val="clear" w:color="auto" w:fill="auto"/>
            <w:noWrap/>
            <w:vAlign w:val="bottom"/>
            <w:hideMark/>
          </w:tcPr>
          <w:p w14:paraId="2BB1415D" w14:textId="0CF71D81"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Little Rock, AR</w:t>
            </w:r>
          </w:p>
        </w:tc>
      </w:tr>
      <w:tr w:rsidR="00FE2304" w:rsidRPr="00FE2304" w14:paraId="726403E9" w14:textId="77777777" w:rsidTr="00FE2304">
        <w:trPr>
          <w:trHeight w:val="300"/>
        </w:trPr>
        <w:tc>
          <w:tcPr>
            <w:tcW w:w="3220" w:type="dxa"/>
            <w:tcBorders>
              <w:top w:val="nil"/>
              <w:left w:val="nil"/>
              <w:bottom w:val="nil"/>
              <w:right w:val="nil"/>
            </w:tcBorders>
            <w:shd w:val="clear" w:color="auto" w:fill="auto"/>
            <w:noWrap/>
            <w:vAlign w:val="bottom"/>
            <w:hideMark/>
          </w:tcPr>
          <w:p w14:paraId="12F3D272"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Tom and DeeAnn Martin</w:t>
            </w:r>
          </w:p>
        </w:tc>
        <w:tc>
          <w:tcPr>
            <w:tcW w:w="3220" w:type="dxa"/>
            <w:tcBorders>
              <w:top w:val="nil"/>
              <w:left w:val="nil"/>
              <w:bottom w:val="nil"/>
              <w:right w:val="nil"/>
            </w:tcBorders>
            <w:shd w:val="clear" w:color="auto" w:fill="auto"/>
            <w:noWrap/>
            <w:vAlign w:val="bottom"/>
            <w:hideMark/>
          </w:tcPr>
          <w:p w14:paraId="2EDD1464" w14:textId="1A34F248"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087E2A18" w14:textId="77777777" w:rsidTr="00FE2304">
        <w:trPr>
          <w:trHeight w:val="300"/>
        </w:trPr>
        <w:tc>
          <w:tcPr>
            <w:tcW w:w="3220" w:type="dxa"/>
            <w:tcBorders>
              <w:top w:val="nil"/>
              <w:left w:val="nil"/>
              <w:bottom w:val="nil"/>
              <w:right w:val="nil"/>
            </w:tcBorders>
            <w:shd w:val="clear" w:color="auto" w:fill="auto"/>
            <w:noWrap/>
            <w:vAlign w:val="bottom"/>
            <w:hideMark/>
          </w:tcPr>
          <w:p w14:paraId="01F6FBB5"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Charley and Lana Moore</w:t>
            </w:r>
          </w:p>
        </w:tc>
        <w:tc>
          <w:tcPr>
            <w:tcW w:w="3220" w:type="dxa"/>
            <w:tcBorders>
              <w:top w:val="nil"/>
              <w:left w:val="nil"/>
              <w:bottom w:val="nil"/>
              <w:right w:val="nil"/>
            </w:tcBorders>
            <w:shd w:val="clear" w:color="auto" w:fill="auto"/>
            <w:noWrap/>
            <w:vAlign w:val="bottom"/>
            <w:hideMark/>
          </w:tcPr>
          <w:p w14:paraId="7B22FE2E" w14:textId="1676804B"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North Richland Hills, TX</w:t>
            </w:r>
          </w:p>
        </w:tc>
      </w:tr>
      <w:tr w:rsidR="00FE2304" w:rsidRPr="00FE2304" w14:paraId="7178D669" w14:textId="77777777" w:rsidTr="00FE2304">
        <w:trPr>
          <w:trHeight w:val="300"/>
        </w:trPr>
        <w:tc>
          <w:tcPr>
            <w:tcW w:w="3220" w:type="dxa"/>
            <w:tcBorders>
              <w:top w:val="nil"/>
              <w:left w:val="nil"/>
              <w:bottom w:val="nil"/>
              <w:right w:val="nil"/>
            </w:tcBorders>
            <w:shd w:val="clear" w:color="auto" w:fill="auto"/>
            <w:noWrap/>
            <w:vAlign w:val="bottom"/>
            <w:hideMark/>
          </w:tcPr>
          <w:p w14:paraId="6B219D2E"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Jake and Melanie Morris</w:t>
            </w:r>
          </w:p>
        </w:tc>
        <w:tc>
          <w:tcPr>
            <w:tcW w:w="3220" w:type="dxa"/>
            <w:tcBorders>
              <w:top w:val="nil"/>
              <w:left w:val="nil"/>
              <w:bottom w:val="nil"/>
              <w:right w:val="nil"/>
            </w:tcBorders>
            <w:shd w:val="clear" w:color="auto" w:fill="auto"/>
            <w:noWrap/>
            <w:vAlign w:val="bottom"/>
            <w:hideMark/>
          </w:tcPr>
          <w:p w14:paraId="0397CBFA" w14:textId="16BF0D2C"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Nashville, TN</w:t>
            </w:r>
          </w:p>
        </w:tc>
      </w:tr>
      <w:tr w:rsidR="00FE2304" w:rsidRPr="00FE2304" w14:paraId="1E57F6BB" w14:textId="77777777" w:rsidTr="00FE2304">
        <w:trPr>
          <w:trHeight w:val="300"/>
        </w:trPr>
        <w:tc>
          <w:tcPr>
            <w:tcW w:w="3220" w:type="dxa"/>
            <w:tcBorders>
              <w:top w:val="nil"/>
              <w:left w:val="nil"/>
              <w:bottom w:val="nil"/>
              <w:right w:val="nil"/>
            </w:tcBorders>
            <w:shd w:val="clear" w:color="auto" w:fill="auto"/>
            <w:noWrap/>
            <w:vAlign w:val="bottom"/>
            <w:hideMark/>
          </w:tcPr>
          <w:p w14:paraId="43C67ADF"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Michael and Fay Morris</w:t>
            </w:r>
          </w:p>
        </w:tc>
        <w:tc>
          <w:tcPr>
            <w:tcW w:w="3220" w:type="dxa"/>
            <w:tcBorders>
              <w:top w:val="nil"/>
              <w:left w:val="nil"/>
              <w:bottom w:val="nil"/>
              <w:right w:val="nil"/>
            </w:tcBorders>
            <w:shd w:val="clear" w:color="auto" w:fill="auto"/>
            <w:noWrap/>
            <w:vAlign w:val="bottom"/>
            <w:hideMark/>
          </w:tcPr>
          <w:p w14:paraId="30649940" w14:textId="6C06BC6E"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Hamilton, TX</w:t>
            </w:r>
          </w:p>
        </w:tc>
      </w:tr>
      <w:tr w:rsidR="00FE2304" w:rsidRPr="00FE2304" w14:paraId="2780187C" w14:textId="77777777" w:rsidTr="00FE2304">
        <w:trPr>
          <w:trHeight w:val="300"/>
        </w:trPr>
        <w:tc>
          <w:tcPr>
            <w:tcW w:w="3220" w:type="dxa"/>
            <w:tcBorders>
              <w:top w:val="nil"/>
              <w:left w:val="nil"/>
              <w:bottom w:val="nil"/>
              <w:right w:val="nil"/>
            </w:tcBorders>
            <w:shd w:val="clear" w:color="auto" w:fill="auto"/>
            <w:noWrap/>
            <w:vAlign w:val="bottom"/>
            <w:hideMark/>
          </w:tcPr>
          <w:p w14:paraId="2FA12C8A"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Michael and Alison Lincoln Mosher</w:t>
            </w:r>
          </w:p>
        </w:tc>
        <w:tc>
          <w:tcPr>
            <w:tcW w:w="3220" w:type="dxa"/>
            <w:tcBorders>
              <w:top w:val="nil"/>
              <w:left w:val="nil"/>
              <w:bottom w:val="nil"/>
              <w:right w:val="nil"/>
            </w:tcBorders>
            <w:shd w:val="clear" w:color="auto" w:fill="auto"/>
            <w:noWrap/>
            <w:vAlign w:val="bottom"/>
            <w:hideMark/>
          </w:tcPr>
          <w:p w14:paraId="55368458" w14:textId="714B3C34"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15B370E8" w14:textId="77777777" w:rsidTr="00FE2304">
        <w:trPr>
          <w:trHeight w:val="300"/>
        </w:trPr>
        <w:tc>
          <w:tcPr>
            <w:tcW w:w="3220" w:type="dxa"/>
            <w:tcBorders>
              <w:top w:val="nil"/>
              <w:left w:val="nil"/>
              <w:bottom w:val="nil"/>
              <w:right w:val="nil"/>
            </w:tcBorders>
            <w:shd w:val="clear" w:color="auto" w:fill="auto"/>
            <w:noWrap/>
            <w:vAlign w:val="bottom"/>
            <w:hideMark/>
          </w:tcPr>
          <w:p w14:paraId="783811D4"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Samuel Peebles</w:t>
            </w:r>
          </w:p>
        </w:tc>
        <w:tc>
          <w:tcPr>
            <w:tcW w:w="3220" w:type="dxa"/>
            <w:tcBorders>
              <w:top w:val="nil"/>
              <w:left w:val="nil"/>
              <w:bottom w:val="nil"/>
              <w:right w:val="nil"/>
            </w:tcBorders>
            <w:shd w:val="clear" w:color="auto" w:fill="auto"/>
            <w:noWrap/>
            <w:vAlign w:val="bottom"/>
            <w:hideMark/>
          </w:tcPr>
          <w:p w14:paraId="1A10E87B" w14:textId="19C7657B"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Nashville, AR</w:t>
            </w:r>
          </w:p>
        </w:tc>
      </w:tr>
      <w:tr w:rsidR="00FE2304" w:rsidRPr="00FE2304" w14:paraId="023D88A7" w14:textId="77777777" w:rsidTr="00FE2304">
        <w:trPr>
          <w:trHeight w:val="300"/>
        </w:trPr>
        <w:tc>
          <w:tcPr>
            <w:tcW w:w="3220" w:type="dxa"/>
            <w:tcBorders>
              <w:top w:val="nil"/>
              <w:left w:val="nil"/>
              <w:bottom w:val="nil"/>
              <w:right w:val="nil"/>
            </w:tcBorders>
            <w:shd w:val="clear" w:color="auto" w:fill="auto"/>
            <w:noWrap/>
            <w:vAlign w:val="bottom"/>
            <w:hideMark/>
          </w:tcPr>
          <w:p w14:paraId="1FFF2CEE"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Bobby and Margaret Powell</w:t>
            </w:r>
          </w:p>
        </w:tc>
        <w:tc>
          <w:tcPr>
            <w:tcW w:w="3220" w:type="dxa"/>
            <w:tcBorders>
              <w:top w:val="nil"/>
              <w:left w:val="nil"/>
              <w:bottom w:val="nil"/>
              <w:right w:val="nil"/>
            </w:tcBorders>
            <w:shd w:val="clear" w:color="auto" w:fill="auto"/>
            <w:noWrap/>
            <w:vAlign w:val="bottom"/>
            <w:hideMark/>
          </w:tcPr>
          <w:p w14:paraId="1B6B663A" w14:textId="0E377BC3"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Sherwood, AR</w:t>
            </w:r>
          </w:p>
        </w:tc>
      </w:tr>
      <w:tr w:rsidR="00FE2304" w:rsidRPr="00FE2304" w14:paraId="29325B28" w14:textId="77777777" w:rsidTr="00FE2304">
        <w:trPr>
          <w:trHeight w:val="300"/>
        </w:trPr>
        <w:tc>
          <w:tcPr>
            <w:tcW w:w="3220" w:type="dxa"/>
            <w:tcBorders>
              <w:top w:val="nil"/>
              <w:left w:val="nil"/>
              <w:bottom w:val="nil"/>
              <w:right w:val="nil"/>
            </w:tcBorders>
            <w:shd w:val="clear" w:color="auto" w:fill="auto"/>
            <w:noWrap/>
            <w:vAlign w:val="bottom"/>
            <w:hideMark/>
          </w:tcPr>
          <w:p w14:paraId="0DB03062"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lastRenderedPageBreak/>
              <w:t>Robert and Nicole Alexander Powell</w:t>
            </w:r>
          </w:p>
        </w:tc>
        <w:tc>
          <w:tcPr>
            <w:tcW w:w="3220" w:type="dxa"/>
            <w:tcBorders>
              <w:top w:val="nil"/>
              <w:left w:val="nil"/>
              <w:bottom w:val="nil"/>
              <w:right w:val="nil"/>
            </w:tcBorders>
            <w:shd w:val="clear" w:color="auto" w:fill="auto"/>
            <w:noWrap/>
            <w:vAlign w:val="bottom"/>
            <w:hideMark/>
          </w:tcPr>
          <w:p w14:paraId="3B3CDE8B" w14:textId="56B56B46"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2D0E93BC" w14:textId="77777777" w:rsidTr="00FE2304">
        <w:trPr>
          <w:trHeight w:val="300"/>
        </w:trPr>
        <w:tc>
          <w:tcPr>
            <w:tcW w:w="3220" w:type="dxa"/>
            <w:tcBorders>
              <w:top w:val="nil"/>
              <w:left w:val="nil"/>
              <w:bottom w:val="nil"/>
              <w:right w:val="nil"/>
            </w:tcBorders>
            <w:shd w:val="clear" w:color="auto" w:fill="auto"/>
            <w:noWrap/>
            <w:vAlign w:val="bottom"/>
            <w:hideMark/>
          </w:tcPr>
          <w:p w14:paraId="0BDFCD26"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Remmel Church of Christ</w:t>
            </w:r>
          </w:p>
        </w:tc>
        <w:tc>
          <w:tcPr>
            <w:tcW w:w="3220" w:type="dxa"/>
            <w:tcBorders>
              <w:top w:val="nil"/>
              <w:left w:val="nil"/>
              <w:bottom w:val="nil"/>
              <w:right w:val="nil"/>
            </w:tcBorders>
            <w:shd w:val="clear" w:color="auto" w:fill="auto"/>
            <w:noWrap/>
            <w:vAlign w:val="bottom"/>
            <w:hideMark/>
          </w:tcPr>
          <w:p w14:paraId="23CDE673" w14:textId="559B69F8"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Newport, AR</w:t>
            </w:r>
          </w:p>
        </w:tc>
      </w:tr>
      <w:tr w:rsidR="00FE2304" w:rsidRPr="00FE2304" w14:paraId="2F5172B3" w14:textId="77777777" w:rsidTr="00FE2304">
        <w:trPr>
          <w:trHeight w:val="300"/>
        </w:trPr>
        <w:tc>
          <w:tcPr>
            <w:tcW w:w="3220" w:type="dxa"/>
            <w:tcBorders>
              <w:top w:val="nil"/>
              <w:left w:val="nil"/>
              <w:bottom w:val="nil"/>
              <w:right w:val="nil"/>
            </w:tcBorders>
            <w:shd w:val="clear" w:color="auto" w:fill="auto"/>
            <w:noWrap/>
            <w:vAlign w:val="bottom"/>
            <w:hideMark/>
          </w:tcPr>
          <w:p w14:paraId="2346517D"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Will Reno</w:t>
            </w:r>
          </w:p>
        </w:tc>
        <w:tc>
          <w:tcPr>
            <w:tcW w:w="3220" w:type="dxa"/>
            <w:tcBorders>
              <w:top w:val="nil"/>
              <w:left w:val="nil"/>
              <w:bottom w:val="nil"/>
              <w:right w:val="nil"/>
            </w:tcBorders>
            <w:shd w:val="clear" w:color="auto" w:fill="auto"/>
            <w:noWrap/>
            <w:vAlign w:val="bottom"/>
            <w:hideMark/>
          </w:tcPr>
          <w:p w14:paraId="5BB0F91B" w14:textId="0AE0741F"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Midlothian, TX</w:t>
            </w:r>
          </w:p>
        </w:tc>
      </w:tr>
      <w:tr w:rsidR="00FE2304" w:rsidRPr="00FE2304" w14:paraId="731841ED" w14:textId="77777777" w:rsidTr="00FE2304">
        <w:trPr>
          <w:trHeight w:val="300"/>
        </w:trPr>
        <w:tc>
          <w:tcPr>
            <w:tcW w:w="3220" w:type="dxa"/>
            <w:tcBorders>
              <w:top w:val="nil"/>
              <w:left w:val="nil"/>
              <w:bottom w:val="nil"/>
              <w:right w:val="nil"/>
            </w:tcBorders>
            <w:shd w:val="clear" w:color="auto" w:fill="auto"/>
            <w:noWrap/>
            <w:vAlign w:val="bottom"/>
            <w:hideMark/>
          </w:tcPr>
          <w:p w14:paraId="62AA1A76"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Jeremy and Angela Sivia</w:t>
            </w:r>
          </w:p>
        </w:tc>
        <w:tc>
          <w:tcPr>
            <w:tcW w:w="3220" w:type="dxa"/>
            <w:tcBorders>
              <w:top w:val="nil"/>
              <w:left w:val="nil"/>
              <w:bottom w:val="nil"/>
              <w:right w:val="nil"/>
            </w:tcBorders>
            <w:shd w:val="clear" w:color="auto" w:fill="auto"/>
            <w:noWrap/>
            <w:vAlign w:val="bottom"/>
            <w:hideMark/>
          </w:tcPr>
          <w:p w14:paraId="32C60E1D" w14:textId="4E26AAFF"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19AEB40A" w14:textId="77777777" w:rsidTr="00FE2304">
        <w:trPr>
          <w:trHeight w:val="300"/>
        </w:trPr>
        <w:tc>
          <w:tcPr>
            <w:tcW w:w="3220" w:type="dxa"/>
            <w:tcBorders>
              <w:top w:val="nil"/>
              <w:left w:val="nil"/>
              <w:bottom w:val="nil"/>
              <w:right w:val="nil"/>
            </w:tcBorders>
            <w:shd w:val="clear" w:color="auto" w:fill="auto"/>
            <w:noWrap/>
            <w:vAlign w:val="bottom"/>
            <w:hideMark/>
          </w:tcPr>
          <w:p w14:paraId="04A627AC"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John and Karen Snyder</w:t>
            </w:r>
          </w:p>
        </w:tc>
        <w:tc>
          <w:tcPr>
            <w:tcW w:w="3220" w:type="dxa"/>
            <w:tcBorders>
              <w:top w:val="nil"/>
              <w:left w:val="nil"/>
              <w:bottom w:val="nil"/>
              <w:right w:val="nil"/>
            </w:tcBorders>
            <w:shd w:val="clear" w:color="auto" w:fill="auto"/>
            <w:noWrap/>
            <w:vAlign w:val="bottom"/>
            <w:hideMark/>
          </w:tcPr>
          <w:p w14:paraId="754CADA6" w14:textId="45F169B9"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Sherwood, AR</w:t>
            </w:r>
          </w:p>
        </w:tc>
      </w:tr>
      <w:tr w:rsidR="00FE2304" w:rsidRPr="00FE2304" w14:paraId="4174601E" w14:textId="77777777" w:rsidTr="00FE2304">
        <w:trPr>
          <w:trHeight w:val="300"/>
        </w:trPr>
        <w:tc>
          <w:tcPr>
            <w:tcW w:w="3220" w:type="dxa"/>
            <w:tcBorders>
              <w:top w:val="nil"/>
              <w:left w:val="nil"/>
              <w:bottom w:val="nil"/>
              <w:right w:val="nil"/>
            </w:tcBorders>
            <w:shd w:val="clear" w:color="auto" w:fill="auto"/>
            <w:noWrap/>
            <w:vAlign w:val="bottom"/>
            <w:hideMark/>
          </w:tcPr>
          <w:p w14:paraId="5E3DAB7D"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Lyndall and Karen Stubblefield</w:t>
            </w:r>
          </w:p>
        </w:tc>
        <w:tc>
          <w:tcPr>
            <w:tcW w:w="3220" w:type="dxa"/>
            <w:tcBorders>
              <w:top w:val="nil"/>
              <w:left w:val="nil"/>
              <w:bottom w:val="nil"/>
              <w:right w:val="nil"/>
            </w:tcBorders>
            <w:shd w:val="clear" w:color="auto" w:fill="auto"/>
            <w:noWrap/>
            <w:vAlign w:val="bottom"/>
            <w:hideMark/>
          </w:tcPr>
          <w:p w14:paraId="7EE8BBAA" w14:textId="7CBD3565"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Pearland, TX</w:t>
            </w:r>
          </w:p>
        </w:tc>
      </w:tr>
      <w:tr w:rsidR="00FE2304" w:rsidRPr="00FE2304" w14:paraId="034EEA60" w14:textId="77777777" w:rsidTr="00FE2304">
        <w:trPr>
          <w:trHeight w:val="300"/>
        </w:trPr>
        <w:tc>
          <w:tcPr>
            <w:tcW w:w="3220" w:type="dxa"/>
            <w:tcBorders>
              <w:top w:val="nil"/>
              <w:left w:val="nil"/>
              <w:bottom w:val="nil"/>
              <w:right w:val="nil"/>
            </w:tcBorders>
            <w:shd w:val="clear" w:color="auto" w:fill="auto"/>
            <w:noWrap/>
            <w:vAlign w:val="bottom"/>
            <w:hideMark/>
          </w:tcPr>
          <w:p w14:paraId="28984660"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Sylvan Hills Church</w:t>
            </w:r>
          </w:p>
        </w:tc>
        <w:tc>
          <w:tcPr>
            <w:tcW w:w="3220" w:type="dxa"/>
            <w:tcBorders>
              <w:top w:val="nil"/>
              <w:left w:val="nil"/>
              <w:bottom w:val="nil"/>
              <w:right w:val="nil"/>
            </w:tcBorders>
            <w:shd w:val="clear" w:color="auto" w:fill="auto"/>
            <w:noWrap/>
            <w:vAlign w:val="bottom"/>
            <w:hideMark/>
          </w:tcPr>
          <w:p w14:paraId="74D0A4CB" w14:textId="7C1ABE7D"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Sherwood, AR</w:t>
            </w:r>
          </w:p>
        </w:tc>
      </w:tr>
      <w:tr w:rsidR="00FE2304" w:rsidRPr="00FE2304" w14:paraId="306359D6" w14:textId="77777777" w:rsidTr="00FE2304">
        <w:trPr>
          <w:trHeight w:val="300"/>
        </w:trPr>
        <w:tc>
          <w:tcPr>
            <w:tcW w:w="3220" w:type="dxa"/>
            <w:tcBorders>
              <w:top w:val="nil"/>
              <w:left w:val="nil"/>
              <w:bottom w:val="nil"/>
              <w:right w:val="nil"/>
            </w:tcBorders>
            <w:shd w:val="clear" w:color="auto" w:fill="auto"/>
            <w:noWrap/>
            <w:vAlign w:val="bottom"/>
            <w:hideMark/>
          </w:tcPr>
          <w:p w14:paraId="05820446"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Tri S Foundation</w:t>
            </w:r>
          </w:p>
        </w:tc>
        <w:tc>
          <w:tcPr>
            <w:tcW w:w="3220" w:type="dxa"/>
            <w:tcBorders>
              <w:top w:val="nil"/>
              <w:left w:val="nil"/>
              <w:bottom w:val="nil"/>
              <w:right w:val="nil"/>
            </w:tcBorders>
            <w:shd w:val="clear" w:color="auto" w:fill="auto"/>
            <w:noWrap/>
            <w:vAlign w:val="bottom"/>
            <w:hideMark/>
          </w:tcPr>
          <w:p w14:paraId="67EAA907" w14:textId="6212CE04" w:rsidR="00FE2304" w:rsidRPr="00FE2304" w:rsidRDefault="004444C8" w:rsidP="00FE2304">
            <w:pPr>
              <w:rPr>
                <w:rFonts w:ascii="Arial" w:eastAsia="Times New Roman" w:hAnsi="Arial" w:cs="Arial"/>
                <w:color w:val="000000"/>
                <w:sz w:val="16"/>
                <w:szCs w:val="16"/>
              </w:rPr>
            </w:pPr>
            <w:r>
              <w:rPr>
                <w:rFonts w:ascii="Arial" w:eastAsia="Times New Roman" w:hAnsi="Arial" w:cs="Arial"/>
                <w:color w:val="000000"/>
                <w:sz w:val="16"/>
                <w:szCs w:val="16"/>
              </w:rPr>
              <w:t>Bentonville, AR</w:t>
            </w:r>
          </w:p>
        </w:tc>
      </w:tr>
      <w:tr w:rsidR="00FE2304" w:rsidRPr="00FE2304" w14:paraId="178CCA11" w14:textId="77777777" w:rsidTr="00FE2304">
        <w:trPr>
          <w:trHeight w:val="300"/>
        </w:trPr>
        <w:tc>
          <w:tcPr>
            <w:tcW w:w="3220" w:type="dxa"/>
            <w:tcBorders>
              <w:top w:val="nil"/>
              <w:left w:val="nil"/>
              <w:bottom w:val="nil"/>
              <w:right w:val="nil"/>
            </w:tcBorders>
            <w:shd w:val="clear" w:color="auto" w:fill="auto"/>
            <w:noWrap/>
            <w:vAlign w:val="bottom"/>
            <w:hideMark/>
          </w:tcPr>
          <w:p w14:paraId="6E7A2B4D"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Carlotta Truman Thompson</w:t>
            </w:r>
          </w:p>
        </w:tc>
        <w:tc>
          <w:tcPr>
            <w:tcW w:w="3220" w:type="dxa"/>
            <w:tcBorders>
              <w:top w:val="nil"/>
              <w:left w:val="nil"/>
              <w:bottom w:val="nil"/>
              <w:right w:val="nil"/>
            </w:tcBorders>
            <w:shd w:val="clear" w:color="auto" w:fill="auto"/>
            <w:noWrap/>
            <w:vAlign w:val="bottom"/>
            <w:hideMark/>
          </w:tcPr>
          <w:p w14:paraId="5FDC0A87" w14:textId="6DCE8DFE" w:rsidR="00FE2304" w:rsidRPr="00FE2304" w:rsidRDefault="00FE064D" w:rsidP="00FE2304">
            <w:pPr>
              <w:rPr>
                <w:rFonts w:ascii="Arial" w:eastAsia="Times New Roman" w:hAnsi="Arial" w:cs="Arial"/>
                <w:color w:val="000000"/>
                <w:sz w:val="16"/>
                <w:szCs w:val="16"/>
              </w:rPr>
            </w:pPr>
            <w:r>
              <w:rPr>
                <w:rFonts w:ascii="Arial" w:eastAsia="Times New Roman" w:hAnsi="Arial" w:cs="Arial"/>
                <w:color w:val="000000"/>
                <w:sz w:val="16"/>
                <w:szCs w:val="16"/>
              </w:rPr>
              <w:t>New Edinburg, AR</w:t>
            </w:r>
          </w:p>
        </w:tc>
      </w:tr>
      <w:tr w:rsidR="00FE2304" w:rsidRPr="00FE2304" w14:paraId="5B6391EC" w14:textId="77777777" w:rsidTr="00FE2304">
        <w:trPr>
          <w:trHeight w:val="300"/>
        </w:trPr>
        <w:tc>
          <w:tcPr>
            <w:tcW w:w="3220" w:type="dxa"/>
            <w:tcBorders>
              <w:top w:val="nil"/>
              <w:left w:val="nil"/>
              <w:bottom w:val="nil"/>
              <w:right w:val="nil"/>
            </w:tcBorders>
            <w:shd w:val="clear" w:color="auto" w:fill="auto"/>
            <w:noWrap/>
            <w:vAlign w:val="bottom"/>
            <w:hideMark/>
          </w:tcPr>
          <w:p w14:paraId="0F30ACAB"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West Side Church</w:t>
            </w:r>
          </w:p>
        </w:tc>
        <w:tc>
          <w:tcPr>
            <w:tcW w:w="3220" w:type="dxa"/>
            <w:tcBorders>
              <w:top w:val="nil"/>
              <w:left w:val="nil"/>
              <w:bottom w:val="nil"/>
              <w:right w:val="nil"/>
            </w:tcBorders>
            <w:shd w:val="clear" w:color="auto" w:fill="auto"/>
            <w:noWrap/>
            <w:vAlign w:val="bottom"/>
            <w:hideMark/>
          </w:tcPr>
          <w:p w14:paraId="595CE254" w14:textId="30556FF0" w:rsidR="00FE2304" w:rsidRPr="00FE2304" w:rsidRDefault="00FE064D" w:rsidP="00FE2304">
            <w:pPr>
              <w:rPr>
                <w:rFonts w:ascii="Arial" w:eastAsia="Times New Roman" w:hAnsi="Arial" w:cs="Arial"/>
                <w:color w:val="000000"/>
                <w:sz w:val="16"/>
                <w:szCs w:val="16"/>
              </w:rPr>
            </w:pPr>
            <w:r>
              <w:rPr>
                <w:rFonts w:ascii="Arial" w:eastAsia="Times New Roman" w:hAnsi="Arial" w:cs="Arial"/>
                <w:color w:val="000000"/>
                <w:sz w:val="16"/>
                <w:szCs w:val="16"/>
              </w:rPr>
              <w:t>Searcy, AR</w:t>
            </w:r>
          </w:p>
        </w:tc>
      </w:tr>
      <w:tr w:rsidR="00FE2304" w:rsidRPr="00FE2304" w14:paraId="7D52ABDA" w14:textId="77777777" w:rsidTr="00FE2304">
        <w:trPr>
          <w:trHeight w:val="300"/>
        </w:trPr>
        <w:tc>
          <w:tcPr>
            <w:tcW w:w="3220" w:type="dxa"/>
            <w:tcBorders>
              <w:top w:val="nil"/>
              <w:left w:val="nil"/>
              <w:bottom w:val="nil"/>
              <w:right w:val="nil"/>
            </w:tcBorders>
            <w:shd w:val="clear" w:color="auto" w:fill="auto"/>
            <w:noWrap/>
            <w:vAlign w:val="bottom"/>
            <w:hideMark/>
          </w:tcPr>
          <w:p w14:paraId="15E1E9AC"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Harrell and Holley Wilson</w:t>
            </w:r>
          </w:p>
        </w:tc>
        <w:tc>
          <w:tcPr>
            <w:tcW w:w="3220" w:type="dxa"/>
            <w:tcBorders>
              <w:top w:val="nil"/>
              <w:left w:val="nil"/>
              <w:bottom w:val="nil"/>
              <w:right w:val="nil"/>
            </w:tcBorders>
            <w:shd w:val="clear" w:color="auto" w:fill="auto"/>
            <w:noWrap/>
            <w:vAlign w:val="bottom"/>
            <w:hideMark/>
          </w:tcPr>
          <w:p w14:paraId="16CE2448" w14:textId="3BF0598C" w:rsidR="00FE2304" w:rsidRPr="00FE2304" w:rsidRDefault="00FE064D" w:rsidP="00FE2304">
            <w:pPr>
              <w:rPr>
                <w:rFonts w:ascii="Arial" w:eastAsia="Times New Roman" w:hAnsi="Arial" w:cs="Arial"/>
                <w:color w:val="000000"/>
                <w:sz w:val="16"/>
                <w:szCs w:val="16"/>
              </w:rPr>
            </w:pPr>
            <w:r>
              <w:rPr>
                <w:rFonts w:ascii="Arial" w:eastAsia="Times New Roman" w:hAnsi="Arial" w:cs="Arial"/>
                <w:color w:val="000000"/>
                <w:sz w:val="16"/>
                <w:szCs w:val="16"/>
              </w:rPr>
              <w:t>Rison, AR</w:t>
            </w:r>
          </w:p>
        </w:tc>
      </w:tr>
      <w:tr w:rsidR="00FE2304" w:rsidRPr="00FE2304" w14:paraId="6D6C4ABB" w14:textId="77777777" w:rsidTr="00FE2304">
        <w:trPr>
          <w:trHeight w:val="300"/>
        </w:trPr>
        <w:tc>
          <w:tcPr>
            <w:tcW w:w="3220" w:type="dxa"/>
            <w:tcBorders>
              <w:top w:val="nil"/>
              <w:left w:val="nil"/>
              <w:bottom w:val="nil"/>
              <w:right w:val="nil"/>
            </w:tcBorders>
            <w:shd w:val="clear" w:color="auto" w:fill="auto"/>
            <w:noWrap/>
            <w:vAlign w:val="bottom"/>
            <w:hideMark/>
          </w:tcPr>
          <w:p w14:paraId="6797D842" w14:textId="77777777" w:rsidR="00FE2304" w:rsidRPr="00FE2304" w:rsidRDefault="00FE2304" w:rsidP="00FE2304">
            <w:pPr>
              <w:rPr>
                <w:rFonts w:ascii="Arial" w:eastAsia="Times New Roman" w:hAnsi="Arial" w:cs="Arial"/>
                <w:color w:val="000000"/>
                <w:sz w:val="16"/>
                <w:szCs w:val="16"/>
              </w:rPr>
            </w:pPr>
            <w:r w:rsidRPr="00FE2304">
              <w:rPr>
                <w:rFonts w:ascii="Arial" w:eastAsia="Times New Roman" w:hAnsi="Arial" w:cs="Arial"/>
                <w:color w:val="000000"/>
                <w:sz w:val="16"/>
                <w:szCs w:val="16"/>
              </w:rPr>
              <w:t>Jeff and Lynn Wilson</w:t>
            </w:r>
          </w:p>
        </w:tc>
        <w:tc>
          <w:tcPr>
            <w:tcW w:w="3220" w:type="dxa"/>
            <w:tcBorders>
              <w:top w:val="nil"/>
              <w:left w:val="nil"/>
              <w:bottom w:val="nil"/>
              <w:right w:val="nil"/>
            </w:tcBorders>
            <w:shd w:val="clear" w:color="auto" w:fill="auto"/>
            <w:noWrap/>
            <w:vAlign w:val="bottom"/>
            <w:hideMark/>
          </w:tcPr>
          <w:p w14:paraId="475044CD" w14:textId="3096D9A5" w:rsidR="00FE064D" w:rsidRPr="00FE2304" w:rsidRDefault="00FE064D" w:rsidP="00FE2304">
            <w:pPr>
              <w:rPr>
                <w:rFonts w:ascii="Arial" w:eastAsia="Times New Roman" w:hAnsi="Arial" w:cs="Arial"/>
                <w:color w:val="000000"/>
                <w:sz w:val="16"/>
                <w:szCs w:val="16"/>
              </w:rPr>
            </w:pPr>
            <w:r>
              <w:rPr>
                <w:rFonts w:ascii="Arial" w:eastAsia="Times New Roman" w:hAnsi="Arial" w:cs="Arial"/>
                <w:color w:val="000000"/>
                <w:sz w:val="16"/>
                <w:szCs w:val="16"/>
              </w:rPr>
              <w:t>Rison, AR</w:t>
            </w:r>
          </w:p>
        </w:tc>
      </w:tr>
    </w:tbl>
    <w:p w14:paraId="5DAB9BDE" w14:textId="77777777" w:rsidR="00A70254" w:rsidRDefault="00A70254" w:rsidP="00A70254">
      <w:pPr>
        <w:pStyle w:val="ListParagraph"/>
        <w:ind w:left="1080"/>
      </w:pPr>
    </w:p>
    <w:p w14:paraId="4B9AC71F" w14:textId="16CD5110" w:rsidR="00FE2304" w:rsidRDefault="00A70254" w:rsidP="00A70254">
      <w:pPr>
        <w:pStyle w:val="ListParagraph"/>
        <w:numPr>
          <w:ilvl w:val="0"/>
          <w:numId w:val="13"/>
        </w:numPr>
      </w:pPr>
      <w:r>
        <w:t>Why We Give</w:t>
      </w:r>
    </w:p>
    <w:p w14:paraId="138AD84A" w14:textId="6BD4DECE" w:rsidR="00A70254" w:rsidRDefault="00A70254" w:rsidP="00A70254">
      <w:pPr>
        <w:pStyle w:val="ListParagraph"/>
        <w:numPr>
          <w:ilvl w:val="1"/>
          <w:numId w:val="13"/>
        </w:numPr>
      </w:pPr>
      <w:r>
        <w:t xml:space="preserve">Camp Wyldewood is such a special place! I spent 4 summers working out there in the late 90’s, proposed to my wife at </w:t>
      </w:r>
      <w:r w:rsidR="0013211A" w:rsidRPr="0013211A">
        <w:rPr>
          <w:noProof/>
        </w:rPr>
        <w:t>B</w:t>
      </w:r>
      <w:del w:id="26" w:author="USER" w:date="2018-11-09T03:15:00Z">
        <w:r>
          <w:delText xml:space="preserve"> </w:delText>
        </w:r>
      </w:del>
      <w:ins w:id="27" w:author="USER" w:date="2018-11-09T03:15:00Z">
        <w:r w:rsidR="0013211A" w:rsidRPr="0013211A">
          <w:rPr>
            <w:noProof/>
          </w:rPr>
          <w:t>-</w:t>
        </w:r>
      </w:ins>
      <w:r w:rsidRPr="0013211A">
        <w:rPr>
          <w:noProof/>
        </w:rPr>
        <w:t>rock</w:t>
      </w:r>
      <w:r>
        <w:t xml:space="preserve"> in 2002, and now </w:t>
      </w:r>
      <w:del w:id="28" w:author="USER" w:date="2018-11-09T03:15:00Z">
        <w:r>
          <w:delText>are</w:delText>
        </w:r>
      </w:del>
      <w:ins w:id="29" w:author="USER" w:date="2018-11-09T03:15:00Z">
        <w:r w:rsidR="00A74CF1">
          <w:rPr>
            <w:noProof/>
          </w:rPr>
          <w:t>our</w:t>
        </w:r>
      </w:ins>
      <w:r>
        <w:t xml:space="preserve"> kids have been going for several summers.  It is a great place to go and have fun doing activities like the ropes course or ziplining into the lake but more importantly spending time glorifying God at praise time in Rec 1 and forming life-long friendships with people whose ultimate goal is to get to heaven.</w:t>
      </w:r>
    </w:p>
    <w:p w14:paraId="6B362243" w14:textId="77777777" w:rsidR="00A70254" w:rsidRDefault="00A70254" w:rsidP="00A70254">
      <w:pPr>
        <w:pStyle w:val="ListParagraph"/>
        <w:ind w:left="1800"/>
      </w:pPr>
    </w:p>
    <w:p w14:paraId="50984A13" w14:textId="5FC7394E" w:rsidR="00A70254" w:rsidRDefault="00A70254" w:rsidP="00A70254">
      <w:pPr>
        <w:pStyle w:val="ListParagraph"/>
        <w:ind w:left="1800"/>
      </w:pPr>
      <w:r>
        <w:t>We give because Camp Wyldewood has meant so much to our family.  We want others to have the same opportunity we have had to not only have a great experience but also grow closer to God.</w:t>
      </w:r>
    </w:p>
    <w:p w14:paraId="5745827B" w14:textId="18D75D87" w:rsidR="00A70254" w:rsidRDefault="00A70254" w:rsidP="00A70254">
      <w:pPr>
        <w:pStyle w:val="ListParagraph"/>
        <w:numPr>
          <w:ilvl w:val="1"/>
          <w:numId w:val="13"/>
        </w:numPr>
      </w:pPr>
      <w:r>
        <w:t>Sivia Family picture</w:t>
      </w:r>
    </w:p>
    <w:p w14:paraId="192BBE0A" w14:textId="77777777" w:rsidR="00A70254" w:rsidRDefault="00A70254" w:rsidP="00A70254">
      <w:pPr>
        <w:pStyle w:val="ListParagraph"/>
        <w:ind w:left="1800"/>
      </w:pPr>
    </w:p>
    <w:p w14:paraId="7D935D72" w14:textId="3C8D17C0" w:rsidR="00FE064D" w:rsidRDefault="0011036A" w:rsidP="0011036A">
      <w:pPr>
        <w:rPr>
          <w:u w:val="single"/>
        </w:rPr>
      </w:pPr>
      <w:r>
        <w:rPr>
          <w:u w:val="single"/>
        </w:rPr>
        <w:t>Page 15</w:t>
      </w:r>
      <w:r w:rsidR="004E5879">
        <w:rPr>
          <w:u w:val="single"/>
        </w:rPr>
        <w:t xml:space="preserve"> – Camper Spotlight/Kirby Award</w:t>
      </w:r>
    </w:p>
    <w:p w14:paraId="289405C2" w14:textId="4757F5BF" w:rsidR="0011036A" w:rsidRPr="0011036A" w:rsidRDefault="0011036A" w:rsidP="0011036A">
      <w:pPr>
        <w:pStyle w:val="ListParagraph"/>
        <w:numPr>
          <w:ilvl w:val="0"/>
          <w:numId w:val="6"/>
        </w:numPr>
        <w:rPr>
          <w:u w:val="single"/>
        </w:rPr>
      </w:pPr>
      <w:r>
        <w:t>Camper Spotlight</w:t>
      </w:r>
    </w:p>
    <w:p w14:paraId="147B682C" w14:textId="60747394" w:rsidR="0011036A" w:rsidRPr="00307105" w:rsidRDefault="0011036A" w:rsidP="0011036A">
      <w:pPr>
        <w:pStyle w:val="ListParagraph"/>
        <w:numPr>
          <w:ilvl w:val="1"/>
          <w:numId w:val="6"/>
        </w:numPr>
        <w:rPr>
          <w:u w:val="single"/>
        </w:rPr>
      </w:pPr>
      <w:del w:id="30" w:author="USER" w:date="2018-11-09T03:15:00Z">
        <w:r>
          <w:delText>Chole</w:delText>
        </w:r>
      </w:del>
      <w:ins w:id="31" w:author="USER" w:date="2018-11-09T03:15:00Z">
        <w:r w:rsidR="009F789D">
          <w:rPr>
            <w:noProof/>
          </w:rPr>
          <w:t>Ch</w:t>
        </w:r>
        <w:r w:rsidRPr="000926B6">
          <w:rPr>
            <w:noProof/>
          </w:rPr>
          <w:t>l</w:t>
        </w:r>
        <w:r w:rsidR="009F789D">
          <w:rPr>
            <w:noProof/>
          </w:rPr>
          <w:t>o</w:t>
        </w:r>
        <w:r w:rsidRPr="000926B6">
          <w:rPr>
            <w:noProof/>
          </w:rPr>
          <w:t>e</w:t>
        </w:r>
      </w:ins>
      <w:r>
        <w:t xml:space="preserve"> Johnson</w:t>
      </w:r>
    </w:p>
    <w:p w14:paraId="3E6C05FC" w14:textId="15A7A518" w:rsidR="00FB60B1" w:rsidRPr="00FB60B1" w:rsidRDefault="00307105" w:rsidP="00FB60B1">
      <w:pPr>
        <w:pStyle w:val="NormalWeb"/>
        <w:numPr>
          <w:ilvl w:val="1"/>
          <w:numId w:val="6"/>
        </w:numPr>
        <w:spacing w:before="0" w:beforeAutospacing="0" w:after="0" w:afterAutospacing="0"/>
        <w:rPr>
          <w:rFonts w:asciiTheme="minorHAnsi" w:hAnsiTheme="minorHAnsi" w:cstheme="minorHAnsi"/>
          <w:sz w:val="22"/>
          <w:szCs w:val="22"/>
        </w:rPr>
      </w:pPr>
      <w:r w:rsidRPr="00FB60B1">
        <w:rPr>
          <w:rFonts w:asciiTheme="minorHAnsi" w:hAnsiTheme="minorHAnsi" w:cstheme="minorHAnsi"/>
          <w:sz w:val="22"/>
          <w:szCs w:val="22"/>
        </w:rPr>
        <w:t>Text:</w:t>
      </w:r>
      <w:r w:rsidR="00FB60B1" w:rsidRPr="00FB60B1">
        <w:rPr>
          <w:rFonts w:asciiTheme="minorHAnsi" w:hAnsiTheme="minorHAnsi" w:cstheme="minorHAnsi"/>
          <w:sz w:val="22"/>
          <w:szCs w:val="22"/>
        </w:rPr>
        <w:t xml:space="preserve"> </w:t>
      </w:r>
      <w:r w:rsidR="00FB60B1" w:rsidRPr="00FB60B1">
        <w:rPr>
          <w:rFonts w:asciiTheme="minorHAnsi" w:hAnsiTheme="minorHAnsi" w:cstheme="minorHAnsi"/>
          <w:color w:val="000000"/>
          <w:sz w:val="22"/>
          <w:szCs w:val="22"/>
        </w:rPr>
        <w:t>Wyldewood is the place I fell in love with Jesus. He did a work in my heart</w:t>
      </w:r>
      <w:ins w:id="32" w:author="USER" w:date="2018-11-09T03:15:00Z">
        <w:r w:rsidR="00FB60B1" w:rsidRPr="00FB60B1">
          <w:rPr>
            <w:rFonts w:asciiTheme="minorHAnsi" w:hAnsiTheme="minorHAnsi" w:cstheme="minorHAnsi"/>
            <w:color w:val="000000"/>
            <w:sz w:val="22"/>
            <w:szCs w:val="22"/>
          </w:rPr>
          <w:t xml:space="preserve"> </w:t>
        </w:r>
        <w:r w:rsidR="000926B6">
          <w:rPr>
            <w:rFonts w:asciiTheme="minorHAnsi" w:hAnsiTheme="minorHAnsi" w:cstheme="minorHAnsi"/>
            <w:color w:val="000000"/>
            <w:sz w:val="22"/>
            <w:szCs w:val="22"/>
          </w:rPr>
          <w:t>during</w:t>
        </w:r>
      </w:ins>
      <w:r w:rsidR="000926B6">
        <w:rPr>
          <w:rFonts w:asciiTheme="minorHAnsi" w:hAnsiTheme="minorHAnsi" w:cstheme="minorHAnsi"/>
          <w:color w:val="000000"/>
          <w:sz w:val="22"/>
          <w:szCs w:val="22"/>
        </w:rPr>
        <w:t xml:space="preserve"> </w:t>
      </w:r>
      <w:r w:rsidR="00FB60B1" w:rsidRPr="00FB60B1">
        <w:rPr>
          <w:rFonts w:asciiTheme="minorHAnsi" w:hAnsiTheme="minorHAnsi" w:cstheme="minorHAnsi"/>
          <w:color w:val="000000"/>
          <w:sz w:val="22"/>
          <w:szCs w:val="22"/>
        </w:rPr>
        <w:t xml:space="preserve">my first session of camp. It wasn't a work that only lasted a week or two after the </w:t>
      </w:r>
      <w:r w:rsidR="00FB60B1" w:rsidRPr="0013211A">
        <w:rPr>
          <w:rFonts w:asciiTheme="minorHAnsi" w:hAnsiTheme="minorHAnsi" w:cstheme="minorHAnsi"/>
          <w:noProof/>
          <w:color w:val="000000"/>
          <w:sz w:val="22"/>
          <w:szCs w:val="22"/>
        </w:rPr>
        <w:t>session</w:t>
      </w:r>
      <w:r w:rsidR="00FB60B1" w:rsidRPr="00FB60B1">
        <w:rPr>
          <w:rFonts w:asciiTheme="minorHAnsi" w:hAnsiTheme="minorHAnsi" w:cstheme="minorHAnsi"/>
          <w:color w:val="000000"/>
          <w:sz w:val="22"/>
          <w:szCs w:val="22"/>
        </w:rPr>
        <w:t xml:space="preserve"> had ended, it was a work that stuck with me through the whole summer entering the new school year.</w:t>
      </w:r>
    </w:p>
    <w:p w14:paraId="512E68EA" w14:textId="77777777" w:rsidR="00FB60B1" w:rsidRPr="00FB60B1" w:rsidRDefault="00FB60B1" w:rsidP="00FB60B1">
      <w:pPr>
        <w:rPr>
          <w:rFonts w:eastAsia="Times New Roman" w:cstheme="minorHAnsi"/>
        </w:rPr>
      </w:pPr>
    </w:p>
    <w:p w14:paraId="7C7BC713" w14:textId="55764D08" w:rsidR="00FB60B1" w:rsidRPr="00FB60B1" w:rsidRDefault="00FB60B1" w:rsidP="00FB60B1">
      <w:pPr>
        <w:ind w:left="1440"/>
        <w:rPr>
          <w:rFonts w:eastAsia="Times New Roman" w:cstheme="minorHAnsi"/>
        </w:rPr>
      </w:pPr>
      <w:del w:id="33" w:author="USER" w:date="2018-11-09T03:15:00Z">
        <w:r w:rsidRPr="00FB60B1">
          <w:rPr>
            <w:rFonts w:eastAsia="Times New Roman" w:cstheme="minorHAnsi"/>
            <w:color w:val="000000"/>
          </w:rPr>
          <w:delText xml:space="preserve"> </w:delText>
        </w:r>
      </w:del>
      <w:r w:rsidRPr="00FB60B1">
        <w:rPr>
          <w:rFonts w:eastAsia="Times New Roman" w:cstheme="minorHAnsi"/>
          <w:color w:val="000000"/>
        </w:rPr>
        <w:t>I camped for the first time two years ago on a trip with my youth group. I was scared and unsure what to expect. This feeling immediately changed when I stepped into my cabin. The girls</w:t>
      </w:r>
      <w:r w:rsidR="009F789D">
        <w:rPr>
          <w:rFonts w:eastAsia="Times New Roman" w:cstheme="minorHAnsi"/>
          <w:color w:val="000000"/>
        </w:rPr>
        <w:t xml:space="preserve"> welcomed me with open arms</w:t>
      </w:r>
      <w:del w:id="34" w:author="USER" w:date="2018-11-09T03:15:00Z">
        <w:r w:rsidRPr="00FB60B1">
          <w:rPr>
            <w:rFonts w:eastAsia="Times New Roman" w:cstheme="minorHAnsi"/>
            <w:color w:val="000000"/>
          </w:rPr>
          <w:delText>. An</w:delText>
        </w:r>
      </w:del>
      <w:ins w:id="35" w:author="USER" w:date="2018-11-09T03:15:00Z">
        <w:r w:rsidR="009F789D">
          <w:rPr>
            <w:rFonts w:eastAsia="Times New Roman" w:cstheme="minorHAnsi"/>
            <w:color w:val="000000"/>
          </w:rPr>
          <w:t>, and an</w:t>
        </w:r>
      </w:ins>
      <w:r w:rsidR="009F789D">
        <w:rPr>
          <w:rFonts w:eastAsia="Times New Roman" w:cstheme="minorHAnsi"/>
          <w:color w:val="000000"/>
        </w:rPr>
        <w:t xml:space="preserve"> </w:t>
      </w:r>
      <w:r w:rsidRPr="009F789D">
        <w:rPr>
          <w:rFonts w:eastAsia="Times New Roman" w:cstheme="minorHAnsi"/>
          <w:noProof/>
          <w:color w:val="000000"/>
        </w:rPr>
        <w:t>overwhelming</w:t>
      </w:r>
      <w:r w:rsidRPr="00FB60B1">
        <w:rPr>
          <w:rFonts w:eastAsia="Times New Roman" w:cstheme="minorHAnsi"/>
          <w:color w:val="000000"/>
        </w:rPr>
        <w:t xml:space="preserve"> sense of peace began to crawl over me. Through praise times, late night </w:t>
      </w:r>
      <w:r w:rsidRPr="000926B6">
        <w:rPr>
          <w:rFonts w:eastAsia="Times New Roman" w:cstheme="minorHAnsi"/>
          <w:noProof/>
          <w:color w:val="000000"/>
        </w:rPr>
        <w:t>devos</w:t>
      </w:r>
      <w:r w:rsidRPr="00FB60B1">
        <w:rPr>
          <w:rFonts w:eastAsia="Times New Roman" w:cstheme="minorHAnsi"/>
          <w:color w:val="000000"/>
        </w:rPr>
        <w:t xml:space="preserve">, and activities- I had formed deep, personal friendships with the people in my group. </w:t>
      </w:r>
      <w:r w:rsidR="009F789D">
        <w:rPr>
          <w:rFonts w:eastAsia="Times New Roman" w:cstheme="minorHAnsi"/>
          <w:color w:val="000000"/>
        </w:rPr>
        <w:t xml:space="preserve">This is what </w:t>
      </w:r>
      <w:del w:id="36" w:author="USER" w:date="2018-11-09T03:15:00Z">
        <w:r w:rsidRPr="00FB60B1">
          <w:rPr>
            <w:rFonts w:eastAsia="Times New Roman" w:cstheme="minorHAnsi"/>
            <w:color w:val="000000"/>
          </w:rPr>
          <w:delText>heart</w:delText>
        </w:r>
      </w:del>
      <w:ins w:id="37" w:author="USER" w:date="2018-11-09T03:15:00Z">
        <w:r w:rsidR="009F789D">
          <w:rPr>
            <w:rFonts w:eastAsia="Times New Roman" w:cstheme="minorHAnsi"/>
            <w:color w:val="000000"/>
          </w:rPr>
          <w:t>I</w:t>
        </w:r>
      </w:ins>
      <w:r w:rsidRPr="00FB60B1">
        <w:rPr>
          <w:rFonts w:eastAsia="Times New Roman" w:cstheme="minorHAnsi"/>
          <w:color w:val="000000"/>
        </w:rPr>
        <w:t xml:space="preserve"> began to open my heart to, and </w:t>
      </w:r>
      <w:r w:rsidRPr="009F789D">
        <w:rPr>
          <w:rFonts w:eastAsia="Times New Roman" w:cstheme="minorHAnsi"/>
          <w:noProof/>
          <w:color w:val="000000"/>
        </w:rPr>
        <w:t>eventually</w:t>
      </w:r>
      <w:del w:id="38" w:author="USER" w:date="2018-11-09T03:15:00Z">
        <w:r w:rsidRPr="00FB60B1">
          <w:rPr>
            <w:rFonts w:eastAsia="Times New Roman" w:cstheme="minorHAnsi"/>
            <w:color w:val="000000"/>
          </w:rPr>
          <w:delText xml:space="preserve"> fall</w:delText>
        </w:r>
      </w:del>
      <w:ins w:id="39" w:author="USER" w:date="2018-11-09T03:15:00Z">
        <w:r w:rsidR="009F789D">
          <w:rPr>
            <w:rFonts w:eastAsia="Times New Roman" w:cstheme="minorHAnsi"/>
            <w:noProof/>
            <w:color w:val="000000"/>
          </w:rPr>
          <w:t>,</w:t>
        </w:r>
        <w:r w:rsidRPr="00FB60B1">
          <w:rPr>
            <w:rFonts w:eastAsia="Times New Roman" w:cstheme="minorHAnsi"/>
            <w:color w:val="000000"/>
          </w:rPr>
          <w:t xml:space="preserve"> </w:t>
        </w:r>
        <w:r w:rsidR="009F789D">
          <w:rPr>
            <w:rFonts w:eastAsia="Times New Roman" w:cstheme="minorHAnsi"/>
            <w:color w:val="000000"/>
          </w:rPr>
          <w:t>I fe</w:t>
        </w:r>
        <w:r w:rsidRPr="00FB60B1">
          <w:rPr>
            <w:rFonts w:eastAsia="Times New Roman" w:cstheme="minorHAnsi"/>
            <w:color w:val="000000"/>
          </w:rPr>
          <w:t>ll</w:t>
        </w:r>
      </w:ins>
      <w:r w:rsidRPr="00FB60B1">
        <w:rPr>
          <w:rFonts w:eastAsia="Times New Roman" w:cstheme="minorHAnsi"/>
          <w:color w:val="000000"/>
        </w:rPr>
        <w:t xml:space="preserve"> in love with God.</w:t>
      </w:r>
    </w:p>
    <w:p w14:paraId="33911D96" w14:textId="77777777" w:rsidR="00FB60B1" w:rsidRPr="00FB60B1" w:rsidRDefault="00FB60B1" w:rsidP="00FB60B1">
      <w:pPr>
        <w:ind w:left="1440"/>
        <w:rPr>
          <w:rFonts w:eastAsia="Times New Roman" w:cstheme="minorHAnsi"/>
        </w:rPr>
      </w:pPr>
    </w:p>
    <w:p w14:paraId="6128DCBB" w14:textId="6B006873" w:rsidR="00FB60B1" w:rsidRPr="00FB60B1" w:rsidRDefault="00FB60B1" w:rsidP="00FB60B1">
      <w:pPr>
        <w:ind w:left="1440"/>
        <w:rPr>
          <w:rFonts w:eastAsia="Times New Roman" w:cstheme="minorHAnsi"/>
        </w:rPr>
      </w:pPr>
      <w:r w:rsidRPr="00FB60B1">
        <w:rPr>
          <w:rFonts w:eastAsia="Times New Roman" w:cstheme="minorHAnsi"/>
          <w:color w:val="000000"/>
        </w:rPr>
        <w:t>I consider Wyldewood “home</w:t>
      </w:r>
      <w:del w:id="40" w:author="USER" w:date="2018-11-09T03:15:00Z">
        <w:r w:rsidRPr="00FB60B1">
          <w:rPr>
            <w:rFonts w:eastAsia="Times New Roman" w:cstheme="minorHAnsi"/>
            <w:color w:val="000000"/>
          </w:rPr>
          <w:delText>”.</w:delText>
        </w:r>
      </w:del>
      <w:ins w:id="41" w:author="USER" w:date="2018-11-09T03:15:00Z">
        <w:r w:rsidR="00A74CF1">
          <w:rPr>
            <w:rFonts w:eastAsia="Times New Roman" w:cstheme="minorHAnsi"/>
            <w:noProof/>
            <w:color w:val="000000"/>
          </w:rPr>
          <w:t>.”</w:t>
        </w:r>
      </w:ins>
      <w:r w:rsidRPr="00FB60B1">
        <w:rPr>
          <w:rFonts w:eastAsia="Times New Roman" w:cstheme="minorHAnsi"/>
          <w:color w:val="000000"/>
        </w:rPr>
        <w:t xml:space="preserve"> The atmosphere this place brings is unlike any other. Wyldewood represents family, offers Christ-like love, and displays God's creative beauty in nature. I've seen lives changed (including my own) from this experience. Wyldewood came just at the right moment in my life. God has ordered my steps through this experience to become a servant of </w:t>
      </w:r>
      <w:r w:rsidR="009F789D">
        <w:rPr>
          <w:rFonts w:eastAsia="Times New Roman" w:cstheme="minorHAnsi"/>
          <w:color w:val="000000"/>
        </w:rPr>
        <w:t xml:space="preserve">Him, following His will. I </w:t>
      </w:r>
      <w:del w:id="42" w:author="USER" w:date="2018-11-09T03:15:00Z">
        <w:r w:rsidRPr="00FB60B1">
          <w:rPr>
            <w:rFonts w:eastAsia="Times New Roman" w:cstheme="minorHAnsi"/>
            <w:color w:val="000000"/>
          </w:rPr>
          <w:delText>could not</w:delText>
        </w:r>
      </w:del>
      <w:ins w:id="43" w:author="USER" w:date="2018-11-09T03:15:00Z">
        <w:r w:rsidR="009F789D">
          <w:rPr>
            <w:rFonts w:eastAsia="Times New Roman" w:cstheme="minorHAnsi"/>
            <w:color w:val="000000"/>
          </w:rPr>
          <w:t>cannot</w:t>
        </w:r>
      </w:ins>
      <w:r w:rsidRPr="00FB60B1">
        <w:rPr>
          <w:rFonts w:eastAsia="Times New Roman" w:cstheme="minorHAnsi"/>
          <w:color w:val="000000"/>
        </w:rPr>
        <w:t xml:space="preserve"> describe Wyldewood </w:t>
      </w:r>
      <w:r w:rsidRPr="00FB60B1">
        <w:rPr>
          <w:rFonts w:eastAsia="Times New Roman" w:cstheme="minorHAnsi"/>
          <w:color w:val="000000"/>
        </w:rPr>
        <w:lastRenderedPageBreak/>
        <w:t xml:space="preserve">with even the most elaborate of words, but I can promise you that what you feel and see at Wyldewood … is a bit of Heaven on Earth. </w:t>
      </w:r>
    </w:p>
    <w:p w14:paraId="77A8D895" w14:textId="77777777" w:rsidR="00FB60B1" w:rsidRPr="00FB60B1" w:rsidRDefault="00FB60B1" w:rsidP="00FB60B1">
      <w:pPr>
        <w:rPr>
          <w:rFonts w:eastAsia="Times New Roman" w:cstheme="minorHAnsi"/>
        </w:rPr>
      </w:pPr>
    </w:p>
    <w:p w14:paraId="47ECA252" w14:textId="535998CF" w:rsidR="00307105" w:rsidRPr="00FB60B1" w:rsidRDefault="00FB60B1" w:rsidP="00FB60B1">
      <w:pPr>
        <w:rPr>
          <w:rFonts w:eastAsia="Times New Roman" w:cstheme="minorHAnsi"/>
        </w:rPr>
      </w:pPr>
      <w:r w:rsidRPr="00FB60B1">
        <w:rPr>
          <w:rFonts w:eastAsia="Times New Roman" w:cstheme="minorHAnsi"/>
          <w:color w:val="000000"/>
        </w:rPr>
        <w:tab/>
      </w:r>
      <w:r w:rsidRPr="00FB60B1">
        <w:rPr>
          <w:rFonts w:eastAsia="Times New Roman" w:cstheme="minorHAnsi"/>
          <w:color w:val="000000"/>
        </w:rPr>
        <w:tab/>
      </w:r>
      <w:r w:rsidRPr="00FB60B1">
        <w:rPr>
          <w:rFonts w:eastAsia="Times New Roman" w:cstheme="minorHAnsi"/>
          <w:color w:val="000000"/>
        </w:rPr>
        <w:tab/>
      </w:r>
      <w:r w:rsidRPr="00FB60B1">
        <w:rPr>
          <w:rFonts w:eastAsia="Times New Roman" w:cstheme="minorHAnsi"/>
          <w:color w:val="000000"/>
        </w:rPr>
        <w:tab/>
      </w:r>
      <w:r w:rsidRPr="00FB60B1">
        <w:rPr>
          <w:rFonts w:eastAsia="Times New Roman" w:cstheme="minorHAnsi"/>
          <w:color w:val="000000"/>
        </w:rPr>
        <w:tab/>
      </w:r>
      <w:r w:rsidRPr="00FB60B1">
        <w:rPr>
          <w:rFonts w:eastAsia="Times New Roman" w:cstheme="minorHAnsi"/>
          <w:color w:val="000000"/>
        </w:rPr>
        <w:tab/>
      </w:r>
      <w:r w:rsidRPr="00FB60B1">
        <w:rPr>
          <w:rFonts w:eastAsia="Times New Roman" w:cstheme="minorHAnsi"/>
          <w:color w:val="000000"/>
        </w:rPr>
        <w:tab/>
      </w:r>
      <w:r w:rsidRPr="00FB60B1">
        <w:rPr>
          <w:rFonts w:eastAsia="Times New Roman" w:cstheme="minorHAnsi"/>
          <w:color w:val="000000"/>
        </w:rPr>
        <w:tab/>
      </w:r>
      <w:r w:rsidRPr="00FB60B1">
        <w:rPr>
          <w:rFonts w:eastAsia="Times New Roman" w:cstheme="minorHAnsi"/>
          <w:color w:val="000000"/>
        </w:rPr>
        <w:tab/>
      </w:r>
      <w:r w:rsidRPr="00FB60B1">
        <w:rPr>
          <w:rFonts w:eastAsia="Times New Roman" w:cstheme="minorHAnsi"/>
          <w:color w:val="000000"/>
        </w:rPr>
        <w:tab/>
        <w:t>-Chloe Johnson</w:t>
      </w:r>
    </w:p>
    <w:p w14:paraId="4348DE72" w14:textId="09B3F932" w:rsidR="0011036A" w:rsidRPr="0011036A" w:rsidRDefault="0011036A" w:rsidP="0011036A">
      <w:pPr>
        <w:pStyle w:val="ListParagraph"/>
        <w:numPr>
          <w:ilvl w:val="1"/>
          <w:numId w:val="6"/>
        </w:numPr>
        <w:rPr>
          <w:u w:val="single"/>
        </w:rPr>
      </w:pPr>
      <w:del w:id="44" w:author="USER" w:date="2018-11-09T03:15:00Z">
        <w:r>
          <w:delText>Chole</w:delText>
        </w:r>
      </w:del>
      <w:ins w:id="45" w:author="USER" w:date="2018-11-09T03:15:00Z">
        <w:r w:rsidR="009F789D">
          <w:t>Ch</w:t>
        </w:r>
        <w:r>
          <w:t>l</w:t>
        </w:r>
        <w:r w:rsidR="009F789D">
          <w:t>o</w:t>
        </w:r>
        <w:r>
          <w:t>e</w:t>
        </w:r>
      </w:ins>
      <w:r>
        <w:t xml:space="preserve"> Johnson picture</w:t>
      </w:r>
    </w:p>
    <w:p w14:paraId="4D186690" w14:textId="204D6FD9" w:rsidR="0011036A" w:rsidRPr="0011036A" w:rsidRDefault="0011036A" w:rsidP="0011036A">
      <w:pPr>
        <w:pStyle w:val="ListParagraph"/>
        <w:numPr>
          <w:ilvl w:val="0"/>
          <w:numId w:val="6"/>
        </w:numPr>
        <w:rPr>
          <w:u w:val="single"/>
        </w:rPr>
      </w:pPr>
      <w:r>
        <w:t>Janie Kirby Award Winner</w:t>
      </w:r>
      <w:r w:rsidR="00BD7743">
        <w:t xml:space="preserve"> – Lexi Jones</w:t>
      </w:r>
    </w:p>
    <w:p w14:paraId="63E1A8D8" w14:textId="586B988D" w:rsidR="0011036A" w:rsidRPr="00BD7743" w:rsidRDefault="00BD7743" w:rsidP="0011036A">
      <w:pPr>
        <w:pStyle w:val="ListParagraph"/>
        <w:numPr>
          <w:ilvl w:val="1"/>
          <w:numId w:val="6"/>
        </w:numPr>
        <w:rPr>
          <w:u w:val="single"/>
        </w:rPr>
      </w:pPr>
      <w:r>
        <w:t xml:space="preserve">Since the summer of </w:t>
      </w:r>
      <w:r w:rsidRPr="009F789D">
        <w:rPr>
          <w:noProof/>
        </w:rPr>
        <w:t>2014</w:t>
      </w:r>
      <w:ins w:id="46" w:author="USER" w:date="2018-11-09T03:15:00Z">
        <w:r w:rsidR="009F789D">
          <w:rPr>
            <w:noProof/>
          </w:rPr>
          <w:t>,</w:t>
        </w:r>
      </w:ins>
      <w:r>
        <w:t xml:space="preserve"> the Wyldewood Staff has awarded the Janie Kirby Award.  Janie served as a counselor in the 1970’s and is fondly remembered by those she worked with as a great of example of what </w:t>
      </w:r>
      <w:r w:rsidR="009F789D">
        <w:t>a Wyldewood counselor should be</w:t>
      </w:r>
      <w:del w:id="47" w:author="USER" w:date="2018-11-09T03:15:00Z">
        <w:r>
          <w:delText xml:space="preserve"> </w:delText>
        </w:r>
      </w:del>
      <w:r>
        <w:t xml:space="preserve">.  </w:t>
      </w:r>
    </w:p>
    <w:p w14:paraId="09D5F4C8" w14:textId="701C5034" w:rsidR="00BD7743" w:rsidRDefault="00BD7743" w:rsidP="00BD7743">
      <w:pPr>
        <w:pStyle w:val="ListParagraph"/>
        <w:ind w:left="1440"/>
        <w:rPr>
          <w:u w:val="single"/>
        </w:rPr>
      </w:pPr>
    </w:p>
    <w:p w14:paraId="2C5E3B8E" w14:textId="0F60BF61" w:rsidR="00E71BC8" w:rsidRDefault="00BD7743" w:rsidP="00BD7743">
      <w:pPr>
        <w:pStyle w:val="ListParagraph"/>
        <w:ind w:left="1440"/>
      </w:pPr>
      <w:r>
        <w:t xml:space="preserve">The Wyldewood Staff selected Lexi Jones as the 2018 </w:t>
      </w:r>
      <w:r w:rsidR="008553C9">
        <w:t>recipient</w:t>
      </w:r>
      <w:r>
        <w:t xml:space="preserve">.  Lexi grew up in McCrory, AR.  She was a long-time Wyldewood camper and just completed her third summer on staff.  </w:t>
      </w:r>
      <w:r w:rsidR="00512237">
        <w:t>One of her co-workers said, “Lexi is the embodiment of shining Christ’s light.”</w:t>
      </w:r>
      <w:r w:rsidR="00A556D1">
        <w:t xml:space="preserve"> Another co-worker said, “If I had a camper, Lexi would be my first choice of </w:t>
      </w:r>
      <w:ins w:id="48" w:author="USER" w:date="2018-11-09T03:15:00Z">
        <w:r w:rsidR="009F789D">
          <w:t xml:space="preserve">a </w:t>
        </w:r>
      </w:ins>
      <w:r w:rsidR="00A556D1" w:rsidRPr="009F789D">
        <w:rPr>
          <w:noProof/>
        </w:rPr>
        <w:t>counselor</w:t>
      </w:r>
      <w:r w:rsidR="00A556D1">
        <w:t>.”</w:t>
      </w:r>
    </w:p>
    <w:p w14:paraId="709BDDCE" w14:textId="77777777" w:rsidR="00E71BC8" w:rsidRDefault="00E71BC8" w:rsidP="00BD7743">
      <w:pPr>
        <w:pStyle w:val="ListParagraph"/>
        <w:ind w:left="1440"/>
      </w:pPr>
    </w:p>
    <w:p w14:paraId="093DD9E6" w14:textId="2E45278E" w:rsidR="00BD7743" w:rsidRDefault="00E71BC8" w:rsidP="00E71BC8">
      <w:pPr>
        <w:pStyle w:val="ListParagraph"/>
        <w:numPr>
          <w:ilvl w:val="0"/>
          <w:numId w:val="7"/>
        </w:numPr>
      </w:pPr>
      <w:r>
        <w:t xml:space="preserve">Former </w:t>
      </w:r>
      <w:r w:rsidR="008553C9">
        <w:t>Recipients</w:t>
      </w:r>
    </w:p>
    <w:p w14:paraId="032462F8" w14:textId="58189DF7" w:rsidR="00E71BC8" w:rsidRDefault="00E71BC8" w:rsidP="00E71BC8">
      <w:pPr>
        <w:pStyle w:val="ListParagraph"/>
        <w:numPr>
          <w:ilvl w:val="1"/>
          <w:numId w:val="7"/>
        </w:numPr>
      </w:pPr>
      <w:r>
        <w:t xml:space="preserve">2014 </w:t>
      </w:r>
      <w:r>
        <w:tab/>
        <w:t>Kayla Rogers</w:t>
      </w:r>
    </w:p>
    <w:p w14:paraId="4370E8E4" w14:textId="3842179A" w:rsidR="00E71BC8" w:rsidRDefault="00E71BC8" w:rsidP="00E71BC8">
      <w:pPr>
        <w:pStyle w:val="ListParagraph"/>
        <w:numPr>
          <w:ilvl w:val="1"/>
          <w:numId w:val="7"/>
        </w:numPr>
      </w:pPr>
      <w:r>
        <w:t>2015</w:t>
      </w:r>
      <w:r>
        <w:tab/>
        <w:t>Jasmine Brock</w:t>
      </w:r>
    </w:p>
    <w:p w14:paraId="5A9046AF" w14:textId="4F8399C4" w:rsidR="00E71BC8" w:rsidRDefault="00E71BC8" w:rsidP="00E71BC8">
      <w:pPr>
        <w:pStyle w:val="ListParagraph"/>
        <w:numPr>
          <w:ilvl w:val="1"/>
          <w:numId w:val="7"/>
        </w:numPr>
      </w:pPr>
      <w:r>
        <w:t>2016</w:t>
      </w:r>
      <w:r>
        <w:tab/>
        <w:t>Austin Nightengale</w:t>
      </w:r>
    </w:p>
    <w:p w14:paraId="06AED23E" w14:textId="73DD3754" w:rsidR="00E71BC8" w:rsidRDefault="00E71BC8" w:rsidP="00E71BC8">
      <w:pPr>
        <w:pStyle w:val="ListParagraph"/>
        <w:numPr>
          <w:ilvl w:val="1"/>
          <w:numId w:val="7"/>
        </w:numPr>
      </w:pPr>
      <w:r>
        <w:t>2017</w:t>
      </w:r>
      <w:r>
        <w:tab/>
        <w:t>Brynna Morgan</w:t>
      </w:r>
    </w:p>
    <w:p w14:paraId="08A0819D" w14:textId="67B7505C" w:rsidR="00E71BC8" w:rsidRDefault="00E71BC8" w:rsidP="00E71BC8">
      <w:pPr>
        <w:pStyle w:val="ListParagraph"/>
        <w:numPr>
          <w:ilvl w:val="0"/>
          <w:numId w:val="7"/>
        </w:numPr>
      </w:pPr>
      <w:r>
        <w:t>Picture of Lexi Jones</w:t>
      </w:r>
    </w:p>
    <w:p w14:paraId="7E92B80E" w14:textId="120DB26A" w:rsidR="00C37186" w:rsidRDefault="00C37186" w:rsidP="00C37186"/>
    <w:p w14:paraId="32824FCB" w14:textId="0BD4F08D" w:rsidR="00C37186" w:rsidRDefault="004E5879" w:rsidP="00C37186">
      <w:pPr>
        <w:rPr>
          <w:u w:val="single"/>
        </w:rPr>
      </w:pPr>
      <w:r>
        <w:rPr>
          <w:u w:val="single"/>
        </w:rPr>
        <w:t>Page 16 &amp; 17 – Fundraising Campaign</w:t>
      </w:r>
    </w:p>
    <w:p w14:paraId="031D15DC" w14:textId="54DC28C4" w:rsidR="004E5879" w:rsidRPr="004E5879" w:rsidRDefault="004E5879" w:rsidP="004E5879">
      <w:pPr>
        <w:pStyle w:val="ListParagraph"/>
        <w:numPr>
          <w:ilvl w:val="0"/>
          <w:numId w:val="8"/>
        </w:numPr>
        <w:rPr>
          <w:u w:val="single"/>
        </w:rPr>
      </w:pPr>
      <w:r>
        <w:t>A Place We Call Home</w:t>
      </w:r>
    </w:p>
    <w:p w14:paraId="1D14BF9F" w14:textId="356A9FF0" w:rsidR="004E5879" w:rsidRPr="00BD6FBF" w:rsidRDefault="004E5879" w:rsidP="004E5879">
      <w:pPr>
        <w:pStyle w:val="ListParagraph"/>
        <w:numPr>
          <w:ilvl w:val="1"/>
          <w:numId w:val="8"/>
        </w:numPr>
        <w:rPr>
          <w:u w:val="single"/>
        </w:rPr>
      </w:pPr>
      <w:r>
        <w:t>Article</w:t>
      </w:r>
    </w:p>
    <w:p w14:paraId="027F7284" w14:textId="77777777" w:rsidR="00BD6FBF" w:rsidRDefault="00BD6FBF" w:rsidP="00BD6FBF">
      <w:pPr>
        <w:pStyle w:val="ListParagraph"/>
        <w:ind w:left="1800"/>
      </w:pPr>
      <w:r>
        <w:t xml:space="preserve">1948. That is the year that Brother Dykes and a few others started Camp Wyldewood. I never got the chance to meet John L. Dykes.  By the time I came into the Wyldewood family in the mid 1990’s he had passed away.  Over the years, I have heard many stories about Brother Dykes’ commitment to Wyldewood and his desire for this new ministry to succeed.  I love the story of an ordinary man, a bookstore manager at a struggling Christian college, having the faith and vision to take on such a huge project.  I imagine the conviction it took to take out a second mortgage on his home and convince others to do the same.  </w:t>
      </w:r>
    </w:p>
    <w:p w14:paraId="6E58D325" w14:textId="77777777" w:rsidR="00BD6FBF" w:rsidRDefault="00BD6FBF" w:rsidP="00BD6FBF">
      <w:pPr>
        <w:pStyle w:val="ListParagraph"/>
        <w:ind w:left="1800"/>
      </w:pPr>
    </w:p>
    <w:p w14:paraId="60A91E30" w14:textId="77777777" w:rsidR="00BD6FBF" w:rsidRDefault="00BD6FBF" w:rsidP="00BD6FBF">
      <w:pPr>
        <w:pStyle w:val="ListParagraph"/>
        <w:ind w:left="1800"/>
      </w:pPr>
      <w:r>
        <w:t>I have often heard it told by others, who have been in the Wyldewood family much longer than me, that Brother Dykes thought it was important to create a place where children could get away from the everyday distractions of the world and learn about the love of Jesus.  I believe the original purpose of Wyldewood is even more important in 2018.  Our children desperately need to get away from the distractions of the world and find the love of Jesus!</w:t>
      </w:r>
    </w:p>
    <w:p w14:paraId="52F80FFF" w14:textId="77777777" w:rsidR="00BD6FBF" w:rsidRDefault="00BD6FBF" w:rsidP="00BD6FBF">
      <w:pPr>
        <w:pStyle w:val="ListParagraph"/>
        <w:ind w:left="1800"/>
      </w:pPr>
    </w:p>
    <w:p w14:paraId="0B60FFCC" w14:textId="09C1FEEE" w:rsidR="00BD6FBF" w:rsidRDefault="00BD6FBF" w:rsidP="00BD6FBF">
      <w:pPr>
        <w:pStyle w:val="ListParagraph"/>
        <w:ind w:left="1800"/>
      </w:pPr>
      <w:r>
        <w:t xml:space="preserve">For many of us Wyldewood is where we found God.  A place where Jesus became real and we formed relationships with other believers that would last a lifetime.  A place we call HOME! </w:t>
      </w:r>
    </w:p>
    <w:p w14:paraId="2341DD20" w14:textId="77777777" w:rsidR="00BD6FBF" w:rsidRDefault="00BD6FBF" w:rsidP="00BD6FBF">
      <w:pPr>
        <w:pStyle w:val="ListParagraph"/>
        <w:ind w:left="1800"/>
      </w:pPr>
      <w:r>
        <w:t xml:space="preserve">One of the most inspiring parts of the Wyldewood story is how God used ordinary men and women, at least by the world’s standards, to create such a powerful ministry.  Wyldewood didn’t start with a large donation from a wealthy benefactor </w:t>
      </w:r>
      <w:r>
        <w:lastRenderedPageBreak/>
        <w:t xml:space="preserve">or a man of great worldly prominence.  Instead God called on men and women like Mr. and Mrs. Dykes and others to commit to something bigger than themselves.  Imagine all the lives that have been impacted since 1948 because of this commitment. </w:t>
      </w:r>
    </w:p>
    <w:p w14:paraId="30CCC7F4" w14:textId="77777777" w:rsidR="00BD6FBF" w:rsidRDefault="00BD6FBF" w:rsidP="00BD6FBF">
      <w:pPr>
        <w:pStyle w:val="ListParagraph"/>
        <w:ind w:left="1800"/>
      </w:pPr>
    </w:p>
    <w:p w14:paraId="3B1F9F60" w14:textId="77777777" w:rsidR="00BD6FBF" w:rsidRDefault="00BD6FBF" w:rsidP="00BD6FBF">
      <w:pPr>
        <w:pStyle w:val="ListParagraph"/>
        <w:ind w:left="1800"/>
      </w:pPr>
      <w:r>
        <w:t xml:space="preserve">The Wyldewood family remains a group made up of ordinary people.  We don’t have the large donors that are able to write million-dollar checks (p.s. if you can my cell number is 404-312-2880).  But what we do have is </w:t>
      </w:r>
      <w:proofErr w:type="gramStart"/>
      <w:r>
        <w:t>a large number of</w:t>
      </w:r>
      <w:proofErr w:type="gramEnd"/>
      <w:r>
        <w:t xml:space="preserve"> alumni who love the Lord and were greatly impacted by their time spent at Wyldewood.  Don’t get me wrong, we have many alumni who have been very successful and give generously to Wyldewood, but I think for many of us, we just aren’t able to write the large check we wish we could.  I can’t tell you how many times I have heard people say, “when I make it big” or “when I win the lottery,” “I’m going to give a large amount to Wyldewood.” Instead of waiting on that to happen, we have a different plan. </w:t>
      </w:r>
    </w:p>
    <w:p w14:paraId="47320782" w14:textId="77777777" w:rsidR="00BD6FBF" w:rsidRDefault="00BD6FBF" w:rsidP="00BD6FBF">
      <w:pPr>
        <w:pStyle w:val="ListParagraph"/>
        <w:ind w:left="1800"/>
      </w:pPr>
    </w:p>
    <w:p w14:paraId="6556D3B3" w14:textId="77777777" w:rsidR="00BD6FBF" w:rsidRDefault="00BD6FBF" w:rsidP="00BD6FBF">
      <w:pPr>
        <w:pStyle w:val="ListParagraph"/>
        <w:ind w:left="1800"/>
      </w:pPr>
      <w:r>
        <w:t xml:space="preserve">We are starting a new fundraising campaign in 2019 called “A Place Called Home.”  The purpose of this campaign is to increase our monthly commitments to ensure that Wyldewood is here to impact the lives of children for generations to come.  We are not asking anyone to mortgage their homes like the founders of Wyldewood, but instead, we want to use the strength of our numbers.  In the beginning of Wyldewood, there were just a few families that believed in the mission, so great sacrifices were necessary. Today we have over 10,000 former campers and counselors that have seen the impact of the ministry first hand. </w:t>
      </w:r>
    </w:p>
    <w:p w14:paraId="4F047330" w14:textId="77777777" w:rsidR="00BD6FBF" w:rsidRDefault="00BD6FBF" w:rsidP="00BD6FBF">
      <w:pPr>
        <w:pStyle w:val="ListParagraph"/>
        <w:ind w:left="1800"/>
      </w:pPr>
    </w:p>
    <w:p w14:paraId="78C3C742" w14:textId="77777777" w:rsidR="00BD6FBF" w:rsidRDefault="00BD6FBF" w:rsidP="00BD6FBF">
      <w:pPr>
        <w:pStyle w:val="ListParagraph"/>
        <w:ind w:left="1800"/>
      </w:pPr>
      <w:r>
        <w:t xml:space="preserve">Imagine if 1/10 of those people gave $10 -$25 each month, an amount most people would not miss from their monthly budgets?  Or dare to dream big with me and imagine if 1/2 of our alumni donated on a monthly basis.  We serve a God that </w:t>
      </w:r>
      <w:proofErr w:type="gramStart"/>
      <w:r>
        <w:t>can do</w:t>
      </w:r>
      <w:proofErr w:type="gramEnd"/>
      <w:r>
        <w:t xml:space="preserve"> BIG things with small amounts. Alone it may seem that your $10 won’t make much of a difference, but as you can see from the chart below, together as a family, we can ensure our HOME will continue to be a place that teaches children the love of Jesus for many years to come. </w:t>
      </w:r>
    </w:p>
    <w:p w14:paraId="09C0327B" w14:textId="77777777" w:rsidR="00BD6FBF" w:rsidRDefault="00BD6FBF" w:rsidP="00BD6FBF">
      <w:pPr>
        <w:pStyle w:val="ListParagraph"/>
        <w:ind w:left="1800"/>
      </w:pPr>
    </w:p>
    <w:tbl>
      <w:tblPr>
        <w:tblW w:w="9260" w:type="dxa"/>
        <w:tblInd w:w="1080" w:type="dxa"/>
        <w:tblLook w:val="04A0" w:firstRow="1" w:lastRow="0" w:firstColumn="1" w:lastColumn="0" w:noHBand="0" w:noVBand="1"/>
      </w:tblPr>
      <w:tblGrid>
        <w:gridCol w:w="1765"/>
        <w:gridCol w:w="3627"/>
        <w:gridCol w:w="3868"/>
      </w:tblGrid>
      <w:tr w:rsidR="00BD6FBF" w:rsidRPr="00D052DA" w14:paraId="5CE7A9C4" w14:textId="77777777" w:rsidTr="00BD6FBF">
        <w:trPr>
          <w:trHeight w:val="300"/>
        </w:trPr>
        <w:tc>
          <w:tcPr>
            <w:tcW w:w="1765" w:type="dxa"/>
            <w:tcBorders>
              <w:top w:val="nil"/>
              <w:left w:val="nil"/>
              <w:bottom w:val="nil"/>
              <w:right w:val="nil"/>
            </w:tcBorders>
            <w:shd w:val="clear" w:color="auto" w:fill="auto"/>
            <w:noWrap/>
            <w:vAlign w:val="bottom"/>
            <w:hideMark/>
          </w:tcPr>
          <w:p w14:paraId="2D5D43C5"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Donors</w:t>
            </w:r>
          </w:p>
        </w:tc>
        <w:tc>
          <w:tcPr>
            <w:tcW w:w="3627" w:type="dxa"/>
            <w:tcBorders>
              <w:top w:val="nil"/>
              <w:left w:val="nil"/>
              <w:bottom w:val="nil"/>
              <w:right w:val="nil"/>
            </w:tcBorders>
            <w:shd w:val="clear" w:color="auto" w:fill="auto"/>
            <w:noWrap/>
            <w:vAlign w:val="bottom"/>
            <w:hideMark/>
          </w:tcPr>
          <w:p w14:paraId="6DFDA10C"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$10 Monthly Donation</w:t>
            </w:r>
          </w:p>
        </w:tc>
        <w:tc>
          <w:tcPr>
            <w:tcW w:w="3868" w:type="dxa"/>
            <w:tcBorders>
              <w:top w:val="nil"/>
              <w:left w:val="nil"/>
              <w:bottom w:val="nil"/>
              <w:right w:val="nil"/>
            </w:tcBorders>
            <w:shd w:val="clear" w:color="auto" w:fill="auto"/>
            <w:noWrap/>
            <w:vAlign w:val="bottom"/>
            <w:hideMark/>
          </w:tcPr>
          <w:p w14:paraId="36184A50"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$25 Monthly Donation</w:t>
            </w:r>
          </w:p>
        </w:tc>
      </w:tr>
      <w:tr w:rsidR="00BD6FBF" w:rsidRPr="00D052DA" w14:paraId="325D43C0" w14:textId="77777777" w:rsidTr="00BD6FBF">
        <w:trPr>
          <w:trHeight w:val="300"/>
        </w:trPr>
        <w:tc>
          <w:tcPr>
            <w:tcW w:w="17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8A1B7"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1000</w:t>
            </w:r>
          </w:p>
        </w:tc>
        <w:tc>
          <w:tcPr>
            <w:tcW w:w="3627" w:type="dxa"/>
            <w:tcBorders>
              <w:top w:val="single" w:sz="4" w:space="0" w:color="auto"/>
              <w:left w:val="nil"/>
              <w:bottom w:val="single" w:sz="4" w:space="0" w:color="auto"/>
              <w:right w:val="single" w:sz="4" w:space="0" w:color="auto"/>
            </w:tcBorders>
            <w:shd w:val="clear" w:color="auto" w:fill="auto"/>
            <w:noWrap/>
            <w:vAlign w:val="bottom"/>
            <w:hideMark/>
          </w:tcPr>
          <w:p w14:paraId="4F10B755"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$10,000 monthly/$120,000 annually</w:t>
            </w:r>
          </w:p>
        </w:tc>
        <w:tc>
          <w:tcPr>
            <w:tcW w:w="3868" w:type="dxa"/>
            <w:tcBorders>
              <w:top w:val="single" w:sz="4" w:space="0" w:color="auto"/>
              <w:left w:val="nil"/>
              <w:bottom w:val="single" w:sz="4" w:space="0" w:color="auto"/>
              <w:right w:val="single" w:sz="4" w:space="0" w:color="auto"/>
            </w:tcBorders>
            <w:shd w:val="clear" w:color="auto" w:fill="auto"/>
            <w:noWrap/>
            <w:vAlign w:val="bottom"/>
            <w:hideMark/>
          </w:tcPr>
          <w:p w14:paraId="4F560727"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$25,000 monthly/$300,000 annually</w:t>
            </w:r>
          </w:p>
        </w:tc>
      </w:tr>
      <w:tr w:rsidR="00BD6FBF" w:rsidRPr="00D052DA" w14:paraId="67CAA28A" w14:textId="77777777" w:rsidTr="00BD6FBF">
        <w:trPr>
          <w:trHeight w:val="300"/>
        </w:trPr>
        <w:tc>
          <w:tcPr>
            <w:tcW w:w="1765" w:type="dxa"/>
            <w:tcBorders>
              <w:top w:val="nil"/>
              <w:left w:val="single" w:sz="4" w:space="0" w:color="auto"/>
              <w:bottom w:val="single" w:sz="4" w:space="0" w:color="auto"/>
              <w:right w:val="single" w:sz="4" w:space="0" w:color="auto"/>
            </w:tcBorders>
            <w:shd w:val="clear" w:color="auto" w:fill="auto"/>
            <w:noWrap/>
            <w:vAlign w:val="bottom"/>
            <w:hideMark/>
          </w:tcPr>
          <w:p w14:paraId="3EFCFBC2"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2500</w:t>
            </w:r>
          </w:p>
        </w:tc>
        <w:tc>
          <w:tcPr>
            <w:tcW w:w="3627" w:type="dxa"/>
            <w:tcBorders>
              <w:top w:val="nil"/>
              <w:left w:val="nil"/>
              <w:bottom w:val="single" w:sz="4" w:space="0" w:color="auto"/>
              <w:right w:val="single" w:sz="4" w:space="0" w:color="auto"/>
            </w:tcBorders>
            <w:shd w:val="clear" w:color="auto" w:fill="auto"/>
            <w:noWrap/>
            <w:vAlign w:val="bottom"/>
            <w:hideMark/>
          </w:tcPr>
          <w:p w14:paraId="0A53279C"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$25,000 monthly/$300,000 annually</w:t>
            </w:r>
          </w:p>
        </w:tc>
        <w:tc>
          <w:tcPr>
            <w:tcW w:w="3868" w:type="dxa"/>
            <w:tcBorders>
              <w:top w:val="nil"/>
              <w:left w:val="nil"/>
              <w:bottom w:val="single" w:sz="4" w:space="0" w:color="auto"/>
              <w:right w:val="single" w:sz="4" w:space="0" w:color="auto"/>
            </w:tcBorders>
            <w:shd w:val="clear" w:color="auto" w:fill="auto"/>
            <w:noWrap/>
            <w:vAlign w:val="bottom"/>
            <w:hideMark/>
          </w:tcPr>
          <w:p w14:paraId="33232EE4"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$62,500 monthly/$750,000 annually</w:t>
            </w:r>
          </w:p>
        </w:tc>
      </w:tr>
      <w:tr w:rsidR="00BD6FBF" w:rsidRPr="00D052DA" w14:paraId="4A829C7D" w14:textId="77777777" w:rsidTr="00BD6FBF">
        <w:trPr>
          <w:trHeight w:val="300"/>
        </w:trPr>
        <w:tc>
          <w:tcPr>
            <w:tcW w:w="1765" w:type="dxa"/>
            <w:tcBorders>
              <w:top w:val="nil"/>
              <w:left w:val="single" w:sz="4" w:space="0" w:color="auto"/>
              <w:bottom w:val="single" w:sz="4" w:space="0" w:color="auto"/>
              <w:right w:val="single" w:sz="4" w:space="0" w:color="auto"/>
            </w:tcBorders>
            <w:shd w:val="clear" w:color="auto" w:fill="auto"/>
            <w:noWrap/>
            <w:vAlign w:val="bottom"/>
            <w:hideMark/>
          </w:tcPr>
          <w:p w14:paraId="63CA6D6F"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5000</w:t>
            </w:r>
          </w:p>
        </w:tc>
        <w:tc>
          <w:tcPr>
            <w:tcW w:w="3627" w:type="dxa"/>
            <w:tcBorders>
              <w:top w:val="nil"/>
              <w:left w:val="nil"/>
              <w:bottom w:val="single" w:sz="4" w:space="0" w:color="auto"/>
              <w:right w:val="single" w:sz="4" w:space="0" w:color="auto"/>
            </w:tcBorders>
            <w:shd w:val="clear" w:color="auto" w:fill="auto"/>
            <w:noWrap/>
            <w:vAlign w:val="bottom"/>
            <w:hideMark/>
          </w:tcPr>
          <w:p w14:paraId="67D52B57"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$50,000 monthly/$600,000 annually</w:t>
            </w:r>
          </w:p>
        </w:tc>
        <w:tc>
          <w:tcPr>
            <w:tcW w:w="3868" w:type="dxa"/>
            <w:tcBorders>
              <w:top w:val="nil"/>
              <w:left w:val="nil"/>
              <w:bottom w:val="single" w:sz="4" w:space="0" w:color="auto"/>
              <w:right w:val="single" w:sz="4" w:space="0" w:color="auto"/>
            </w:tcBorders>
            <w:shd w:val="clear" w:color="auto" w:fill="auto"/>
            <w:noWrap/>
            <w:vAlign w:val="bottom"/>
            <w:hideMark/>
          </w:tcPr>
          <w:p w14:paraId="77EC97A5" w14:textId="77777777" w:rsidR="00BD6FBF" w:rsidRPr="00D052DA" w:rsidRDefault="00BD6FBF" w:rsidP="00E36B85">
            <w:pPr>
              <w:jc w:val="center"/>
              <w:rPr>
                <w:rFonts w:ascii="Calibri" w:eastAsia="Times New Roman" w:hAnsi="Calibri" w:cs="Calibri"/>
                <w:color w:val="000000"/>
              </w:rPr>
            </w:pPr>
            <w:r w:rsidRPr="00D052DA">
              <w:rPr>
                <w:rFonts w:ascii="Calibri" w:eastAsia="Times New Roman" w:hAnsi="Calibri" w:cs="Calibri"/>
                <w:color w:val="000000"/>
              </w:rPr>
              <w:t>$125,000 monthly/$1.5 million annually</w:t>
            </w:r>
          </w:p>
        </w:tc>
      </w:tr>
    </w:tbl>
    <w:p w14:paraId="750A6114" w14:textId="77777777" w:rsidR="00BD6FBF" w:rsidRDefault="00BD6FBF" w:rsidP="00BD6FBF"/>
    <w:p w14:paraId="3AF0B758" w14:textId="0A95035C" w:rsidR="00BD6FBF" w:rsidRDefault="00BD6FBF" w:rsidP="00BD6FBF">
      <w:pPr>
        <w:pStyle w:val="ListParagraph"/>
        <w:ind w:left="1800"/>
      </w:pPr>
      <w:r>
        <w:t>We are asking all our former campers and counselors to consider making a monthly commitment of $10-$25 a month to Wyldewood.  If you can make a larger commitment, we will gladly welcome that gift.  If you already give monthly, we want to thank you for your commitment and hope you will continue.  If you are unable to give at this time, we ask that you please join us in prayer for the success of this campaign and the impact it will have on future campers of Wyldewood.</w:t>
      </w:r>
    </w:p>
    <w:p w14:paraId="3FB68854" w14:textId="77777777" w:rsidR="00BD6FBF" w:rsidRDefault="00BD6FBF" w:rsidP="00BD6FBF">
      <w:pPr>
        <w:pStyle w:val="ListParagraph"/>
        <w:ind w:left="1800"/>
      </w:pPr>
      <w:r>
        <w:t xml:space="preserve">Over the next few weeks, we will be releasing a video on our website and social media pages to help spread the word of this campaign.  We ask that you share this video on your social media pages and with former campers and counselors. After </w:t>
      </w:r>
      <w:r>
        <w:lastRenderedPageBreak/>
        <w:t xml:space="preserve">the release of the video, we will be mailing out commitment forms to our alumni that will include instructions on how to set up a monthly donation online.  </w:t>
      </w:r>
    </w:p>
    <w:p w14:paraId="5898E4CB" w14:textId="77777777" w:rsidR="00BD6FBF" w:rsidRDefault="00BD6FBF" w:rsidP="00BD6FBF">
      <w:pPr>
        <w:pStyle w:val="ListParagraph"/>
        <w:ind w:left="1800"/>
      </w:pPr>
    </w:p>
    <w:p w14:paraId="56868A96" w14:textId="0A602146" w:rsidR="00BD6FBF" w:rsidRPr="00BD6FBF" w:rsidRDefault="00BD6FBF" w:rsidP="00BD6FBF">
      <w:pPr>
        <w:pStyle w:val="ListParagraph"/>
        <w:ind w:left="1800"/>
      </w:pPr>
      <w:r>
        <w:t>We thank you for your consideration and hope you will join us in this effort for “A Place We Call Home!”</w:t>
      </w:r>
    </w:p>
    <w:p w14:paraId="4690AFBE" w14:textId="77777777" w:rsidR="00461744" w:rsidRPr="00461744" w:rsidRDefault="00461744" w:rsidP="00461744">
      <w:pPr>
        <w:rPr>
          <w:u w:val="single"/>
        </w:rPr>
      </w:pPr>
    </w:p>
    <w:p w14:paraId="37D0DF3F" w14:textId="50797933" w:rsidR="004E5879" w:rsidRPr="004E5879" w:rsidRDefault="004E5879" w:rsidP="004E5879">
      <w:pPr>
        <w:pStyle w:val="ListParagraph"/>
        <w:numPr>
          <w:ilvl w:val="1"/>
          <w:numId w:val="8"/>
        </w:numPr>
        <w:rPr>
          <w:u w:val="single"/>
        </w:rPr>
      </w:pPr>
      <w:r>
        <w:t>Pictures – Cross/Back Steps/Bee Rock/Dinner</w:t>
      </w:r>
    </w:p>
    <w:p w14:paraId="5F2B892B" w14:textId="053A1960" w:rsidR="004E5879" w:rsidRDefault="004E5879" w:rsidP="004E5879">
      <w:pPr>
        <w:rPr>
          <w:u w:val="single"/>
        </w:rPr>
      </w:pPr>
    </w:p>
    <w:p w14:paraId="20EC36BE" w14:textId="49C37924" w:rsidR="004E5879" w:rsidRDefault="004E5879" w:rsidP="004E5879">
      <w:pPr>
        <w:rPr>
          <w:u w:val="single"/>
        </w:rPr>
      </w:pPr>
      <w:r>
        <w:rPr>
          <w:u w:val="single"/>
        </w:rPr>
        <w:t xml:space="preserve">Page 18 – </w:t>
      </w:r>
      <w:r w:rsidR="001E1F5E">
        <w:rPr>
          <w:u w:val="single"/>
        </w:rPr>
        <w:t>Camp News</w:t>
      </w:r>
    </w:p>
    <w:p w14:paraId="6B0B3B08" w14:textId="1CFA510C" w:rsidR="001E1F5E" w:rsidRPr="001E1F5E" w:rsidRDefault="001E1F5E" w:rsidP="001E1F5E">
      <w:pPr>
        <w:pStyle w:val="ListParagraph"/>
        <w:numPr>
          <w:ilvl w:val="0"/>
          <w:numId w:val="8"/>
        </w:numPr>
        <w:rPr>
          <w:u w:val="single"/>
        </w:rPr>
      </w:pPr>
      <w:r>
        <w:t>Summer Staff 2018</w:t>
      </w:r>
    </w:p>
    <w:p w14:paraId="4A03F753" w14:textId="669C1D5F" w:rsidR="001E1F5E" w:rsidRPr="00C91FC9" w:rsidRDefault="001E1F5E" w:rsidP="001E1F5E">
      <w:pPr>
        <w:pStyle w:val="ListParagraph"/>
        <w:numPr>
          <w:ilvl w:val="1"/>
          <w:numId w:val="8"/>
        </w:numPr>
        <w:rPr>
          <w:u w:val="single"/>
        </w:rPr>
      </w:pPr>
      <w:r>
        <w:t xml:space="preserve">Caption: The 2018 staff included counselor from Arkansas, Texas, Missouri, Kentucky, Georgia, West Virginia, Mississippi, Nebraska, Oklahoma, </w:t>
      </w:r>
      <w:r w:rsidR="00461744">
        <w:t>Indiana</w:t>
      </w:r>
      <w:r>
        <w:t xml:space="preserve">, Tennessee, and Serbia. </w:t>
      </w:r>
    </w:p>
    <w:p w14:paraId="430A08DF" w14:textId="058D43CB" w:rsidR="00C91FC9" w:rsidRPr="009609CA" w:rsidRDefault="009609CA" w:rsidP="009609CA">
      <w:pPr>
        <w:pStyle w:val="ListParagraph"/>
        <w:numPr>
          <w:ilvl w:val="0"/>
          <w:numId w:val="8"/>
        </w:numPr>
        <w:rPr>
          <w:u w:val="single"/>
        </w:rPr>
      </w:pPr>
      <w:r>
        <w:t>Sojourners</w:t>
      </w:r>
    </w:p>
    <w:p w14:paraId="42610C06" w14:textId="1958587B" w:rsidR="00BB4E88" w:rsidRPr="00BB4E88" w:rsidRDefault="009609CA" w:rsidP="00BB4E88">
      <w:pPr>
        <w:pStyle w:val="ListParagraph"/>
        <w:numPr>
          <w:ilvl w:val="1"/>
          <w:numId w:val="8"/>
        </w:numPr>
        <w:rPr>
          <w:u w:val="single"/>
        </w:rPr>
      </w:pPr>
      <w:r>
        <w:t>Sojourners picture</w:t>
      </w:r>
    </w:p>
    <w:p w14:paraId="0D32BF36" w14:textId="71A66988" w:rsidR="00892387" w:rsidRPr="009609CA" w:rsidRDefault="00892387" w:rsidP="009609CA">
      <w:pPr>
        <w:pStyle w:val="ListParagraph"/>
        <w:numPr>
          <w:ilvl w:val="1"/>
          <w:numId w:val="8"/>
        </w:numPr>
        <w:rPr>
          <w:u w:val="single"/>
        </w:rPr>
      </w:pPr>
      <w:r>
        <w:t>Picture caption:</w:t>
      </w:r>
      <w:r w:rsidR="00BB4E88">
        <w:t xml:space="preserve"> Jerry &amp; Evelyn Miller (KY), Regina &amp; Steve Curtis (AR), Laura &amp; Cecil Tilly (AR), Becky &amp; Embra Alexander (AR), Billie Jean and Larry Williams (AR</w:t>
      </w:r>
      <w:r w:rsidR="00461744">
        <w:t>),</w:t>
      </w:r>
      <w:r w:rsidR="00BB4E88">
        <w:t xml:space="preserve"> Not Pictured: Oscar &amp; Belinda Headly (AR), Kathy Hutson (AR), Loyd &amp; Shirley Shockey (OH)</w:t>
      </w:r>
    </w:p>
    <w:p w14:paraId="699DC2DB" w14:textId="03C4886D" w:rsidR="009609CA" w:rsidRPr="009609CA" w:rsidRDefault="009609CA" w:rsidP="009609CA">
      <w:pPr>
        <w:pStyle w:val="ListParagraph"/>
        <w:numPr>
          <w:ilvl w:val="1"/>
          <w:numId w:val="8"/>
        </w:numPr>
        <w:rPr>
          <w:u w:val="single"/>
        </w:rPr>
      </w:pPr>
      <w:r>
        <w:t>Last March we were blessed by a two-week visit from the Sojourners. Sojourners is a Church of Christ organization made up of mostly retirees who dedicate their time</w:t>
      </w:r>
      <w:r w:rsidR="0079100A">
        <w:t xml:space="preserve">, energy and finances to </w:t>
      </w:r>
      <w:del w:id="49" w:author="USER" w:date="2018-11-09T03:15:00Z">
        <w:r>
          <w:delText>helping</w:delText>
        </w:r>
      </w:del>
      <w:ins w:id="50" w:author="USER" w:date="2018-11-09T03:15:00Z">
        <w:r w:rsidR="0079100A">
          <w:t>help</w:t>
        </w:r>
      </w:ins>
      <w:r>
        <w:t xml:space="preserve"> church camps, smaller congregations</w:t>
      </w:r>
      <w:ins w:id="51" w:author="USER" w:date="2018-11-09T03:15:00Z">
        <w:r w:rsidR="0079100A">
          <w:t>,</w:t>
        </w:r>
      </w:ins>
      <w:r>
        <w:t xml:space="preserve"> </w:t>
      </w:r>
      <w:r w:rsidRPr="0079100A">
        <w:rPr>
          <w:noProof/>
        </w:rPr>
        <w:t>and</w:t>
      </w:r>
      <w:r>
        <w:t xml:space="preserve"> other organizations.  The Sojourners helped in the remodel of the house across from the front gates.  We are very thankful for their work and fellowship.  </w:t>
      </w:r>
    </w:p>
    <w:p w14:paraId="6045AAAE" w14:textId="307C2EF7" w:rsidR="009609CA" w:rsidRDefault="00892387" w:rsidP="00892387">
      <w:pPr>
        <w:pStyle w:val="ListParagraph"/>
        <w:ind w:left="1440"/>
      </w:pPr>
      <w:r>
        <w:t>We are looking forward to having them back in March of 2019!</w:t>
      </w:r>
    </w:p>
    <w:p w14:paraId="27227BBE" w14:textId="3EA832D9" w:rsidR="009B1BEB" w:rsidRDefault="009B1BEB" w:rsidP="009B1BEB"/>
    <w:p w14:paraId="55B382AD" w14:textId="696978D1" w:rsidR="009B1BEB" w:rsidRDefault="009B1BEB" w:rsidP="009B1BEB">
      <w:pPr>
        <w:rPr>
          <w:u w:val="single"/>
        </w:rPr>
      </w:pPr>
      <w:r>
        <w:rPr>
          <w:u w:val="single"/>
        </w:rPr>
        <w:t>Page 19: Awards</w:t>
      </w:r>
    </w:p>
    <w:p w14:paraId="0E4CDF6B" w14:textId="62EBE01E" w:rsidR="009B1BEB" w:rsidRDefault="009B1BEB" w:rsidP="009B1BEB">
      <w:pPr>
        <w:pStyle w:val="ListParagraph"/>
        <w:numPr>
          <w:ilvl w:val="0"/>
          <w:numId w:val="9"/>
        </w:numPr>
      </w:pPr>
      <w:r>
        <w:t>2017 AWARDS</w:t>
      </w:r>
    </w:p>
    <w:p w14:paraId="0E01CAF3" w14:textId="7A9C54E6" w:rsidR="009B1BEB" w:rsidRDefault="009B1BEB" w:rsidP="009B1BEB">
      <w:pPr>
        <w:pStyle w:val="ListParagraph"/>
        <w:numPr>
          <w:ilvl w:val="1"/>
          <w:numId w:val="9"/>
        </w:numPr>
      </w:pPr>
      <w:r>
        <w:t xml:space="preserve">Camp Wyldewood is blessed </w:t>
      </w:r>
      <w:r w:rsidR="0061508A">
        <w:t xml:space="preserve">to have many individuals and companies who help us throughout the year.  Each year we like to honor </w:t>
      </w:r>
      <w:r w:rsidR="00E0797D">
        <w:t>several of these people at our Wyldewood Appreciation Dinner.</w:t>
      </w:r>
    </w:p>
    <w:p w14:paraId="5A72008D" w14:textId="558A6F95" w:rsidR="00E0797D" w:rsidRDefault="00E0797D" w:rsidP="009B1BEB">
      <w:pPr>
        <w:pStyle w:val="ListParagraph"/>
        <w:numPr>
          <w:ilvl w:val="1"/>
          <w:numId w:val="9"/>
        </w:numPr>
      </w:pPr>
      <w:r>
        <w:t>John and Gertrude Dykes Award</w:t>
      </w:r>
    </w:p>
    <w:p w14:paraId="3AE78BE8" w14:textId="76FB132D" w:rsidR="00F4563F" w:rsidRDefault="00F4563F" w:rsidP="00F4563F">
      <w:pPr>
        <w:pStyle w:val="ListParagraph"/>
        <w:numPr>
          <w:ilvl w:val="2"/>
          <w:numId w:val="9"/>
        </w:numPr>
      </w:pPr>
      <w:r>
        <w:t>Fowler Picture</w:t>
      </w:r>
    </w:p>
    <w:p w14:paraId="284FBCEA" w14:textId="38B38893" w:rsidR="00E0797D" w:rsidRDefault="00F4563F" w:rsidP="00F4563F">
      <w:pPr>
        <w:pStyle w:val="ListParagraph"/>
        <w:numPr>
          <w:ilvl w:val="2"/>
          <w:numId w:val="9"/>
        </w:numPr>
      </w:pPr>
      <w:r>
        <w:t>The Dykes Award is presented annually to someone who has shown a life-long commitment to Camp Wyldewood.  The 2017 Dykes Award was presented to Al and Carla Fowler (pictured above).  Al served on the Wyldewood Board of Directors for 34 years.  He retired from the board in 2017.</w:t>
      </w:r>
    </w:p>
    <w:p w14:paraId="0D0DAA63" w14:textId="191BAE52" w:rsidR="00F4563F" w:rsidRDefault="00F4563F" w:rsidP="00F4563F">
      <w:pPr>
        <w:pStyle w:val="ListParagraph"/>
        <w:numPr>
          <w:ilvl w:val="1"/>
          <w:numId w:val="9"/>
        </w:numPr>
      </w:pPr>
      <w:r>
        <w:t>Michael and Shelly Lincoln Award</w:t>
      </w:r>
    </w:p>
    <w:p w14:paraId="55FB34C3" w14:textId="700FBA00" w:rsidR="00F4563F" w:rsidRDefault="00F4563F" w:rsidP="00F4563F">
      <w:pPr>
        <w:pStyle w:val="ListParagraph"/>
        <w:numPr>
          <w:ilvl w:val="2"/>
          <w:numId w:val="9"/>
        </w:numPr>
      </w:pPr>
      <w:r>
        <w:t>US Irr</w:t>
      </w:r>
      <w:r w:rsidR="0097010C">
        <w:t>igation Logo</w:t>
      </w:r>
    </w:p>
    <w:p w14:paraId="265F762E" w14:textId="7908196D" w:rsidR="0097010C" w:rsidRDefault="00E87CFE" w:rsidP="00F4563F">
      <w:pPr>
        <w:pStyle w:val="ListParagraph"/>
        <w:numPr>
          <w:ilvl w:val="2"/>
          <w:numId w:val="9"/>
        </w:numPr>
      </w:pPr>
      <w:r>
        <w:t xml:space="preserve">The </w:t>
      </w:r>
      <w:r w:rsidR="00461744">
        <w:t>Michael and</w:t>
      </w:r>
      <w:r w:rsidR="00B97DD7">
        <w:t xml:space="preserve"> Shelly </w:t>
      </w:r>
      <w:r>
        <w:t xml:space="preserve">Lincoln </w:t>
      </w:r>
      <w:r w:rsidR="00B97DD7">
        <w:t>Aw</w:t>
      </w:r>
      <w:r>
        <w:t xml:space="preserve">ard is given each </w:t>
      </w:r>
      <w:r w:rsidR="00B97DD7">
        <w:t>year to a business or organization who uses their expe</w:t>
      </w:r>
      <w:r w:rsidR="00461744">
        <w:t>rtise</w:t>
      </w:r>
      <w:r w:rsidR="00B97DD7">
        <w:t xml:space="preserve"> to help improve Camp Wyldewood.  US Irrigation was the 2017 </w:t>
      </w:r>
      <w:r w:rsidR="00461744">
        <w:t>recipient</w:t>
      </w:r>
      <w:r w:rsidR="00B97DD7">
        <w:t xml:space="preserve"> of the Lincoln award for their generous spirit. </w:t>
      </w:r>
    </w:p>
    <w:p w14:paraId="437FF37D" w14:textId="642ABC7D" w:rsidR="00E87CFE" w:rsidRDefault="00E87CFE" w:rsidP="00E87CFE">
      <w:pPr>
        <w:pStyle w:val="ListParagraph"/>
        <w:numPr>
          <w:ilvl w:val="1"/>
          <w:numId w:val="9"/>
        </w:numPr>
      </w:pPr>
      <w:r>
        <w:t>Joyce Rushton Award</w:t>
      </w:r>
    </w:p>
    <w:p w14:paraId="568DEE96" w14:textId="1324AC31" w:rsidR="00E87CFE" w:rsidRDefault="00E87CFE" w:rsidP="00E87CFE">
      <w:pPr>
        <w:pStyle w:val="ListParagraph"/>
        <w:numPr>
          <w:ilvl w:val="2"/>
          <w:numId w:val="9"/>
        </w:numPr>
      </w:pPr>
      <w:r>
        <w:t>Shirley Milburn</w:t>
      </w:r>
      <w:r w:rsidR="008E3D78">
        <w:t xml:space="preserve"> picture</w:t>
      </w:r>
    </w:p>
    <w:p w14:paraId="03B39AA1" w14:textId="49AE7751" w:rsidR="00E87CFE" w:rsidRDefault="00E87CFE" w:rsidP="00E87CFE">
      <w:pPr>
        <w:pStyle w:val="ListParagraph"/>
        <w:numPr>
          <w:ilvl w:val="2"/>
          <w:numId w:val="9"/>
        </w:numPr>
      </w:pPr>
      <w:r>
        <w:t xml:space="preserve">Shirley Milburn of Bethany, OK was </w:t>
      </w:r>
      <w:r w:rsidR="004562EE">
        <w:t xml:space="preserve">the </w:t>
      </w:r>
      <w:r w:rsidR="004562EE" w:rsidRPr="004562EE">
        <w:rPr>
          <w:noProof/>
        </w:rPr>
        <w:t>2017</w:t>
      </w:r>
      <w:r>
        <w:t xml:space="preserve"> </w:t>
      </w:r>
      <w:ins w:id="52" w:author="USER" w:date="2018-11-09T03:15:00Z">
        <w:r w:rsidR="004562EE">
          <w:t xml:space="preserve">recipient </w:t>
        </w:r>
      </w:ins>
      <w:r w:rsidR="004562EE">
        <w:t xml:space="preserve">of the </w:t>
      </w:r>
      <w:r>
        <w:t xml:space="preserve">Joyce Rushton Award. The Rushton Award is given </w:t>
      </w:r>
      <w:r w:rsidR="00F0525D">
        <w:t xml:space="preserve">to </w:t>
      </w:r>
      <w:r w:rsidR="008E3D78">
        <w:t xml:space="preserve">a volunteer who </w:t>
      </w:r>
      <w:del w:id="53" w:author="USER" w:date="2018-11-09T03:15:00Z">
        <w:r w:rsidR="008E3D78">
          <w:delText>dedicate</w:delText>
        </w:r>
      </w:del>
      <w:ins w:id="54" w:author="USER" w:date="2018-11-09T03:15:00Z">
        <w:r w:rsidR="008E3D78" w:rsidRPr="0079100A">
          <w:rPr>
            <w:noProof/>
          </w:rPr>
          <w:t>dedicate</w:t>
        </w:r>
        <w:r w:rsidR="0079100A">
          <w:rPr>
            <w:noProof/>
          </w:rPr>
          <w:t>s</w:t>
        </w:r>
      </w:ins>
      <w:r w:rsidR="008E3D78">
        <w:t xml:space="preserve"> their time and energy to the ca</w:t>
      </w:r>
      <w:r w:rsidR="004562EE">
        <w:t>mpers of Wyldewood.  Shirley</w:t>
      </w:r>
      <w:del w:id="55" w:author="USER" w:date="2018-11-09T03:15:00Z">
        <w:r w:rsidR="008E3D78">
          <w:delText xml:space="preserve"> has</w:delText>
        </w:r>
      </w:del>
      <w:r w:rsidR="008E3D78">
        <w:t xml:space="preserve"> served as a nurse during Session 3 for many years.  </w:t>
      </w:r>
    </w:p>
    <w:p w14:paraId="740C3684" w14:textId="00EE9152" w:rsidR="008E3D78" w:rsidRDefault="008E3D78" w:rsidP="008E3D78">
      <w:pPr>
        <w:pStyle w:val="ListParagraph"/>
        <w:numPr>
          <w:ilvl w:val="1"/>
          <w:numId w:val="9"/>
        </w:numPr>
      </w:pPr>
      <w:r>
        <w:t>Latina Dykes Award</w:t>
      </w:r>
    </w:p>
    <w:p w14:paraId="5B49AF22" w14:textId="11075386" w:rsidR="008E3D78" w:rsidRDefault="008E3D78" w:rsidP="008E3D78">
      <w:pPr>
        <w:pStyle w:val="ListParagraph"/>
        <w:numPr>
          <w:ilvl w:val="2"/>
          <w:numId w:val="9"/>
        </w:numPr>
      </w:pPr>
      <w:r>
        <w:lastRenderedPageBreak/>
        <w:t>Nick McNabb Picture</w:t>
      </w:r>
    </w:p>
    <w:p w14:paraId="611BE9D5" w14:textId="1841E961" w:rsidR="008E3D78" w:rsidRDefault="008E3D78" w:rsidP="008E3D78">
      <w:pPr>
        <w:pStyle w:val="ListParagraph"/>
        <w:numPr>
          <w:ilvl w:val="2"/>
          <w:numId w:val="9"/>
        </w:numPr>
      </w:pPr>
      <w:r>
        <w:t>The Latina Dykes Giving Heart Award is given each year to a group o</w:t>
      </w:r>
      <w:r w:rsidR="00461744">
        <w:t>r</w:t>
      </w:r>
      <w:r>
        <w:t xml:space="preserve"> individual who supports Wyldewood.  Nick McNabb was the 2017 </w:t>
      </w:r>
      <w:r w:rsidR="00461744">
        <w:t>recipient</w:t>
      </w:r>
      <w:r>
        <w:t xml:space="preserve"> of </w:t>
      </w:r>
      <w:r w:rsidR="004562EE">
        <w:t>the Latina Dykes Award. Nick</w:t>
      </w:r>
      <w:r>
        <w:t xml:space="preserve"> </w:t>
      </w:r>
      <w:del w:id="56" w:author="USER" w:date="2018-11-09T03:15:00Z">
        <w:r>
          <w:delText>has willing</w:delText>
        </w:r>
      </w:del>
      <w:ins w:id="57" w:author="USER" w:date="2018-11-09T03:15:00Z">
        <w:r w:rsidRPr="004562EE">
          <w:rPr>
            <w:noProof/>
          </w:rPr>
          <w:t>willing</w:t>
        </w:r>
        <w:r w:rsidR="004562EE">
          <w:rPr>
            <w:noProof/>
          </w:rPr>
          <w:t>ly</w:t>
        </w:r>
      </w:ins>
      <w:r>
        <w:t xml:space="preserve"> served at a Group Preacher for over </w:t>
      </w:r>
      <w:r w:rsidR="004562EE">
        <w:t>5 years.  He</w:t>
      </w:r>
      <w:del w:id="58" w:author="USER" w:date="2018-11-09T03:15:00Z">
        <w:r w:rsidR="000B5AA6">
          <w:delText xml:space="preserve"> has</w:delText>
        </w:r>
      </w:del>
      <w:r w:rsidR="000B5AA6">
        <w:t xml:space="preserve"> dedicated his time and energy teaching the campers of Wyldewood about the Gospel of Christ.</w:t>
      </w:r>
    </w:p>
    <w:p w14:paraId="1DF82080" w14:textId="265945AD" w:rsidR="000B5AA6" w:rsidRDefault="000B5AA6" w:rsidP="000B5AA6">
      <w:pPr>
        <w:pStyle w:val="ListParagraph"/>
        <w:numPr>
          <w:ilvl w:val="1"/>
          <w:numId w:val="9"/>
        </w:numPr>
      </w:pPr>
      <w:r>
        <w:t>Hugh and Mildred Groover Award</w:t>
      </w:r>
    </w:p>
    <w:p w14:paraId="49D2B8F7" w14:textId="4C063C62" w:rsidR="00B97DD7" w:rsidRDefault="00B97DD7" w:rsidP="00B97DD7">
      <w:pPr>
        <w:pStyle w:val="ListParagraph"/>
        <w:numPr>
          <w:ilvl w:val="2"/>
          <w:numId w:val="9"/>
        </w:numPr>
      </w:pPr>
      <w:r>
        <w:t>Ken Carter Picture</w:t>
      </w:r>
    </w:p>
    <w:p w14:paraId="509F71A6" w14:textId="5A86C84B" w:rsidR="000B5AA6" w:rsidRDefault="000B5AA6" w:rsidP="000B5AA6">
      <w:pPr>
        <w:pStyle w:val="ListParagraph"/>
        <w:numPr>
          <w:ilvl w:val="2"/>
          <w:numId w:val="9"/>
        </w:numPr>
      </w:pPr>
      <w:r>
        <w:t xml:space="preserve">Ken Carter was named the 2017 Hugh and Mildred Groover Award </w:t>
      </w:r>
      <w:r w:rsidR="00461744">
        <w:t>recipient</w:t>
      </w:r>
      <w:r>
        <w:t xml:space="preserve">.  Ken was honored for his years of service and gifts to Camp Wyldewood.  Ken is a </w:t>
      </w:r>
      <w:r w:rsidR="00B97DD7">
        <w:t>retired firefighter from Memphis who returns to Wyldewood each summer during Session 2 to mentor young men.</w:t>
      </w:r>
    </w:p>
    <w:p w14:paraId="70E0DE16" w14:textId="2D944ADA" w:rsidR="00B70CAA" w:rsidRPr="00DC6248" w:rsidRDefault="00B70CAA" w:rsidP="00DC6248">
      <w:pPr>
        <w:rPr>
          <w:u w:val="single"/>
        </w:rPr>
      </w:pPr>
    </w:p>
    <w:p w14:paraId="7944C5B8" w14:textId="3342D693" w:rsidR="000004D2" w:rsidRDefault="000004D2" w:rsidP="000004D2">
      <w:pPr>
        <w:rPr>
          <w:u w:val="single"/>
        </w:rPr>
      </w:pPr>
      <w:r>
        <w:rPr>
          <w:u w:val="single"/>
        </w:rPr>
        <w:t>Page 2</w:t>
      </w:r>
      <w:r w:rsidR="00DC6248">
        <w:rPr>
          <w:u w:val="single"/>
        </w:rPr>
        <w:t>0-21</w:t>
      </w:r>
      <w:r>
        <w:rPr>
          <w:u w:val="single"/>
        </w:rPr>
        <w:t>:</w:t>
      </w:r>
      <w:r w:rsidR="0078779B">
        <w:rPr>
          <w:u w:val="single"/>
        </w:rPr>
        <w:t xml:space="preserve"> Mr. Sam</w:t>
      </w:r>
    </w:p>
    <w:p w14:paraId="2FFD7507" w14:textId="630D0591" w:rsidR="0078779B" w:rsidRPr="0078779B" w:rsidRDefault="0078779B" w:rsidP="0078779B">
      <w:pPr>
        <w:pStyle w:val="ListParagraph"/>
        <w:numPr>
          <w:ilvl w:val="0"/>
          <w:numId w:val="16"/>
        </w:numPr>
        <w:rPr>
          <w:u w:val="single"/>
        </w:rPr>
      </w:pPr>
      <w:r>
        <w:t>Title – Mr. Sam</w:t>
      </w:r>
    </w:p>
    <w:p w14:paraId="69C6DE07" w14:textId="7318149F" w:rsidR="0078779B" w:rsidRDefault="000004D2" w:rsidP="0078779B">
      <w:pPr>
        <w:pStyle w:val="ListParagraph"/>
        <w:numPr>
          <w:ilvl w:val="0"/>
          <w:numId w:val="16"/>
        </w:numPr>
      </w:pPr>
      <w:r>
        <w:t>Text</w:t>
      </w:r>
      <w:r w:rsidR="0078779B">
        <w:t>: For the past seven summers our campers at Wyldewood have been blessed by the presence of Sam Alexander.  Each summer Mr. or Uncle Sam comes back to Wyldewood as a volunteer to work with our campers during Arts and Crafts.  He works with many on creating some of the coolest cedar staffs ever made at camp or maybe the biggest lanyard you have ever seen.  His designs and knowledge of his crafts are unparalleled at Wyldewood.</w:t>
      </w:r>
    </w:p>
    <w:p w14:paraId="0D40B17A" w14:textId="77777777" w:rsidR="0078779B" w:rsidRDefault="0078779B" w:rsidP="0078779B"/>
    <w:p w14:paraId="05E53D43" w14:textId="33A2F2F3" w:rsidR="0078779B" w:rsidRDefault="0078779B" w:rsidP="0078779B">
      <w:pPr>
        <w:ind w:left="720"/>
      </w:pPr>
      <w:r>
        <w:t xml:space="preserve">But Mr. Sam is so much more than the craft guy at Wyldewood.  He is kind, gentle, wise, compassionate and </w:t>
      </w:r>
      <w:r w:rsidRPr="0013211A">
        <w:rPr>
          <w:noProof/>
        </w:rPr>
        <w:t>an amazing</w:t>
      </w:r>
      <w:r>
        <w:t xml:space="preserve"> example of what we should all aspire to be.  Mr. Sam is </w:t>
      </w:r>
      <w:r w:rsidRPr="0013211A">
        <w:rPr>
          <w:noProof/>
        </w:rPr>
        <w:t>a great</w:t>
      </w:r>
      <w:r>
        <w:t xml:space="preserve"> example to all those who know him at Wyldewood and outside our gates of someone who is not defined by their limitations.  You see, Mr. </w:t>
      </w:r>
      <w:r w:rsidRPr="004562EE">
        <w:rPr>
          <w:noProof/>
        </w:rPr>
        <w:t>Sam</w:t>
      </w:r>
      <w:del w:id="59" w:author="USER" w:date="2018-11-09T03:15:00Z">
        <w:r>
          <w:delText>,</w:delText>
        </w:r>
      </w:del>
      <w:r>
        <w:t xml:space="preserve"> was diagnosed with Polio when he was only 14 months old. The terrible disease left him basically paralyzed from the waist down.  </w:t>
      </w:r>
    </w:p>
    <w:p w14:paraId="466BDFB3" w14:textId="77777777" w:rsidR="0078779B" w:rsidRDefault="0078779B" w:rsidP="0078779B">
      <w:pPr>
        <w:ind w:left="720"/>
      </w:pPr>
    </w:p>
    <w:p w14:paraId="33719DE2" w14:textId="0D4F1D69" w:rsidR="0078779B" w:rsidRDefault="0078779B" w:rsidP="0078779B">
      <w:pPr>
        <w:ind w:left="720"/>
      </w:pPr>
      <w:r>
        <w:t xml:space="preserve">Sam first came to Wyldewood as a camper in the summer of 1957 or 1958.  He remembers hearing that Coach Groover was worried that </w:t>
      </w:r>
      <w:del w:id="60" w:author="USER" w:date="2018-11-09T03:15:00Z">
        <w:r>
          <w:delText>is</w:delText>
        </w:r>
      </w:del>
      <w:ins w:id="61" w:author="USER" w:date="2018-11-09T03:15:00Z">
        <w:r w:rsidR="004562EE">
          <w:t>h</w:t>
        </w:r>
        <w:r>
          <w:t>is</w:t>
        </w:r>
      </w:ins>
      <w:r>
        <w:t xml:space="preserve"> limitations would make it impossible for Sam to stay as </w:t>
      </w:r>
      <w:ins w:id="62" w:author="USER" w:date="2018-11-09T03:15:00Z">
        <w:r w:rsidR="004562EE">
          <w:t xml:space="preserve">a </w:t>
        </w:r>
      </w:ins>
      <w:r w:rsidRPr="004562EE">
        <w:rPr>
          <w:noProof/>
        </w:rPr>
        <w:t>camper</w:t>
      </w:r>
      <w:r>
        <w:t xml:space="preserve">.  Coach Groover waited outside the Old Pool House the first Sunday of the session as the young boys changed and one by one came out of the pool house ready to swim.  It took Sam a little longer than the other boys, but </w:t>
      </w:r>
      <w:r w:rsidRPr="004562EE">
        <w:rPr>
          <w:noProof/>
        </w:rPr>
        <w:t>eventually</w:t>
      </w:r>
      <w:ins w:id="63" w:author="USER" w:date="2018-11-09T03:15:00Z">
        <w:r w:rsidR="004562EE">
          <w:rPr>
            <w:noProof/>
          </w:rPr>
          <w:t>,</w:t>
        </w:r>
      </w:ins>
      <w:r>
        <w:t xml:space="preserve"> he emerged walking on his hands and did a flip into the pool.  Coach Groover remarked to those around</w:t>
      </w:r>
      <w:r w:rsidRPr="004562EE">
        <w:rPr>
          <w:noProof/>
        </w:rPr>
        <w:t>, Sam</w:t>
      </w:r>
      <w:r>
        <w:t xml:space="preserve"> will be just fine.</w:t>
      </w:r>
    </w:p>
    <w:p w14:paraId="28C2C85C" w14:textId="77777777" w:rsidR="0078779B" w:rsidRDefault="0078779B" w:rsidP="0078779B">
      <w:pPr>
        <w:ind w:left="720"/>
      </w:pPr>
    </w:p>
    <w:p w14:paraId="538D426B" w14:textId="029D1AC1" w:rsidR="0078779B" w:rsidRDefault="0078779B" w:rsidP="0078779B">
      <w:pPr>
        <w:ind w:left="720"/>
      </w:pPr>
      <w:r>
        <w:t xml:space="preserve">Sam has some great memories from his time as a camper.  He remembers Brother Dykes, founder of Wyldewood, being a </w:t>
      </w:r>
      <w:r w:rsidRPr="004562EE">
        <w:rPr>
          <w:noProof/>
        </w:rPr>
        <w:t>quiet</w:t>
      </w:r>
      <w:ins w:id="64" w:author="USER" w:date="2018-11-09T03:15:00Z">
        <w:r w:rsidR="004562EE">
          <w:rPr>
            <w:noProof/>
          </w:rPr>
          <w:t>,</w:t>
        </w:r>
      </w:ins>
      <w:r>
        <w:t xml:space="preserve"> </w:t>
      </w:r>
      <w:r w:rsidR="00461744">
        <w:t>laid-back</w:t>
      </w:r>
      <w:r>
        <w:t xml:space="preserve"> man, but someone you listened to when he spoke.  Sam remembers cold showers, no electricity in the cabins, campers not being able to wear shorts, and date night at Harding.  One of his most vivid memories is climbing the steps near what is today Riverside Park</w:t>
      </w:r>
      <w:ins w:id="65" w:author="USER" w:date="2018-11-09T03:15:00Z">
        <w:r w:rsidR="004562EE">
          <w:t>.</w:t>
        </w:r>
      </w:ins>
    </w:p>
    <w:p w14:paraId="6D39EA45" w14:textId="2F280369" w:rsidR="0078779B" w:rsidRDefault="0078779B" w:rsidP="0078779B">
      <w:pPr>
        <w:ind w:left="720"/>
      </w:pPr>
      <w:r>
        <w:t xml:space="preserve">Sam continued to camp throughout his childhood and eventually </w:t>
      </w:r>
      <w:del w:id="66" w:author="USER" w:date="2018-11-09T03:15:00Z">
        <w:r>
          <w:delText>working</w:delText>
        </w:r>
      </w:del>
      <w:ins w:id="67" w:author="USER" w:date="2018-11-09T03:15:00Z">
        <w:r w:rsidR="004562EE">
          <w:rPr>
            <w:noProof/>
          </w:rPr>
          <w:t>began to work</w:t>
        </w:r>
      </w:ins>
      <w:r>
        <w:t xml:space="preserve"> in the craft shed during the summers while he attended college at Harding.  After </w:t>
      </w:r>
      <w:r w:rsidRPr="004562EE">
        <w:rPr>
          <w:noProof/>
        </w:rPr>
        <w:t>graduation</w:t>
      </w:r>
      <w:ins w:id="68" w:author="USER" w:date="2018-11-09T03:15:00Z">
        <w:r w:rsidR="004562EE">
          <w:rPr>
            <w:noProof/>
          </w:rPr>
          <w:t>,</w:t>
        </w:r>
      </w:ins>
      <w:r>
        <w:t xml:space="preserve"> Sam moved to Little Rock where he attended pharmacy school.  Sam worked as a pharmacist in Harrison, AR until his retirement in 2011.  Sam and his wife, Jo, still live in Harrison where they attend the Northside Church of Christ, where Sam serves as an Elder.</w:t>
      </w:r>
    </w:p>
    <w:p w14:paraId="61DD4C61" w14:textId="77777777" w:rsidR="0078779B" w:rsidRDefault="0078779B" w:rsidP="0078779B">
      <w:pPr>
        <w:ind w:left="720"/>
      </w:pPr>
    </w:p>
    <w:p w14:paraId="01C81410" w14:textId="2D17AAD0" w:rsidR="0078779B" w:rsidRDefault="0078779B" w:rsidP="0078779B">
      <w:pPr>
        <w:ind w:left="720"/>
      </w:pPr>
      <w:r>
        <w:t xml:space="preserve">After Mr. Sam’s </w:t>
      </w:r>
      <w:r w:rsidRPr="004562EE">
        <w:rPr>
          <w:noProof/>
        </w:rPr>
        <w:t>retirement</w:t>
      </w:r>
      <w:ins w:id="69" w:author="USER" w:date="2018-11-09T03:15:00Z">
        <w:r w:rsidR="004562EE">
          <w:rPr>
            <w:noProof/>
          </w:rPr>
          <w:t>,</w:t>
        </w:r>
      </w:ins>
      <w:r>
        <w:t xml:space="preserve"> he came back to Wyldewood to help with crafts again.  Sam wanted to help young people grow in their spirituality</w:t>
      </w:r>
      <w:ins w:id="70" w:author="USER" w:date="2018-11-09T03:15:00Z">
        <w:r w:rsidR="004562EE">
          <w:t>,</w:t>
        </w:r>
      </w:ins>
      <w:r>
        <w:t xml:space="preserve"> </w:t>
      </w:r>
      <w:r w:rsidRPr="004562EE">
        <w:rPr>
          <w:noProof/>
        </w:rPr>
        <w:t>and</w:t>
      </w:r>
      <w:r>
        <w:t xml:space="preserve"> he thought back to the place where he had grown closer to God as a young man, Camp Wyldewood.  Sam remembers the sweet sound of </w:t>
      </w:r>
      <w:r>
        <w:lastRenderedPageBreak/>
        <w:t>young voices singing out to their Savior during hymn time. Today you can still find Sam hanging around Rec 3 long a</w:t>
      </w:r>
      <w:r w:rsidR="004562EE">
        <w:t xml:space="preserve">fter Arts and Crafts are </w:t>
      </w:r>
      <w:del w:id="71" w:author="USER" w:date="2018-11-09T03:15:00Z">
        <w:r>
          <w:delText>finished</w:delText>
        </w:r>
      </w:del>
      <w:ins w:id="72" w:author="USER" w:date="2018-11-09T03:15:00Z">
        <w:r>
          <w:t>d</w:t>
        </w:r>
        <w:r w:rsidR="004562EE">
          <w:t>one</w:t>
        </w:r>
      </w:ins>
      <w:r>
        <w:t xml:space="preserve"> working on one of those cedar staffs while Group 1 has hymn time, listening to those young voices sing praises to their Savior just like they did in the summer of 1957 or 1958.</w:t>
      </w:r>
    </w:p>
    <w:p w14:paraId="75DFCC66" w14:textId="36614150" w:rsidR="000004D2" w:rsidRDefault="000004D2" w:rsidP="003E3F75">
      <w:pPr>
        <w:pStyle w:val="ListParagraph"/>
      </w:pPr>
    </w:p>
    <w:p w14:paraId="60D7B35D" w14:textId="780459E7" w:rsidR="000004D2" w:rsidRDefault="003E3F75" w:rsidP="000004D2">
      <w:pPr>
        <w:pStyle w:val="ListParagraph"/>
        <w:numPr>
          <w:ilvl w:val="0"/>
          <w:numId w:val="11"/>
        </w:numPr>
      </w:pPr>
      <w:r>
        <w:t>Sam Alexander Pictures 1-4</w:t>
      </w:r>
    </w:p>
    <w:p w14:paraId="1CFEE94A" w14:textId="3B6B8548" w:rsidR="00DC6248" w:rsidRPr="00DC6248" w:rsidRDefault="00DC6248" w:rsidP="00DC6248">
      <w:pPr>
        <w:rPr>
          <w:u w:val="single"/>
        </w:rPr>
      </w:pPr>
      <w:r>
        <w:rPr>
          <w:u w:val="single"/>
        </w:rPr>
        <w:t>Page 22: Where Are They Now – Charley Moore</w:t>
      </w:r>
    </w:p>
    <w:p w14:paraId="7A48701B" w14:textId="77777777" w:rsidR="00DC6248" w:rsidRPr="009B45A1" w:rsidRDefault="00DC6248" w:rsidP="00DC6248">
      <w:pPr>
        <w:pStyle w:val="ListParagraph"/>
        <w:numPr>
          <w:ilvl w:val="1"/>
          <w:numId w:val="1"/>
        </w:numPr>
        <w:rPr>
          <w:u w:val="single"/>
        </w:rPr>
      </w:pPr>
      <w:r>
        <w:t>Picture of Moore family</w:t>
      </w:r>
    </w:p>
    <w:p w14:paraId="4801ACCD" w14:textId="77777777" w:rsidR="00DC6248" w:rsidRPr="009B45A1" w:rsidRDefault="00DC6248" w:rsidP="00DC6248">
      <w:pPr>
        <w:pStyle w:val="ListParagraph"/>
        <w:numPr>
          <w:ilvl w:val="1"/>
          <w:numId w:val="1"/>
        </w:numPr>
        <w:rPr>
          <w:u w:val="single"/>
        </w:rPr>
      </w:pPr>
      <w:r>
        <w:t>Text</w:t>
      </w:r>
    </w:p>
    <w:p w14:paraId="034F0B05"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Times New Roman" w:eastAsia="Times New Roman" w:hAnsi="Times New Roman" w:cs="Times New Roman"/>
          <w:sz w:val="24"/>
          <w:szCs w:val="24"/>
        </w:rPr>
        <w:t>What years were you a camper and a counselor?</w:t>
      </w:r>
    </w:p>
    <w:p w14:paraId="0A666A6E"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Pr>
          <w:rFonts w:ascii="Calibri" w:eastAsia="Times New Roman" w:hAnsi="Calibri" w:cs="Calibri"/>
          <w:color w:val="1F497D"/>
        </w:rPr>
        <w:t>I camped from 1986 – 1993 and worked as a counselor in 1995 and 1996.</w:t>
      </w:r>
    </w:p>
    <w:p w14:paraId="160DA681"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Times New Roman" w:eastAsia="Times New Roman" w:hAnsi="Times New Roman" w:cs="Times New Roman"/>
          <w:sz w:val="24"/>
          <w:szCs w:val="24"/>
        </w:rPr>
        <w:t>What are some of your fondest memories as either a camper or counselor?</w:t>
      </w:r>
    </w:p>
    <w:p w14:paraId="24B9513D"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Calibri" w:eastAsia="Times New Roman" w:hAnsi="Calibri" w:cs="Calibri"/>
          <w:color w:val="1F497D"/>
        </w:rPr>
        <w:t>I always enjoyed camp, even when we didn’t have air conditioning.  I enjoyed meeting, staying connected with, and attending college with people that I camped with years before.  I enjoyed meeting new friends and unknowingly seeing Jesus through others serving.  I didn’t realize how others were pointing me to Jesus during my time at camp until later when I reflected on my time as a camper/counselor.</w:t>
      </w:r>
      <w:r w:rsidRPr="009B45A1">
        <w:rPr>
          <w:rFonts w:ascii="Times New Roman" w:eastAsia="Times New Roman" w:hAnsi="Times New Roman" w:cs="Times New Roman"/>
          <w:sz w:val="24"/>
          <w:szCs w:val="24"/>
        </w:rPr>
        <w:t> </w:t>
      </w:r>
    </w:p>
    <w:p w14:paraId="746E4618"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Times New Roman" w:eastAsia="Times New Roman" w:hAnsi="Times New Roman" w:cs="Times New Roman"/>
          <w:sz w:val="24"/>
          <w:szCs w:val="24"/>
        </w:rPr>
        <w:t>What did you do after leaving Wyldewood?</w:t>
      </w:r>
    </w:p>
    <w:p w14:paraId="4584005D" w14:textId="0000B4F9"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Calibri" w:eastAsia="Times New Roman" w:hAnsi="Calibri" w:cs="Calibri"/>
          <w:color w:val="1F497D"/>
        </w:rPr>
        <w:t xml:space="preserve">I graduated from Harding University in 1998, and Lana and I moved to Dallas where we have been ever since.  I went on to get my MBA at TCU and taught there </w:t>
      </w:r>
      <w:r w:rsidRPr="002B6804">
        <w:rPr>
          <w:rFonts w:ascii="Calibri" w:eastAsia="Times New Roman" w:hAnsi="Calibri" w:cs="Calibri"/>
          <w:noProof/>
          <w:color w:val="1F497D"/>
        </w:rPr>
        <w:t>part</w:t>
      </w:r>
      <w:del w:id="73" w:author="USER" w:date="2018-11-09T03:15:00Z">
        <w:r w:rsidRPr="009B45A1">
          <w:rPr>
            <w:rFonts w:ascii="Calibri" w:eastAsia="Times New Roman" w:hAnsi="Calibri" w:cs="Calibri"/>
            <w:color w:val="1F497D"/>
          </w:rPr>
          <w:delText xml:space="preserve"> </w:delText>
        </w:r>
      </w:del>
      <w:ins w:id="74" w:author="USER" w:date="2018-11-09T03:15:00Z">
        <w:r w:rsidR="002B6804">
          <w:rPr>
            <w:rFonts w:ascii="Calibri" w:eastAsia="Times New Roman" w:hAnsi="Calibri" w:cs="Calibri"/>
            <w:noProof/>
            <w:color w:val="1F497D"/>
          </w:rPr>
          <w:t>-</w:t>
        </w:r>
      </w:ins>
      <w:r w:rsidRPr="002B6804">
        <w:rPr>
          <w:rFonts w:ascii="Calibri" w:eastAsia="Times New Roman" w:hAnsi="Calibri" w:cs="Calibri"/>
          <w:noProof/>
          <w:color w:val="1F497D"/>
        </w:rPr>
        <w:t>time</w:t>
      </w:r>
      <w:r w:rsidRPr="009B45A1">
        <w:rPr>
          <w:rFonts w:ascii="Calibri" w:eastAsia="Times New Roman" w:hAnsi="Calibri" w:cs="Calibri"/>
          <w:color w:val="1F497D"/>
        </w:rPr>
        <w:t xml:space="preserve"> for 5 years after graduating.  I currently work at Trinity Industries, a railcar manufacturing </w:t>
      </w:r>
      <w:r w:rsidRPr="002B6804">
        <w:rPr>
          <w:rFonts w:ascii="Calibri" w:eastAsia="Times New Roman" w:hAnsi="Calibri" w:cs="Calibri"/>
          <w:noProof/>
          <w:color w:val="1F497D"/>
        </w:rPr>
        <w:t>and</w:t>
      </w:r>
      <w:r w:rsidRPr="009B45A1">
        <w:rPr>
          <w:rFonts w:ascii="Calibri" w:eastAsia="Times New Roman" w:hAnsi="Calibri" w:cs="Calibri"/>
          <w:color w:val="1F497D"/>
        </w:rPr>
        <w:t xml:space="preserve"> leasing company, where I lead their Customer Delivery team. </w:t>
      </w:r>
    </w:p>
    <w:p w14:paraId="740ED8C2"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Times New Roman" w:eastAsia="Times New Roman" w:hAnsi="Times New Roman" w:cs="Times New Roman"/>
          <w:sz w:val="24"/>
          <w:szCs w:val="24"/>
        </w:rPr>
        <w:t>You were here during the transition from Coach Groover to Michael Lincoln.  What do you remember about that transition?</w:t>
      </w:r>
    </w:p>
    <w:p w14:paraId="789E76AB" w14:textId="371B85ED"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Calibri" w:eastAsia="Times New Roman" w:hAnsi="Calibri" w:cs="Calibri"/>
          <w:color w:val="1F497D"/>
        </w:rPr>
        <w:t xml:space="preserve">Mr. Lincoln came onboard my second year as a counselor.  To say I was intimidated by him as </w:t>
      </w:r>
      <w:r w:rsidR="00461744" w:rsidRPr="009B45A1">
        <w:rPr>
          <w:rFonts w:ascii="Calibri" w:eastAsia="Times New Roman" w:hAnsi="Calibri" w:cs="Calibri"/>
          <w:color w:val="1F497D"/>
        </w:rPr>
        <w:t>a</w:t>
      </w:r>
      <w:r w:rsidRPr="009B45A1">
        <w:rPr>
          <w:rFonts w:ascii="Calibri" w:eastAsia="Times New Roman" w:hAnsi="Calibri" w:cs="Calibri"/>
          <w:color w:val="1F497D"/>
        </w:rPr>
        <w:t xml:space="preserve"> </w:t>
      </w:r>
      <w:r w:rsidR="00461744" w:rsidRPr="009B45A1">
        <w:rPr>
          <w:rFonts w:ascii="Calibri" w:eastAsia="Times New Roman" w:hAnsi="Calibri" w:cs="Calibri"/>
          <w:color w:val="1F497D"/>
        </w:rPr>
        <w:t>19-year-old</w:t>
      </w:r>
      <w:r w:rsidRPr="009B45A1">
        <w:rPr>
          <w:rFonts w:ascii="Calibri" w:eastAsia="Times New Roman" w:hAnsi="Calibri" w:cs="Calibri"/>
          <w:color w:val="1F497D"/>
        </w:rPr>
        <w:t xml:space="preserve"> kid was an understatement.  However, he played a substantial role in my spiritual development.  He is one of the men who I can comfortably say challenged and helped shape my spiritual walk. </w:t>
      </w:r>
    </w:p>
    <w:p w14:paraId="723B8969"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Times New Roman" w:eastAsia="Times New Roman" w:hAnsi="Times New Roman" w:cs="Times New Roman"/>
          <w:sz w:val="24"/>
          <w:szCs w:val="24"/>
        </w:rPr>
        <w:t>Are there any special relationships you remember from your time at Wyldewood?</w:t>
      </w:r>
    </w:p>
    <w:p w14:paraId="711374C2"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Times New Roman" w:eastAsia="Times New Roman" w:hAnsi="Times New Roman" w:cs="Times New Roman"/>
          <w:color w:val="1F497D"/>
          <w:sz w:val="24"/>
          <w:szCs w:val="24"/>
        </w:rPr>
        <w:t>My first counselor was named Keith Whitehead.  His girlfriend (now wife), Babs Williams, was also a counselor.  Keith also attended church with my grandmother, so I was able to keep up with him throughout high school and now on Facebook.  I remember how cool I thought they were and how I wanted to follow in their footsteps to be a counselor someday.  For lack of a better phrase, he made loving Jesus look cool to me and believe he was one of many that helped mold my relationship with the Lord into what it is today.</w:t>
      </w:r>
    </w:p>
    <w:p w14:paraId="12731ACF" w14:textId="77777777" w:rsidR="00DC6248" w:rsidRDefault="00DC6248" w:rsidP="00DC6248">
      <w:pPr>
        <w:pStyle w:val="ListParagraph"/>
        <w:ind w:left="1800"/>
        <w:rPr>
          <w:rFonts w:ascii="Times New Roman" w:eastAsia="Times New Roman" w:hAnsi="Times New Roman" w:cs="Times New Roman"/>
          <w:sz w:val="24"/>
          <w:szCs w:val="24"/>
        </w:rPr>
      </w:pPr>
    </w:p>
    <w:p w14:paraId="64D83311" w14:textId="77777777" w:rsidR="00DC6248" w:rsidRPr="009B45A1" w:rsidRDefault="00DC6248" w:rsidP="00DC6248">
      <w:pPr>
        <w:pStyle w:val="ListParagraph"/>
        <w:ind w:left="1800"/>
        <w:rPr>
          <w:rFonts w:ascii="Times New Roman" w:eastAsia="Times New Roman" w:hAnsi="Times New Roman" w:cs="Times New Roman"/>
          <w:sz w:val="24"/>
          <w:szCs w:val="24"/>
        </w:rPr>
      </w:pPr>
      <w:r w:rsidRPr="009B45A1">
        <w:rPr>
          <w:rFonts w:ascii="Times New Roman" w:eastAsia="Times New Roman" w:hAnsi="Times New Roman" w:cs="Times New Roman"/>
          <w:color w:val="1F497D"/>
          <w:sz w:val="24"/>
          <w:szCs w:val="24"/>
        </w:rPr>
        <w:t>The most important/special relationship I gained through Wyldewood was/is my wife, Lana Lee Moore.  </w:t>
      </w:r>
      <w:r w:rsidRPr="009B45A1">
        <w:rPr>
          <w:rFonts w:ascii="Calibri" w:eastAsia="Times New Roman" w:hAnsi="Calibri" w:cs="Calibri"/>
          <w:color w:val="1F497D"/>
        </w:rPr>
        <w:t xml:space="preserve">We met at camp when we were 10 and 11.  We held hands the last night of camp that year, but we didn’t see each other again until I was a freshman at Harding.  We began dating a few weeks into my freshman year and were married 3 years later.  The </w:t>
      </w:r>
      <w:r w:rsidRPr="0013211A">
        <w:rPr>
          <w:rFonts w:ascii="Calibri" w:eastAsia="Times New Roman" w:hAnsi="Calibri" w:cs="Calibri"/>
          <w:noProof/>
          <w:color w:val="1F497D"/>
        </w:rPr>
        <w:t>greatest</w:t>
      </w:r>
      <w:r w:rsidRPr="009B45A1">
        <w:rPr>
          <w:rFonts w:ascii="Calibri" w:eastAsia="Times New Roman" w:hAnsi="Calibri" w:cs="Calibri"/>
          <w:color w:val="1F497D"/>
        </w:rPr>
        <w:t xml:space="preserve"> gift camp ever gave me was my best friend and wife.</w:t>
      </w:r>
      <w:r w:rsidRPr="009B45A1">
        <w:rPr>
          <w:rFonts w:ascii="Times New Roman" w:eastAsia="Times New Roman" w:hAnsi="Times New Roman" w:cs="Times New Roman"/>
          <w:sz w:val="24"/>
          <w:szCs w:val="24"/>
        </w:rPr>
        <w:t> </w:t>
      </w:r>
    </w:p>
    <w:p w14:paraId="552BF209"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Times New Roman" w:eastAsia="Times New Roman" w:hAnsi="Times New Roman" w:cs="Times New Roman"/>
          <w:sz w:val="24"/>
          <w:szCs w:val="24"/>
        </w:rPr>
        <w:t>What did you learn from your time as a counselor at Wyldewood?</w:t>
      </w:r>
    </w:p>
    <w:p w14:paraId="11F11B77" w14:textId="77777777" w:rsidR="00DC6248" w:rsidRPr="009B45A1" w:rsidRDefault="00DC6248" w:rsidP="00DC6248">
      <w:pPr>
        <w:pStyle w:val="ListParagraph"/>
        <w:numPr>
          <w:ilvl w:val="2"/>
          <w:numId w:val="1"/>
        </w:numPr>
        <w:rPr>
          <w:rFonts w:ascii="Times New Roman" w:eastAsia="Times New Roman" w:hAnsi="Times New Roman" w:cs="Times New Roman"/>
          <w:sz w:val="24"/>
          <w:szCs w:val="24"/>
        </w:rPr>
      </w:pPr>
      <w:r w:rsidRPr="009B45A1">
        <w:rPr>
          <w:rFonts w:ascii="Times New Roman" w:eastAsia="Times New Roman" w:hAnsi="Times New Roman" w:cs="Times New Roman"/>
          <w:color w:val="1F497D"/>
          <w:sz w:val="24"/>
          <w:szCs w:val="24"/>
        </w:rPr>
        <w:t xml:space="preserve">Being real. We are all broken and need Jesus.  The more we can let our guard down and share our struggles, our questions, and our victories the better we </w:t>
      </w:r>
      <w:r w:rsidRPr="009B45A1">
        <w:rPr>
          <w:rFonts w:ascii="Times New Roman" w:eastAsia="Times New Roman" w:hAnsi="Times New Roman" w:cs="Times New Roman"/>
          <w:color w:val="1F497D"/>
          <w:sz w:val="24"/>
          <w:szCs w:val="24"/>
        </w:rPr>
        <w:lastRenderedPageBreak/>
        <w:t>will be.  I learned leading in any capacity is about loving and serving people where they are.  The experiences I gained at Wyldewood have made me a better person, employee, leader, and follower of Jesus. </w:t>
      </w:r>
      <w:r w:rsidRPr="009B45A1">
        <w:rPr>
          <w:rFonts w:ascii="Times New Roman" w:eastAsia="Times New Roman" w:hAnsi="Times New Roman" w:cs="Times New Roman"/>
          <w:sz w:val="24"/>
          <w:szCs w:val="24"/>
        </w:rPr>
        <w:t> </w:t>
      </w:r>
    </w:p>
    <w:p w14:paraId="69B74FB0" w14:textId="77777777" w:rsidR="00DC6248" w:rsidRPr="009B45A1" w:rsidRDefault="00DC6248" w:rsidP="00DC6248">
      <w:pPr>
        <w:pStyle w:val="ListParagraph"/>
        <w:numPr>
          <w:ilvl w:val="2"/>
          <w:numId w:val="1"/>
        </w:numPr>
        <w:shd w:val="clear" w:color="auto" w:fill="FFFFFF"/>
        <w:rPr>
          <w:rFonts w:ascii="Arial" w:eastAsia="Times New Roman" w:hAnsi="Arial" w:cs="Arial"/>
          <w:color w:val="222222"/>
          <w:sz w:val="24"/>
          <w:szCs w:val="24"/>
        </w:rPr>
      </w:pPr>
      <w:r w:rsidRPr="009B45A1">
        <w:rPr>
          <w:rFonts w:ascii="Arial" w:eastAsia="Times New Roman" w:hAnsi="Arial" w:cs="Arial"/>
          <w:color w:val="222222"/>
          <w:sz w:val="24"/>
          <w:szCs w:val="24"/>
        </w:rPr>
        <w:t>Feel free to add anything else that you would like to say.  Thanks again for doing this.</w:t>
      </w:r>
    </w:p>
    <w:p w14:paraId="3878FA44" w14:textId="5CE68FB4" w:rsidR="00DC6248" w:rsidRPr="009B45A1" w:rsidRDefault="00DC6248" w:rsidP="00DC6248">
      <w:pPr>
        <w:pStyle w:val="ListParagraph"/>
        <w:numPr>
          <w:ilvl w:val="2"/>
          <w:numId w:val="1"/>
        </w:numPr>
        <w:shd w:val="clear" w:color="auto" w:fill="FFFFFF"/>
        <w:rPr>
          <w:rFonts w:ascii="Arial" w:eastAsia="Times New Roman" w:hAnsi="Arial" w:cs="Arial"/>
          <w:color w:val="222222"/>
          <w:sz w:val="24"/>
          <w:szCs w:val="24"/>
        </w:rPr>
      </w:pPr>
      <w:r w:rsidRPr="009B45A1">
        <w:rPr>
          <w:rFonts w:ascii="Calibri" w:eastAsia="Times New Roman" w:hAnsi="Calibri" w:cs="Calibri"/>
          <w:color w:val="4F81BD"/>
        </w:rPr>
        <w:t xml:space="preserve">I believe camp is a great place to help build upon your foundations of faith.  I </w:t>
      </w:r>
      <w:r w:rsidRPr="0013211A">
        <w:rPr>
          <w:rFonts w:ascii="Calibri" w:eastAsia="Times New Roman" w:hAnsi="Calibri" w:cs="Calibri"/>
          <w:noProof/>
          <w:color w:val="4F81BD"/>
        </w:rPr>
        <w:t>believe</w:t>
      </w:r>
      <w:r w:rsidRPr="009B45A1">
        <w:rPr>
          <w:rFonts w:ascii="Calibri" w:eastAsia="Times New Roman" w:hAnsi="Calibri" w:cs="Calibri"/>
          <w:color w:val="4F81BD"/>
        </w:rPr>
        <w:t xml:space="preserve"> the Lord orchestrated Chad and Leslie Hudelson being there at this time, and I know He is doing great things through them.  I met both Chad and Leslie at Harding and worked with them </w:t>
      </w:r>
      <w:ins w:id="75" w:author="USER" w:date="2018-11-09T03:15:00Z">
        <w:r w:rsidR="002B6804">
          <w:rPr>
            <w:rFonts w:ascii="Calibri" w:eastAsia="Times New Roman" w:hAnsi="Calibri" w:cs="Calibri"/>
            <w:color w:val="4F81BD"/>
          </w:rPr>
          <w:t xml:space="preserve">at </w:t>
        </w:r>
      </w:ins>
      <w:r w:rsidRPr="009B45A1">
        <w:rPr>
          <w:rFonts w:ascii="Calibri" w:eastAsia="Times New Roman" w:hAnsi="Calibri" w:cs="Calibri"/>
          <w:color w:val="4F81BD"/>
        </w:rPr>
        <w:t xml:space="preserve">Wyldewood.  Chad is someone I talk to sometimes daily and consider him family.  He is a man I look up to for his faith, his desire to share Jesus with others through his life and love for his family.  I am excited to see what the Lord is doing and will continue to </w:t>
      </w:r>
      <w:r w:rsidRPr="002B6804">
        <w:rPr>
          <w:rFonts w:ascii="Calibri" w:eastAsia="Times New Roman" w:hAnsi="Calibri" w:cs="Calibri"/>
          <w:noProof/>
          <w:color w:val="4F81BD"/>
        </w:rPr>
        <w:t>do</w:t>
      </w:r>
      <w:r w:rsidRPr="009B45A1">
        <w:rPr>
          <w:rFonts w:ascii="Calibri" w:eastAsia="Times New Roman" w:hAnsi="Calibri" w:cs="Calibri"/>
          <w:color w:val="4F81BD"/>
        </w:rPr>
        <w:t xml:space="preserve"> through Chad and Leslie and their ministry at camp. </w:t>
      </w:r>
    </w:p>
    <w:p w14:paraId="1425C8B0" w14:textId="77777777" w:rsidR="00DC6248" w:rsidRPr="009B45A1" w:rsidRDefault="00DC6248" w:rsidP="00DC6248">
      <w:pPr>
        <w:rPr>
          <w:u w:val="single"/>
        </w:rPr>
      </w:pPr>
    </w:p>
    <w:p w14:paraId="35AF3131" w14:textId="77777777" w:rsidR="00DC6248" w:rsidRDefault="00DC6248" w:rsidP="000004D2">
      <w:pPr>
        <w:rPr>
          <w:u w:val="single"/>
        </w:rPr>
      </w:pPr>
    </w:p>
    <w:p w14:paraId="0926FE6D" w14:textId="1D62B5DB" w:rsidR="000004D2" w:rsidRDefault="000004D2" w:rsidP="000004D2">
      <w:pPr>
        <w:rPr>
          <w:u w:val="single"/>
        </w:rPr>
      </w:pPr>
      <w:r>
        <w:rPr>
          <w:u w:val="single"/>
        </w:rPr>
        <w:t>Page 23:</w:t>
      </w:r>
    </w:p>
    <w:p w14:paraId="03D89874" w14:textId="6A3D244A" w:rsidR="000004D2" w:rsidRPr="008E67F8" w:rsidRDefault="000004D2" w:rsidP="000004D2">
      <w:pPr>
        <w:pStyle w:val="ListParagraph"/>
        <w:numPr>
          <w:ilvl w:val="0"/>
          <w:numId w:val="12"/>
        </w:numPr>
        <w:rPr>
          <w:u w:val="single"/>
        </w:rPr>
      </w:pPr>
      <w:r>
        <w:t xml:space="preserve">2017 Memorials </w:t>
      </w:r>
    </w:p>
    <w:p w14:paraId="46A61DAC" w14:textId="244BD916" w:rsidR="008E67F8" w:rsidRPr="008E67F8" w:rsidRDefault="008E67F8" w:rsidP="008E67F8">
      <w:pPr>
        <w:pStyle w:val="ListParagraph"/>
        <w:numPr>
          <w:ilvl w:val="1"/>
          <w:numId w:val="12"/>
        </w:numPr>
        <w:rPr>
          <w:u w:val="single"/>
        </w:rPr>
      </w:pPr>
      <w:r>
        <w:t>Andrew Brady</w:t>
      </w:r>
    </w:p>
    <w:p w14:paraId="0CD3E4E1" w14:textId="362B6BE8" w:rsidR="008E67F8" w:rsidRDefault="008E67F8" w:rsidP="008E67F8">
      <w:pPr>
        <w:pStyle w:val="ListParagraph"/>
        <w:numPr>
          <w:ilvl w:val="2"/>
          <w:numId w:val="12"/>
        </w:numPr>
        <w:rPr>
          <w:u w:val="single"/>
        </w:rPr>
      </w:pPr>
      <w:r>
        <w:rPr>
          <w:u w:val="single"/>
        </w:rPr>
        <w:t xml:space="preserve">Todd and Jessica </w:t>
      </w:r>
      <w:del w:id="76" w:author="USER" w:date="2018-11-09T03:15:00Z">
        <w:r>
          <w:rPr>
            <w:u w:val="single"/>
          </w:rPr>
          <w:delText>Brogdan</w:delText>
        </w:r>
      </w:del>
      <w:ins w:id="77" w:author="USER" w:date="2018-11-09T03:15:00Z">
        <w:r w:rsidR="0013211A" w:rsidRPr="0013211A">
          <w:rPr>
            <w:noProof/>
            <w:u w:val="single"/>
          </w:rPr>
          <w:t>Brogd</w:t>
        </w:r>
        <w:r w:rsidR="0013211A">
          <w:rPr>
            <w:noProof/>
            <w:u w:val="single"/>
          </w:rPr>
          <w:t>o</w:t>
        </w:r>
        <w:r w:rsidRPr="0013211A">
          <w:rPr>
            <w:noProof/>
            <w:u w:val="single"/>
          </w:rPr>
          <w:t>n</w:t>
        </w:r>
      </w:ins>
    </w:p>
    <w:p w14:paraId="49073307" w14:textId="086C7E7E" w:rsidR="008E67F8" w:rsidRDefault="008E67F8" w:rsidP="008E67F8">
      <w:pPr>
        <w:pStyle w:val="ListParagraph"/>
        <w:numPr>
          <w:ilvl w:val="2"/>
          <w:numId w:val="12"/>
        </w:numPr>
        <w:rPr>
          <w:u w:val="single"/>
        </w:rPr>
      </w:pPr>
      <w:r>
        <w:rPr>
          <w:u w:val="single"/>
        </w:rPr>
        <w:t>Martha Campbell</w:t>
      </w:r>
    </w:p>
    <w:p w14:paraId="453D4E96" w14:textId="60637531" w:rsidR="008E67F8" w:rsidRDefault="008E67F8" w:rsidP="008E67F8">
      <w:pPr>
        <w:pStyle w:val="ListParagraph"/>
        <w:numPr>
          <w:ilvl w:val="2"/>
          <w:numId w:val="12"/>
        </w:numPr>
        <w:rPr>
          <w:u w:val="single"/>
        </w:rPr>
      </w:pPr>
      <w:r>
        <w:rPr>
          <w:u w:val="single"/>
        </w:rPr>
        <w:t>Jay and Kelley Curtis Cowley</w:t>
      </w:r>
    </w:p>
    <w:p w14:paraId="6293BA81" w14:textId="3340134F" w:rsidR="008E67F8" w:rsidRDefault="008E67F8" w:rsidP="008E67F8">
      <w:pPr>
        <w:pStyle w:val="ListParagraph"/>
        <w:numPr>
          <w:ilvl w:val="2"/>
          <w:numId w:val="12"/>
        </w:numPr>
        <w:rPr>
          <w:u w:val="single"/>
        </w:rPr>
      </w:pPr>
      <w:r>
        <w:rPr>
          <w:u w:val="single"/>
        </w:rPr>
        <w:t>Robert and Nicole Alexander Powell</w:t>
      </w:r>
    </w:p>
    <w:p w14:paraId="4D0AA10E" w14:textId="08A67951" w:rsidR="00C90A53" w:rsidRDefault="00C90A53" w:rsidP="008E67F8">
      <w:pPr>
        <w:pStyle w:val="ListParagraph"/>
        <w:numPr>
          <w:ilvl w:val="1"/>
          <w:numId w:val="12"/>
        </w:numPr>
        <w:rPr>
          <w:u w:val="single"/>
        </w:rPr>
      </w:pPr>
      <w:r>
        <w:rPr>
          <w:u w:val="single"/>
        </w:rPr>
        <w:t>Grace Brewer</w:t>
      </w:r>
    </w:p>
    <w:p w14:paraId="7588D08B" w14:textId="120C4047" w:rsidR="00C90A53" w:rsidRDefault="00C90A53" w:rsidP="00C90A53">
      <w:pPr>
        <w:pStyle w:val="ListParagraph"/>
        <w:numPr>
          <w:ilvl w:val="2"/>
          <w:numId w:val="12"/>
        </w:numPr>
        <w:rPr>
          <w:u w:val="single"/>
        </w:rPr>
      </w:pPr>
      <w:r>
        <w:rPr>
          <w:u w:val="single"/>
        </w:rPr>
        <w:t>Rod Brewer</w:t>
      </w:r>
    </w:p>
    <w:p w14:paraId="79BB942E" w14:textId="0A05F267" w:rsidR="00C90A53" w:rsidRDefault="00C90A53" w:rsidP="008E67F8">
      <w:pPr>
        <w:pStyle w:val="ListParagraph"/>
        <w:numPr>
          <w:ilvl w:val="1"/>
          <w:numId w:val="12"/>
        </w:numPr>
        <w:rPr>
          <w:u w:val="single"/>
        </w:rPr>
      </w:pPr>
      <w:r>
        <w:rPr>
          <w:u w:val="single"/>
        </w:rPr>
        <w:t>Mae Faulkner</w:t>
      </w:r>
    </w:p>
    <w:p w14:paraId="21311297" w14:textId="718D6BBB" w:rsidR="00C90A53" w:rsidRDefault="00C90A53" w:rsidP="00C90A53">
      <w:pPr>
        <w:pStyle w:val="ListParagraph"/>
        <w:numPr>
          <w:ilvl w:val="2"/>
          <w:numId w:val="12"/>
        </w:numPr>
        <w:rPr>
          <w:u w:val="single"/>
        </w:rPr>
      </w:pPr>
      <w:r>
        <w:rPr>
          <w:u w:val="single"/>
        </w:rPr>
        <w:t>Bill Jackson Insurance</w:t>
      </w:r>
    </w:p>
    <w:p w14:paraId="33D702CC" w14:textId="5B341FFA" w:rsidR="00C90A53" w:rsidRDefault="00C90A53" w:rsidP="008E67F8">
      <w:pPr>
        <w:pStyle w:val="ListParagraph"/>
        <w:numPr>
          <w:ilvl w:val="1"/>
          <w:numId w:val="12"/>
        </w:numPr>
        <w:rPr>
          <w:u w:val="single"/>
        </w:rPr>
      </w:pPr>
      <w:r>
        <w:rPr>
          <w:u w:val="single"/>
        </w:rPr>
        <w:t>Betty Fowler</w:t>
      </w:r>
    </w:p>
    <w:p w14:paraId="65CAAB13" w14:textId="311B3EA1" w:rsidR="00C90A53" w:rsidRDefault="00C90A53" w:rsidP="00C90A53">
      <w:pPr>
        <w:pStyle w:val="ListParagraph"/>
        <w:numPr>
          <w:ilvl w:val="2"/>
          <w:numId w:val="12"/>
        </w:numPr>
        <w:rPr>
          <w:u w:val="single"/>
        </w:rPr>
      </w:pPr>
      <w:r>
        <w:rPr>
          <w:u w:val="single"/>
        </w:rPr>
        <w:t>Helen Kearbey</w:t>
      </w:r>
    </w:p>
    <w:p w14:paraId="7D3E7024" w14:textId="2C782C8C" w:rsidR="00C90A53" w:rsidRDefault="00C90A53" w:rsidP="00C90A53">
      <w:pPr>
        <w:pStyle w:val="ListParagraph"/>
        <w:numPr>
          <w:ilvl w:val="2"/>
          <w:numId w:val="12"/>
        </w:numPr>
        <w:rPr>
          <w:u w:val="single"/>
        </w:rPr>
      </w:pPr>
      <w:r>
        <w:rPr>
          <w:u w:val="single"/>
        </w:rPr>
        <w:t>Unity Health</w:t>
      </w:r>
    </w:p>
    <w:p w14:paraId="1951C53D" w14:textId="63D0C2F6" w:rsidR="00C90A53" w:rsidRDefault="00C90A53" w:rsidP="00C90A53">
      <w:pPr>
        <w:pStyle w:val="ListParagraph"/>
        <w:numPr>
          <w:ilvl w:val="2"/>
          <w:numId w:val="12"/>
        </w:numPr>
        <w:rPr>
          <w:u w:val="single"/>
        </w:rPr>
      </w:pPr>
      <w:r>
        <w:rPr>
          <w:u w:val="single"/>
        </w:rPr>
        <w:t>Al Fowler</w:t>
      </w:r>
    </w:p>
    <w:p w14:paraId="5AD436E6" w14:textId="5D82F4E5" w:rsidR="00C90A53" w:rsidRDefault="00C90A53" w:rsidP="00C90A53">
      <w:pPr>
        <w:pStyle w:val="ListParagraph"/>
        <w:numPr>
          <w:ilvl w:val="2"/>
          <w:numId w:val="12"/>
        </w:numPr>
        <w:rPr>
          <w:u w:val="single"/>
        </w:rPr>
      </w:pPr>
      <w:r>
        <w:rPr>
          <w:u w:val="single"/>
        </w:rPr>
        <w:t>Paul and Mary Gardner</w:t>
      </w:r>
    </w:p>
    <w:p w14:paraId="5B01FF80" w14:textId="7B0A8C40" w:rsidR="00C90A53" w:rsidRDefault="00C90A53" w:rsidP="00C90A53">
      <w:pPr>
        <w:pStyle w:val="ListParagraph"/>
        <w:numPr>
          <w:ilvl w:val="2"/>
          <w:numId w:val="12"/>
        </w:numPr>
        <w:rPr>
          <w:u w:val="single"/>
        </w:rPr>
      </w:pPr>
      <w:r>
        <w:rPr>
          <w:u w:val="single"/>
        </w:rPr>
        <w:t>Jay Trotter</w:t>
      </w:r>
    </w:p>
    <w:p w14:paraId="5EB376BF" w14:textId="6463DA29" w:rsidR="00C90A53" w:rsidRPr="00C90A53" w:rsidRDefault="00C90A53" w:rsidP="00C90A53">
      <w:pPr>
        <w:pStyle w:val="ListParagraph"/>
        <w:numPr>
          <w:ilvl w:val="2"/>
          <w:numId w:val="12"/>
        </w:numPr>
        <w:rPr>
          <w:u w:val="single"/>
        </w:rPr>
      </w:pPr>
      <w:r>
        <w:rPr>
          <w:u w:val="single"/>
        </w:rPr>
        <w:t>Rod Brewer</w:t>
      </w:r>
    </w:p>
    <w:p w14:paraId="3C3196F0" w14:textId="7A8AA489" w:rsidR="008E67F8" w:rsidRDefault="008E67F8" w:rsidP="008E67F8">
      <w:pPr>
        <w:pStyle w:val="ListParagraph"/>
        <w:numPr>
          <w:ilvl w:val="1"/>
          <w:numId w:val="12"/>
        </w:numPr>
        <w:rPr>
          <w:u w:val="single"/>
        </w:rPr>
      </w:pPr>
      <w:r>
        <w:rPr>
          <w:u w:val="single"/>
        </w:rPr>
        <w:t>Coach Hugh Groover</w:t>
      </w:r>
    </w:p>
    <w:p w14:paraId="40BCAD61" w14:textId="1226E155" w:rsidR="008E67F8" w:rsidRDefault="008E67F8" w:rsidP="008E67F8">
      <w:pPr>
        <w:pStyle w:val="ListParagraph"/>
        <w:numPr>
          <w:ilvl w:val="2"/>
          <w:numId w:val="12"/>
        </w:numPr>
        <w:rPr>
          <w:u w:val="single"/>
        </w:rPr>
      </w:pPr>
      <w:r>
        <w:rPr>
          <w:u w:val="single"/>
        </w:rPr>
        <w:t>Mildred Groover</w:t>
      </w:r>
    </w:p>
    <w:p w14:paraId="25DB55B3" w14:textId="7CF9A83F" w:rsidR="00C90A53" w:rsidRDefault="00C90A53" w:rsidP="00C90A53">
      <w:pPr>
        <w:pStyle w:val="ListParagraph"/>
        <w:numPr>
          <w:ilvl w:val="1"/>
          <w:numId w:val="12"/>
        </w:numPr>
        <w:rPr>
          <w:u w:val="single"/>
        </w:rPr>
      </w:pPr>
      <w:r>
        <w:rPr>
          <w:u w:val="single"/>
        </w:rPr>
        <w:t>Justin Hartley</w:t>
      </w:r>
    </w:p>
    <w:p w14:paraId="10B865D6" w14:textId="39E682C9" w:rsidR="00C90A53" w:rsidRDefault="00C90A53" w:rsidP="00C90A53">
      <w:pPr>
        <w:pStyle w:val="ListParagraph"/>
        <w:numPr>
          <w:ilvl w:val="2"/>
          <w:numId w:val="12"/>
        </w:numPr>
        <w:rPr>
          <w:u w:val="single"/>
        </w:rPr>
      </w:pPr>
      <w:r>
        <w:rPr>
          <w:u w:val="single"/>
        </w:rPr>
        <w:t>Debra Powers</w:t>
      </w:r>
    </w:p>
    <w:p w14:paraId="789F3EF6" w14:textId="28A039EF" w:rsidR="008E67F8" w:rsidRDefault="00C90A53" w:rsidP="00C90A53">
      <w:pPr>
        <w:pStyle w:val="ListParagraph"/>
        <w:numPr>
          <w:ilvl w:val="1"/>
          <w:numId w:val="12"/>
        </w:numPr>
        <w:rPr>
          <w:u w:val="single"/>
        </w:rPr>
      </w:pPr>
      <w:r>
        <w:rPr>
          <w:u w:val="single"/>
        </w:rPr>
        <w:t>Jon Massey</w:t>
      </w:r>
    </w:p>
    <w:p w14:paraId="3CE90FFA" w14:textId="596AEAD4" w:rsidR="00C90A53" w:rsidRDefault="00C90A53" w:rsidP="00C90A53">
      <w:pPr>
        <w:pStyle w:val="ListParagraph"/>
        <w:numPr>
          <w:ilvl w:val="2"/>
          <w:numId w:val="12"/>
        </w:numPr>
        <w:rPr>
          <w:u w:val="single"/>
        </w:rPr>
      </w:pPr>
      <w:r>
        <w:rPr>
          <w:u w:val="single"/>
        </w:rPr>
        <w:t>Sue Larch</w:t>
      </w:r>
    </w:p>
    <w:p w14:paraId="75BFB7A1" w14:textId="5E84A3F2" w:rsidR="00C90A53" w:rsidRDefault="00C90A53" w:rsidP="00C90A53">
      <w:pPr>
        <w:pStyle w:val="ListParagraph"/>
        <w:numPr>
          <w:ilvl w:val="1"/>
          <w:numId w:val="12"/>
        </w:numPr>
        <w:rPr>
          <w:u w:val="single"/>
        </w:rPr>
      </w:pPr>
      <w:r>
        <w:rPr>
          <w:u w:val="single"/>
        </w:rPr>
        <w:t>Mary Shock</w:t>
      </w:r>
    </w:p>
    <w:p w14:paraId="219274E6" w14:textId="7105D285" w:rsidR="00C90A53" w:rsidRDefault="00C90A53" w:rsidP="00C90A53">
      <w:pPr>
        <w:pStyle w:val="ListParagraph"/>
        <w:numPr>
          <w:ilvl w:val="2"/>
          <w:numId w:val="12"/>
        </w:numPr>
        <w:rPr>
          <w:u w:val="single"/>
        </w:rPr>
      </w:pPr>
      <w:r>
        <w:rPr>
          <w:u w:val="single"/>
        </w:rPr>
        <w:t>Amy Vawter</w:t>
      </w:r>
    </w:p>
    <w:p w14:paraId="29291891" w14:textId="77777777" w:rsidR="00C90A53" w:rsidRPr="00F52FA4" w:rsidRDefault="00C90A53" w:rsidP="00C90A53">
      <w:pPr>
        <w:pStyle w:val="ListParagraph"/>
        <w:ind w:left="2160"/>
        <w:rPr>
          <w:u w:val="single"/>
        </w:rPr>
      </w:pPr>
    </w:p>
    <w:p w14:paraId="4E5A51AC" w14:textId="4C0082DD" w:rsidR="00F52FA4" w:rsidRDefault="00F52FA4" w:rsidP="00F52FA4">
      <w:pPr>
        <w:pStyle w:val="ListParagraph"/>
        <w:ind w:left="0"/>
        <w:rPr>
          <w:u w:val="single"/>
        </w:rPr>
      </w:pPr>
      <w:r>
        <w:rPr>
          <w:u w:val="single"/>
        </w:rPr>
        <w:t xml:space="preserve">Page </w:t>
      </w:r>
      <w:r w:rsidR="00D108C1">
        <w:rPr>
          <w:u w:val="single"/>
        </w:rPr>
        <w:t>24: Back Cover</w:t>
      </w:r>
    </w:p>
    <w:p w14:paraId="4AA93C3D" w14:textId="624B694C" w:rsidR="00D108C1" w:rsidRPr="00D108C1" w:rsidRDefault="00D108C1" w:rsidP="00D108C1">
      <w:pPr>
        <w:pStyle w:val="ListParagraph"/>
        <w:numPr>
          <w:ilvl w:val="0"/>
          <w:numId w:val="14"/>
        </w:numPr>
        <w:rPr>
          <w:u w:val="single"/>
        </w:rPr>
      </w:pPr>
      <w:r>
        <w:t>Front Cover/Back Cover photo (horses and pasture)</w:t>
      </w:r>
    </w:p>
    <w:p w14:paraId="02136560" w14:textId="180AE5DF" w:rsidR="00D108C1" w:rsidRPr="00D108C1" w:rsidRDefault="00D108C1" w:rsidP="00D108C1">
      <w:pPr>
        <w:pStyle w:val="ListParagraph"/>
        <w:numPr>
          <w:ilvl w:val="0"/>
          <w:numId w:val="14"/>
        </w:numPr>
        <w:rPr>
          <w:u w:val="single"/>
        </w:rPr>
      </w:pPr>
      <w:r>
        <w:t>Picture of Logo above address (if possible</w:t>
      </w:r>
      <w:ins w:id="78" w:author="USER" w:date="2018-11-09T03:15:00Z">
        <w:r w:rsidR="002B6804">
          <w:t>,</w:t>
        </w:r>
      </w:ins>
      <w:r>
        <w:t xml:space="preserve"> </w:t>
      </w:r>
      <w:r w:rsidRPr="002B6804">
        <w:rPr>
          <w:noProof/>
        </w:rPr>
        <w:t>please</w:t>
      </w:r>
      <w:r>
        <w:t xml:space="preserve"> take out white space outside the log)</w:t>
      </w:r>
    </w:p>
    <w:p w14:paraId="3D4FC7AC" w14:textId="37E30073" w:rsidR="00D108C1" w:rsidRPr="00D108C1" w:rsidRDefault="00D108C1" w:rsidP="00D108C1">
      <w:pPr>
        <w:pStyle w:val="ListParagraph"/>
        <w:numPr>
          <w:ilvl w:val="1"/>
          <w:numId w:val="14"/>
        </w:numPr>
        <w:rPr>
          <w:u w:val="single"/>
        </w:rPr>
      </w:pPr>
      <w:r>
        <w:t>PO Box 1255</w:t>
      </w:r>
    </w:p>
    <w:p w14:paraId="1A94FBEB" w14:textId="4619D22B" w:rsidR="00D108C1" w:rsidRPr="00D108C1" w:rsidRDefault="00D108C1" w:rsidP="00D108C1">
      <w:pPr>
        <w:pStyle w:val="ListParagraph"/>
        <w:numPr>
          <w:ilvl w:val="1"/>
          <w:numId w:val="14"/>
        </w:numPr>
      </w:pPr>
      <w:r w:rsidRPr="00D108C1">
        <w:t>Searcy, AR 72145</w:t>
      </w:r>
    </w:p>
    <w:p w14:paraId="67A095FC" w14:textId="57CF1C64" w:rsidR="00D108C1" w:rsidRPr="00D108C1" w:rsidRDefault="00D108C1" w:rsidP="00D108C1">
      <w:pPr>
        <w:pStyle w:val="ListParagraph"/>
        <w:numPr>
          <w:ilvl w:val="1"/>
          <w:numId w:val="14"/>
        </w:numPr>
      </w:pPr>
      <w:r w:rsidRPr="00D108C1">
        <w:t>501-305-3000</w:t>
      </w:r>
    </w:p>
    <w:p w14:paraId="3F81114E" w14:textId="17C42776" w:rsidR="00D108C1" w:rsidRPr="00D108C1" w:rsidRDefault="00E114AE" w:rsidP="00D108C1">
      <w:pPr>
        <w:pStyle w:val="ListParagraph"/>
        <w:numPr>
          <w:ilvl w:val="1"/>
          <w:numId w:val="14"/>
        </w:numPr>
      </w:pPr>
      <w:hyperlink r:id="rId6" w:history="1">
        <w:r w:rsidR="00D108C1" w:rsidRPr="00D108C1">
          <w:rPr>
            <w:rStyle w:val="Hyperlink"/>
            <w:u w:val="none"/>
          </w:rPr>
          <w:t>Office@campwyldewood.org</w:t>
        </w:r>
      </w:hyperlink>
    </w:p>
    <w:p w14:paraId="182CC97A" w14:textId="1B604FA9" w:rsidR="00D108C1" w:rsidRPr="00D108C1" w:rsidRDefault="00D108C1" w:rsidP="00D108C1">
      <w:pPr>
        <w:pStyle w:val="ListParagraph"/>
        <w:numPr>
          <w:ilvl w:val="0"/>
          <w:numId w:val="14"/>
        </w:numPr>
      </w:pPr>
      <w:r w:rsidRPr="00D108C1">
        <w:t xml:space="preserve">Please add “Or Current Resident (like </w:t>
      </w:r>
      <w:ins w:id="79" w:author="USER" w:date="2018-11-09T03:15:00Z">
        <w:r w:rsidR="002B6804">
          <w:t xml:space="preserve">the </w:t>
        </w:r>
      </w:ins>
      <w:r w:rsidRPr="002B6804">
        <w:rPr>
          <w:noProof/>
        </w:rPr>
        <w:t>example</w:t>
      </w:r>
      <w:r w:rsidRPr="00D108C1">
        <w:t>)</w:t>
      </w:r>
    </w:p>
    <w:p w14:paraId="780729C8" w14:textId="758FD90C" w:rsidR="00D108C1" w:rsidRPr="00D108C1" w:rsidRDefault="00D108C1" w:rsidP="00D108C1">
      <w:pPr>
        <w:pStyle w:val="ListParagraph"/>
        <w:numPr>
          <w:ilvl w:val="0"/>
          <w:numId w:val="14"/>
        </w:numPr>
      </w:pPr>
      <w:r w:rsidRPr="00D108C1">
        <w:t>Please add “</w:t>
      </w:r>
      <w:r w:rsidR="00461744" w:rsidRPr="00D108C1">
        <w:t>Non-Profit</w:t>
      </w:r>
      <w:r w:rsidRPr="00D108C1">
        <w:t xml:space="preserve"> Org/U.S. Postage Paid/Searcy, AR/Permit #70</w:t>
      </w:r>
      <w:r w:rsidR="00461744">
        <w:t>”</w:t>
      </w:r>
      <w:r w:rsidRPr="00D108C1">
        <w:t xml:space="preserve"> (like </w:t>
      </w:r>
      <w:ins w:id="80" w:author="USER" w:date="2018-11-09T03:15:00Z">
        <w:r w:rsidR="002B6804">
          <w:t xml:space="preserve">the </w:t>
        </w:r>
      </w:ins>
      <w:r w:rsidRPr="00D108C1">
        <w:t>example)</w:t>
      </w:r>
    </w:p>
    <w:p w14:paraId="417B090D" w14:textId="77777777" w:rsidR="007B1D2F" w:rsidRPr="004E5879" w:rsidRDefault="007B1D2F" w:rsidP="004E5879">
      <w:pPr>
        <w:rPr>
          <w:u w:val="single"/>
        </w:rPr>
      </w:pPr>
    </w:p>
    <w:p w14:paraId="7F53C1E2" w14:textId="77777777" w:rsidR="004E5879" w:rsidRPr="00C37186" w:rsidRDefault="004E5879" w:rsidP="00C37186">
      <w:pPr>
        <w:rPr>
          <w:u w:val="single"/>
        </w:rPr>
      </w:pPr>
    </w:p>
    <w:sectPr w:rsidR="004E5879" w:rsidRPr="00C37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C599E"/>
    <w:multiLevelType w:val="hybridMultilevel"/>
    <w:tmpl w:val="51C8C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DA7AC7"/>
    <w:multiLevelType w:val="hybridMultilevel"/>
    <w:tmpl w:val="FBD255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332902"/>
    <w:multiLevelType w:val="hybridMultilevel"/>
    <w:tmpl w:val="548E1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985CA1"/>
    <w:multiLevelType w:val="hybridMultilevel"/>
    <w:tmpl w:val="903849EC"/>
    <w:lvl w:ilvl="0" w:tplc="04090001">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4" w15:restartNumberingAfterBreak="0">
    <w:nsid w:val="275C404E"/>
    <w:multiLevelType w:val="hybridMultilevel"/>
    <w:tmpl w:val="81E21A5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DA033F"/>
    <w:multiLevelType w:val="hybridMultilevel"/>
    <w:tmpl w:val="6804FA4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97F17B9"/>
    <w:multiLevelType w:val="hybridMultilevel"/>
    <w:tmpl w:val="BC76AE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583AC5"/>
    <w:multiLevelType w:val="hybridMultilevel"/>
    <w:tmpl w:val="A888F91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AF13C00"/>
    <w:multiLevelType w:val="hybridMultilevel"/>
    <w:tmpl w:val="31D8904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56170817"/>
    <w:multiLevelType w:val="hybridMultilevel"/>
    <w:tmpl w:val="2BDA9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9780BB0"/>
    <w:multiLevelType w:val="hybridMultilevel"/>
    <w:tmpl w:val="1084F4E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A65CDA"/>
    <w:multiLevelType w:val="hybridMultilevel"/>
    <w:tmpl w:val="B7CA57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297819"/>
    <w:multiLevelType w:val="hybridMultilevel"/>
    <w:tmpl w:val="519E7C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410018"/>
    <w:multiLevelType w:val="hybridMultilevel"/>
    <w:tmpl w:val="551437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A3D3902"/>
    <w:multiLevelType w:val="hybridMultilevel"/>
    <w:tmpl w:val="560224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B1A5FA5"/>
    <w:multiLevelType w:val="hybridMultilevel"/>
    <w:tmpl w:val="2178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9"/>
  </w:num>
  <w:num w:numId="4">
    <w:abstractNumId w:val="8"/>
  </w:num>
  <w:num w:numId="5">
    <w:abstractNumId w:val="15"/>
  </w:num>
  <w:num w:numId="6">
    <w:abstractNumId w:val="2"/>
  </w:num>
  <w:num w:numId="7">
    <w:abstractNumId w:val="3"/>
  </w:num>
  <w:num w:numId="8">
    <w:abstractNumId w:val="0"/>
  </w:num>
  <w:num w:numId="9">
    <w:abstractNumId w:val="12"/>
  </w:num>
  <w:num w:numId="10">
    <w:abstractNumId w:val="1"/>
  </w:num>
  <w:num w:numId="11">
    <w:abstractNumId w:val="11"/>
  </w:num>
  <w:num w:numId="12">
    <w:abstractNumId w:val="4"/>
  </w:num>
  <w:num w:numId="13">
    <w:abstractNumId w:val="7"/>
  </w:num>
  <w:num w:numId="14">
    <w:abstractNumId w:val="10"/>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M0NTMwMrIwNjQwtbBQ0lEKTi0uzszPAykwrQUAdZ78YCwAAAA="/>
  </w:docVars>
  <w:rsids>
    <w:rsidRoot w:val="009A058B"/>
    <w:rsid w:val="00000341"/>
    <w:rsid w:val="000004D2"/>
    <w:rsid w:val="000016A9"/>
    <w:rsid w:val="00030FD5"/>
    <w:rsid w:val="00035DA1"/>
    <w:rsid w:val="00037FFD"/>
    <w:rsid w:val="00056BBA"/>
    <w:rsid w:val="000612AF"/>
    <w:rsid w:val="00072AFF"/>
    <w:rsid w:val="000926B6"/>
    <w:rsid w:val="000B5AA6"/>
    <w:rsid w:val="000C2EF3"/>
    <w:rsid w:val="000C5BF0"/>
    <w:rsid w:val="000E0E9D"/>
    <w:rsid w:val="000E73EC"/>
    <w:rsid w:val="000F176A"/>
    <w:rsid w:val="0011036A"/>
    <w:rsid w:val="0012170B"/>
    <w:rsid w:val="00124FDD"/>
    <w:rsid w:val="0013211A"/>
    <w:rsid w:val="001B4EC8"/>
    <w:rsid w:val="001E1F5E"/>
    <w:rsid w:val="001F7400"/>
    <w:rsid w:val="0023035D"/>
    <w:rsid w:val="00230C1D"/>
    <w:rsid w:val="00237497"/>
    <w:rsid w:val="002614EE"/>
    <w:rsid w:val="002938DE"/>
    <w:rsid w:val="002B6804"/>
    <w:rsid w:val="002D72CB"/>
    <w:rsid w:val="00307105"/>
    <w:rsid w:val="00354930"/>
    <w:rsid w:val="003B2AB8"/>
    <w:rsid w:val="003E3F75"/>
    <w:rsid w:val="003F0701"/>
    <w:rsid w:val="003F6C97"/>
    <w:rsid w:val="00424F5C"/>
    <w:rsid w:val="00431DEF"/>
    <w:rsid w:val="004444C8"/>
    <w:rsid w:val="00447BE3"/>
    <w:rsid w:val="004562EE"/>
    <w:rsid w:val="00461744"/>
    <w:rsid w:val="00462AC4"/>
    <w:rsid w:val="00482C54"/>
    <w:rsid w:val="004A1269"/>
    <w:rsid w:val="004C7DD8"/>
    <w:rsid w:val="004E5879"/>
    <w:rsid w:val="004F7B29"/>
    <w:rsid w:val="00511912"/>
    <w:rsid w:val="00512237"/>
    <w:rsid w:val="00566F6A"/>
    <w:rsid w:val="00590B1A"/>
    <w:rsid w:val="005B0917"/>
    <w:rsid w:val="005B0CEA"/>
    <w:rsid w:val="005D5849"/>
    <w:rsid w:val="00604C5B"/>
    <w:rsid w:val="00606201"/>
    <w:rsid w:val="0061508A"/>
    <w:rsid w:val="00662350"/>
    <w:rsid w:val="00666A20"/>
    <w:rsid w:val="00667ABE"/>
    <w:rsid w:val="006A69DA"/>
    <w:rsid w:val="00712A5D"/>
    <w:rsid w:val="00727704"/>
    <w:rsid w:val="007609DE"/>
    <w:rsid w:val="00766C76"/>
    <w:rsid w:val="0078779B"/>
    <w:rsid w:val="0079100A"/>
    <w:rsid w:val="00791185"/>
    <w:rsid w:val="007B1D2F"/>
    <w:rsid w:val="007C5634"/>
    <w:rsid w:val="008149F2"/>
    <w:rsid w:val="008553C9"/>
    <w:rsid w:val="0085601C"/>
    <w:rsid w:val="00873D53"/>
    <w:rsid w:val="00892387"/>
    <w:rsid w:val="008A09F7"/>
    <w:rsid w:val="008A0F42"/>
    <w:rsid w:val="008A3192"/>
    <w:rsid w:val="008E3D78"/>
    <w:rsid w:val="008E67F8"/>
    <w:rsid w:val="00917565"/>
    <w:rsid w:val="00942059"/>
    <w:rsid w:val="009609CA"/>
    <w:rsid w:val="0096294E"/>
    <w:rsid w:val="0097010C"/>
    <w:rsid w:val="009941C6"/>
    <w:rsid w:val="009A058B"/>
    <w:rsid w:val="009B1BEB"/>
    <w:rsid w:val="009B45A1"/>
    <w:rsid w:val="009C5DCE"/>
    <w:rsid w:val="009F6B01"/>
    <w:rsid w:val="009F789D"/>
    <w:rsid w:val="00A10404"/>
    <w:rsid w:val="00A202C3"/>
    <w:rsid w:val="00A556D1"/>
    <w:rsid w:val="00A70254"/>
    <w:rsid w:val="00A70B37"/>
    <w:rsid w:val="00A74CF1"/>
    <w:rsid w:val="00A90082"/>
    <w:rsid w:val="00A91D09"/>
    <w:rsid w:val="00A94BC4"/>
    <w:rsid w:val="00AA4CB0"/>
    <w:rsid w:val="00AD3100"/>
    <w:rsid w:val="00AD356A"/>
    <w:rsid w:val="00B46DEB"/>
    <w:rsid w:val="00B70CAA"/>
    <w:rsid w:val="00B97DD7"/>
    <w:rsid w:val="00BB4E88"/>
    <w:rsid w:val="00BB7910"/>
    <w:rsid w:val="00BC6E2D"/>
    <w:rsid w:val="00BD1683"/>
    <w:rsid w:val="00BD6FBF"/>
    <w:rsid w:val="00BD7743"/>
    <w:rsid w:val="00BD7F55"/>
    <w:rsid w:val="00BE3EF3"/>
    <w:rsid w:val="00C00E84"/>
    <w:rsid w:val="00C02582"/>
    <w:rsid w:val="00C11D21"/>
    <w:rsid w:val="00C37186"/>
    <w:rsid w:val="00C57E6E"/>
    <w:rsid w:val="00C6557C"/>
    <w:rsid w:val="00C65C46"/>
    <w:rsid w:val="00C70091"/>
    <w:rsid w:val="00C90A53"/>
    <w:rsid w:val="00C90BDA"/>
    <w:rsid w:val="00C91FC9"/>
    <w:rsid w:val="00CA18CC"/>
    <w:rsid w:val="00CB41D1"/>
    <w:rsid w:val="00CD3245"/>
    <w:rsid w:val="00D108C1"/>
    <w:rsid w:val="00D116A1"/>
    <w:rsid w:val="00D22791"/>
    <w:rsid w:val="00D64F0B"/>
    <w:rsid w:val="00D75309"/>
    <w:rsid w:val="00DC1DA8"/>
    <w:rsid w:val="00DC6248"/>
    <w:rsid w:val="00DF4BAC"/>
    <w:rsid w:val="00E0797D"/>
    <w:rsid w:val="00E114AE"/>
    <w:rsid w:val="00E16314"/>
    <w:rsid w:val="00E47ABA"/>
    <w:rsid w:val="00E53192"/>
    <w:rsid w:val="00E67FDA"/>
    <w:rsid w:val="00E71BC8"/>
    <w:rsid w:val="00E74CA4"/>
    <w:rsid w:val="00E75729"/>
    <w:rsid w:val="00E87CFE"/>
    <w:rsid w:val="00EA1917"/>
    <w:rsid w:val="00F0314C"/>
    <w:rsid w:val="00F0525D"/>
    <w:rsid w:val="00F27AC3"/>
    <w:rsid w:val="00F37224"/>
    <w:rsid w:val="00F4563F"/>
    <w:rsid w:val="00F504FC"/>
    <w:rsid w:val="00F52FA4"/>
    <w:rsid w:val="00F57E47"/>
    <w:rsid w:val="00FA1112"/>
    <w:rsid w:val="00FA1B35"/>
    <w:rsid w:val="00FB60B1"/>
    <w:rsid w:val="00FE064D"/>
    <w:rsid w:val="00FE2304"/>
    <w:rsid w:val="00FE5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A2414"/>
  <w15:chartTrackingRefBased/>
  <w15:docId w15:val="{21B7AAE2-6A29-4E28-B9F3-DF270D93E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058B"/>
    <w:pPr>
      <w:ind w:left="720"/>
      <w:contextualSpacing/>
    </w:pPr>
  </w:style>
  <w:style w:type="paragraph" w:styleId="NormalWeb">
    <w:name w:val="Normal (Web)"/>
    <w:basedOn w:val="Normal"/>
    <w:uiPriority w:val="99"/>
    <w:semiHidden/>
    <w:unhideWhenUsed/>
    <w:rsid w:val="00FB60B1"/>
    <w:pPr>
      <w:spacing w:before="100" w:beforeAutospacing="1" w:after="100" w:afterAutospacing="1"/>
    </w:pPr>
    <w:rPr>
      <w:rFonts w:ascii="Times New Roman" w:eastAsia="Times New Roman" w:hAnsi="Times New Roman" w:cs="Times New Roman"/>
      <w:sz w:val="24"/>
      <w:szCs w:val="24"/>
    </w:rPr>
  </w:style>
  <w:style w:type="character" w:customStyle="1" w:styleId="apple-tab-span">
    <w:name w:val="apple-tab-span"/>
    <w:basedOn w:val="DefaultParagraphFont"/>
    <w:rsid w:val="00FB60B1"/>
  </w:style>
  <w:style w:type="character" w:styleId="Hyperlink">
    <w:name w:val="Hyperlink"/>
    <w:basedOn w:val="DefaultParagraphFont"/>
    <w:uiPriority w:val="99"/>
    <w:unhideWhenUsed/>
    <w:rsid w:val="00D108C1"/>
    <w:rPr>
      <w:color w:val="0563C1" w:themeColor="hyperlink"/>
      <w:u w:val="single"/>
    </w:rPr>
  </w:style>
  <w:style w:type="character" w:customStyle="1" w:styleId="UnresolvedMention1">
    <w:name w:val="Unresolved Mention1"/>
    <w:basedOn w:val="DefaultParagraphFont"/>
    <w:uiPriority w:val="99"/>
    <w:semiHidden/>
    <w:unhideWhenUsed/>
    <w:rsid w:val="00D108C1"/>
    <w:rPr>
      <w:color w:val="605E5C"/>
      <w:shd w:val="clear" w:color="auto" w:fill="E1DFDD"/>
    </w:rPr>
  </w:style>
  <w:style w:type="paragraph" w:styleId="BalloonText">
    <w:name w:val="Balloon Text"/>
    <w:basedOn w:val="Normal"/>
    <w:link w:val="BalloonTextChar"/>
    <w:uiPriority w:val="99"/>
    <w:semiHidden/>
    <w:unhideWhenUsed/>
    <w:rsid w:val="006A69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9DA"/>
    <w:rPr>
      <w:rFonts w:ascii="Segoe UI" w:hAnsi="Segoe UI" w:cs="Segoe UI"/>
      <w:sz w:val="18"/>
      <w:szCs w:val="18"/>
    </w:rPr>
  </w:style>
  <w:style w:type="paragraph" w:styleId="Revision">
    <w:name w:val="Revision"/>
    <w:hidden/>
    <w:uiPriority w:val="99"/>
    <w:semiHidden/>
    <w:rsid w:val="00124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754457">
      <w:bodyDiv w:val="1"/>
      <w:marLeft w:val="0"/>
      <w:marRight w:val="0"/>
      <w:marTop w:val="0"/>
      <w:marBottom w:val="0"/>
      <w:divBdr>
        <w:top w:val="none" w:sz="0" w:space="0" w:color="auto"/>
        <w:left w:val="none" w:sz="0" w:space="0" w:color="auto"/>
        <w:bottom w:val="none" w:sz="0" w:space="0" w:color="auto"/>
        <w:right w:val="none" w:sz="0" w:space="0" w:color="auto"/>
      </w:divBdr>
    </w:div>
    <w:div w:id="319962218">
      <w:bodyDiv w:val="1"/>
      <w:marLeft w:val="0"/>
      <w:marRight w:val="0"/>
      <w:marTop w:val="0"/>
      <w:marBottom w:val="0"/>
      <w:divBdr>
        <w:top w:val="none" w:sz="0" w:space="0" w:color="auto"/>
        <w:left w:val="none" w:sz="0" w:space="0" w:color="auto"/>
        <w:bottom w:val="none" w:sz="0" w:space="0" w:color="auto"/>
        <w:right w:val="none" w:sz="0" w:space="0" w:color="auto"/>
      </w:divBdr>
    </w:div>
    <w:div w:id="595405630">
      <w:bodyDiv w:val="1"/>
      <w:marLeft w:val="0"/>
      <w:marRight w:val="0"/>
      <w:marTop w:val="0"/>
      <w:marBottom w:val="0"/>
      <w:divBdr>
        <w:top w:val="none" w:sz="0" w:space="0" w:color="auto"/>
        <w:left w:val="none" w:sz="0" w:space="0" w:color="auto"/>
        <w:bottom w:val="none" w:sz="0" w:space="0" w:color="auto"/>
        <w:right w:val="none" w:sz="0" w:space="0" w:color="auto"/>
      </w:divBdr>
      <w:divsChild>
        <w:div w:id="1237059304">
          <w:marLeft w:val="0"/>
          <w:marRight w:val="0"/>
          <w:marTop w:val="0"/>
          <w:marBottom w:val="0"/>
          <w:divBdr>
            <w:top w:val="none" w:sz="0" w:space="0" w:color="auto"/>
            <w:left w:val="none" w:sz="0" w:space="0" w:color="auto"/>
            <w:bottom w:val="none" w:sz="0" w:space="0" w:color="auto"/>
            <w:right w:val="none" w:sz="0" w:space="0" w:color="auto"/>
          </w:divBdr>
        </w:div>
        <w:div w:id="1887452473">
          <w:marLeft w:val="0"/>
          <w:marRight w:val="0"/>
          <w:marTop w:val="0"/>
          <w:marBottom w:val="0"/>
          <w:divBdr>
            <w:top w:val="none" w:sz="0" w:space="0" w:color="auto"/>
            <w:left w:val="none" w:sz="0" w:space="0" w:color="auto"/>
            <w:bottom w:val="none" w:sz="0" w:space="0" w:color="auto"/>
            <w:right w:val="none" w:sz="0" w:space="0" w:color="auto"/>
          </w:divBdr>
        </w:div>
        <w:div w:id="1330718953">
          <w:marLeft w:val="0"/>
          <w:marRight w:val="0"/>
          <w:marTop w:val="0"/>
          <w:marBottom w:val="0"/>
          <w:divBdr>
            <w:top w:val="none" w:sz="0" w:space="0" w:color="auto"/>
            <w:left w:val="none" w:sz="0" w:space="0" w:color="auto"/>
            <w:bottom w:val="none" w:sz="0" w:space="0" w:color="auto"/>
            <w:right w:val="none" w:sz="0" w:space="0" w:color="auto"/>
          </w:divBdr>
        </w:div>
        <w:div w:id="102039840">
          <w:marLeft w:val="0"/>
          <w:marRight w:val="0"/>
          <w:marTop w:val="0"/>
          <w:marBottom w:val="0"/>
          <w:divBdr>
            <w:top w:val="none" w:sz="0" w:space="0" w:color="auto"/>
            <w:left w:val="none" w:sz="0" w:space="0" w:color="auto"/>
            <w:bottom w:val="none" w:sz="0" w:space="0" w:color="auto"/>
            <w:right w:val="none" w:sz="0" w:space="0" w:color="auto"/>
          </w:divBdr>
        </w:div>
        <w:div w:id="1133987424">
          <w:marLeft w:val="0"/>
          <w:marRight w:val="0"/>
          <w:marTop w:val="0"/>
          <w:marBottom w:val="0"/>
          <w:divBdr>
            <w:top w:val="none" w:sz="0" w:space="0" w:color="auto"/>
            <w:left w:val="none" w:sz="0" w:space="0" w:color="auto"/>
            <w:bottom w:val="none" w:sz="0" w:space="0" w:color="auto"/>
            <w:right w:val="none" w:sz="0" w:space="0" w:color="auto"/>
          </w:divBdr>
        </w:div>
        <w:div w:id="1983845450">
          <w:marLeft w:val="0"/>
          <w:marRight w:val="0"/>
          <w:marTop w:val="0"/>
          <w:marBottom w:val="0"/>
          <w:divBdr>
            <w:top w:val="none" w:sz="0" w:space="0" w:color="auto"/>
            <w:left w:val="none" w:sz="0" w:space="0" w:color="auto"/>
            <w:bottom w:val="none" w:sz="0" w:space="0" w:color="auto"/>
            <w:right w:val="none" w:sz="0" w:space="0" w:color="auto"/>
          </w:divBdr>
        </w:div>
        <w:div w:id="1497726274">
          <w:marLeft w:val="0"/>
          <w:marRight w:val="0"/>
          <w:marTop w:val="0"/>
          <w:marBottom w:val="0"/>
          <w:divBdr>
            <w:top w:val="none" w:sz="0" w:space="0" w:color="auto"/>
            <w:left w:val="none" w:sz="0" w:space="0" w:color="auto"/>
            <w:bottom w:val="none" w:sz="0" w:space="0" w:color="auto"/>
            <w:right w:val="none" w:sz="0" w:space="0" w:color="auto"/>
          </w:divBdr>
        </w:div>
        <w:div w:id="100152981">
          <w:marLeft w:val="0"/>
          <w:marRight w:val="0"/>
          <w:marTop w:val="0"/>
          <w:marBottom w:val="0"/>
          <w:divBdr>
            <w:top w:val="none" w:sz="0" w:space="0" w:color="auto"/>
            <w:left w:val="none" w:sz="0" w:space="0" w:color="auto"/>
            <w:bottom w:val="none" w:sz="0" w:space="0" w:color="auto"/>
            <w:right w:val="none" w:sz="0" w:space="0" w:color="auto"/>
          </w:divBdr>
        </w:div>
        <w:div w:id="478306139">
          <w:marLeft w:val="0"/>
          <w:marRight w:val="0"/>
          <w:marTop w:val="0"/>
          <w:marBottom w:val="0"/>
          <w:divBdr>
            <w:top w:val="none" w:sz="0" w:space="0" w:color="auto"/>
            <w:left w:val="none" w:sz="0" w:space="0" w:color="auto"/>
            <w:bottom w:val="none" w:sz="0" w:space="0" w:color="auto"/>
            <w:right w:val="none" w:sz="0" w:space="0" w:color="auto"/>
          </w:divBdr>
        </w:div>
        <w:div w:id="1493837912">
          <w:marLeft w:val="0"/>
          <w:marRight w:val="0"/>
          <w:marTop w:val="0"/>
          <w:marBottom w:val="0"/>
          <w:divBdr>
            <w:top w:val="none" w:sz="0" w:space="0" w:color="auto"/>
            <w:left w:val="none" w:sz="0" w:space="0" w:color="auto"/>
            <w:bottom w:val="none" w:sz="0" w:space="0" w:color="auto"/>
            <w:right w:val="none" w:sz="0" w:space="0" w:color="auto"/>
          </w:divBdr>
        </w:div>
        <w:div w:id="1065491686">
          <w:marLeft w:val="0"/>
          <w:marRight w:val="0"/>
          <w:marTop w:val="0"/>
          <w:marBottom w:val="0"/>
          <w:divBdr>
            <w:top w:val="none" w:sz="0" w:space="0" w:color="auto"/>
            <w:left w:val="none" w:sz="0" w:space="0" w:color="auto"/>
            <w:bottom w:val="none" w:sz="0" w:space="0" w:color="auto"/>
            <w:right w:val="none" w:sz="0" w:space="0" w:color="auto"/>
          </w:divBdr>
        </w:div>
        <w:div w:id="1038626903">
          <w:marLeft w:val="0"/>
          <w:marRight w:val="0"/>
          <w:marTop w:val="0"/>
          <w:marBottom w:val="0"/>
          <w:divBdr>
            <w:top w:val="none" w:sz="0" w:space="0" w:color="auto"/>
            <w:left w:val="none" w:sz="0" w:space="0" w:color="auto"/>
            <w:bottom w:val="none" w:sz="0" w:space="0" w:color="auto"/>
            <w:right w:val="none" w:sz="0" w:space="0" w:color="auto"/>
          </w:divBdr>
        </w:div>
        <w:div w:id="437330400">
          <w:marLeft w:val="0"/>
          <w:marRight w:val="0"/>
          <w:marTop w:val="0"/>
          <w:marBottom w:val="0"/>
          <w:divBdr>
            <w:top w:val="none" w:sz="0" w:space="0" w:color="auto"/>
            <w:left w:val="none" w:sz="0" w:space="0" w:color="auto"/>
            <w:bottom w:val="none" w:sz="0" w:space="0" w:color="auto"/>
            <w:right w:val="none" w:sz="0" w:space="0" w:color="auto"/>
          </w:divBdr>
        </w:div>
      </w:divsChild>
    </w:div>
    <w:div w:id="907687866">
      <w:bodyDiv w:val="1"/>
      <w:marLeft w:val="0"/>
      <w:marRight w:val="0"/>
      <w:marTop w:val="0"/>
      <w:marBottom w:val="0"/>
      <w:divBdr>
        <w:top w:val="none" w:sz="0" w:space="0" w:color="auto"/>
        <w:left w:val="none" w:sz="0" w:space="0" w:color="auto"/>
        <w:bottom w:val="none" w:sz="0" w:space="0" w:color="auto"/>
        <w:right w:val="none" w:sz="0" w:space="0" w:color="auto"/>
      </w:divBdr>
      <w:divsChild>
        <w:div w:id="349912102">
          <w:marLeft w:val="0"/>
          <w:marRight w:val="0"/>
          <w:marTop w:val="0"/>
          <w:marBottom w:val="0"/>
          <w:divBdr>
            <w:top w:val="none" w:sz="0" w:space="0" w:color="auto"/>
            <w:left w:val="none" w:sz="0" w:space="0" w:color="auto"/>
            <w:bottom w:val="none" w:sz="0" w:space="0" w:color="auto"/>
            <w:right w:val="none" w:sz="0" w:space="0" w:color="auto"/>
          </w:divBdr>
        </w:div>
        <w:div w:id="190000132">
          <w:marLeft w:val="0"/>
          <w:marRight w:val="0"/>
          <w:marTop w:val="0"/>
          <w:marBottom w:val="0"/>
          <w:divBdr>
            <w:top w:val="none" w:sz="0" w:space="0" w:color="auto"/>
            <w:left w:val="none" w:sz="0" w:space="0" w:color="auto"/>
            <w:bottom w:val="none" w:sz="0" w:space="0" w:color="auto"/>
            <w:right w:val="none" w:sz="0" w:space="0" w:color="auto"/>
          </w:divBdr>
        </w:div>
        <w:div w:id="694307631">
          <w:marLeft w:val="0"/>
          <w:marRight w:val="0"/>
          <w:marTop w:val="0"/>
          <w:marBottom w:val="0"/>
          <w:divBdr>
            <w:top w:val="none" w:sz="0" w:space="0" w:color="auto"/>
            <w:left w:val="none" w:sz="0" w:space="0" w:color="auto"/>
            <w:bottom w:val="none" w:sz="0" w:space="0" w:color="auto"/>
            <w:right w:val="none" w:sz="0" w:space="0" w:color="auto"/>
          </w:divBdr>
        </w:div>
        <w:div w:id="2010985915">
          <w:marLeft w:val="0"/>
          <w:marRight w:val="0"/>
          <w:marTop w:val="0"/>
          <w:marBottom w:val="0"/>
          <w:divBdr>
            <w:top w:val="none" w:sz="0" w:space="0" w:color="auto"/>
            <w:left w:val="none" w:sz="0" w:space="0" w:color="auto"/>
            <w:bottom w:val="none" w:sz="0" w:space="0" w:color="auto"/>
            <w:right w:val="none" w:sz="0" w:space="0" w:color="auto"/>
          </w:divBdr>
        </w:div>
        <w:div w:id="1287468807">
          <w:marLeft w:val="0"/>
          <w:marRight w:val="0"/>
          <w:marTop w:val="0"/>
          <w:marBottom w:val="0"/>
          <w:divBdr>
            <w:top w:val="none" w:sz="0" w:space="0" w:color="auto"/>
            <w:left w:val="none" w:sz="0" w:space="0" w:color="auto"/>
            <w:bottom w:val="none" w:sz="0" w:space="0" w:color="auto"/>
            <w:right w:val="none" w:sz="0" w:space="0" w:color="auto"/>
          </w:divBdr>
        </w:div>
        <w:div w:id="749347966">
          <w:marLeft w:val="0"/>
          <w:marRight w:val="0"/>
          <w:marTop w:val="0"/>
          <w:marBottom w:val="0"/>
          <w:divBdr>
            <w:top w:val="none" w:sz="0" w:space="0" w:color="auto"/>
            <w:left w:val="none" w:sz="0" w:space="0" w:color="auto"/>
            <w:bottom w:val="none" w:sz="0" w:space="0" w:color="auto"/>
            <w:right w:val="none" w:sz="0" w:space="0" w:color="auto"/>
          </w:divBdr>
        </w:div>
        <w:div w:id="193008346">
          <w:marLeft w:val="0"/>
          <w:marRight w:val="0"/>
          <w:marTop w:val="0"/>
          <w:marBottom w:val="0"/>
          <w:divBdr>
            <w:top w:val="none" w:sz="0" w:space="0" w:color="auto"/>
            <w:left w:val="none" w:sz="0" w:space="0" w:color="auto"/>
            <w:bottom w:val="none" w:sz="0" w:space="0" w:color="auto"/>
            <w:right w:val="none" w:sz="0" w:space="0" w:color="auto"/>
          </w:divBdr>
        </w:div>
        <w:div w:id="896860855">
          <w:marLeft w:val="0"/>
          <w:marRight w:val="0"/>
          <w:marTop w:val="0"/>
          <w:marBottom w:val="0"/>
          <w:divBdr>
            <w:top w:val="none" w:sz="0" w:space="0" w:color="auto"/>
            <w:left w:val="none" w:sz="0" w:space="0" w:color="auto"/>
            <w:bottom w:val="none" w:sz="0" w:space="0" w:color="auto"/>
            <w:right w:val="none" w:sz="0" w:space="0" w:color="auto"/>
          </w:divBdr>
        </w:div>
        <w:div w:id="701595109">
          <w:marLeft w:val="0"/>
          <w:marRight w:val="0"/>
          <w:marTop w:val="0"/>
          <w:marBottom w:val="0"/>
          <w:divBdr>
            <w:top w:val="none" w:sz="0" w:space="0" w:color="auto"/>
            <w:left w:val="none" w:sz="0" w:space="0" w:color="auto"/>
            <w:bottom w:val="none" w:sz="0" w:space="0" w:color="auto"/>
            <w:right w:val="none" w:sz="0" w:space="0" w:color="auto"/>
          </w:divBdr>
        </w:div>
        <w:div w:id="1529493085">
          <w:marLeft w:val="0"/>
          <w:marRight w:val="0"/>
          <w:marTop w:val="0"/>
          <w:marBottom w:val="0"/>
          <w:divBdr>
            <w:top w:val="none" w:sz="0" w:space="0" w:color="auto"/>
            <w:left w:val="none" w:sz="0" w:space="0" w:color="auto"/>
            <w:bottom w:val="none" w:sz="0" w:space="0" w:color="auto"/>
            <w:right w:val="none" w:sz="0" w:space="0" w:color="auto"/>
          </w:divBdr>
        </w:div>
        <w:div w:id="332531479">
          <w:marLeft w:val="0"/>
          <w:marRight w:val="0"/>
          <w:marTop w:val="0"/>
          <w:marBottom w:val="0"/>
          <w:divBdr>
            <w:top w:val="none" w:sz="0" w:space="0" w:color="auto"/>
            <w:left w:val="none" w:sz="0" w:space="0" w:color="auto"/>
            <w:bottom w:val="none" w:sz="0" w:space="0" w:color="auto"/>
            <w:right w:val="none" w:sz="0" w:space="0" w:color="auto"/>
          </w:divBdr>
        </w:div>
        <w:div w:id="421688760">
          <w:marLeft w:val="0"/>
          <w:marRight w:val="0"/>
          <w:marTop w:val="0"/>
          <w:marBottom w:val="0"/>
          <w:divBdr>
            <w:top w:val="none" w:sz="0" w:space="0" w:color="auto"/>
            <w:left w:val="none" w:sz="0" w:space="0" w:color="auto"/>
            <w:bottom w:val="none" w:sz="0" w:space="0" w:color="auto"/>
            <w:right w:val="none" w:sz="0" w:space="0" w:color="auto"/>
          </w:divBdr>
        </w:div>
        <w:div w:id="1053114027">
          <w:marLeft w:val="0"/>
          <w:marRight w:val="0"/>
          <w:marTop w:val="0"/>
          <w:marBottom w:val="0"/>
          <w:divBdr>
            <w:top w:val="none" w:sz="0" w:space="0" w:color="auto"/>
            <w:left w:val="none" w:sz="0" w:space="0" w:color="auto"/>
            <w:bottom w:val="none" w:sz="0" w:space="0" w:color="auto"/>
            <w:right w:val="none" w:sz="0" w:space="0" w:color="auto"/>
          </w:divBdr>
        </w:div>
      </w:divsChild>
    </w:div>
    <w:div w:id="1179730336">
      <w:bodyDiv w:val="1"/>
      <w:marLeft w:val="0"/>
      <w:marRight w:val="0"/>
      <w:marTop w:val="0"/>
      <w:marBottom w:val="0"/>
      <w:divBdr>
        <w:top w:val="none" w:sz="0" w:space="0" w:color="auto"/>
        <w:left w:val="none" w:sz="0" w:space="0" w:color="auto"/>
        <w:bottom w:val="none" w:sz="0" w:space="0" w:color="auto"/>
        <w:right w:val="none" w:sz="0" w:space="0" w:color="auto"/>
      </w:divBdr>
    </w:div>
    <w:div w:id="1289897785">
      <w:bodyDiv w:val="1"/>
      <w:marLeft w:val="0"/>
      <w:marRight w:val="0"/>
      <w:marTop w:val="0"/>
      <w:marBottom w:val="0"/>
      <w:divBdr>
        <w:top w:val="none" w:sz="0" w:space="0" w:color="auto"/>
        <w:left w:val="none" w:sz="0" w:space="0" w:color="auto"/>
        <w:bottom w:val="none" w:sz="0" w:space="0" w:color="auto"/>
        <w:right w:val="none" w:sz="0" w:space="0" w:color="auto"/>
      </w:divBdr>
    </w:div>
    <w:div w:id="1357462108">
      <w:bodyDiv w:val="1"/>
      <w:marLeft w:val="0"/>
      <w:marRight w:val="0"/>
      <w:marTop w:val="0"/>
      <w:marBottom w:val="0"/>
      <w:divBdr>
        <w:top w:val="none" w:sz="0" w:space="0" w:color="auto"/>
        <w:left w:val="none" w:sz="0" w:space="0" w:color="auto"/>
        <w:bottom w:val="none" w:sz="0" w:space="0" w:color="auto"/>
        <w:right w:val="none" w:sz="0" w:space="0" w:color="auto"/>
      </w:divBdr>
    </w:div>
    <w:div w:id="1507593302">
      <w:bodyDiv w:val="1"/>
      <w:marLeft w:val="0"/>
      <w:marRight w:val="0"/>
      <w:marTop w:val="0"/>
      <w:marBottom w:val="0"/>
      <w:divBdr>
        <w:top w:val="none" w:sz="0" w:space="0" w:color="auto"/>
        <w:left w:val="none" w:sz="0" w:space="0" w:color="auto"/>
        <w:bottom w:val="none" w:sz="0" w:space="0" w:color="auto"/>
        <w:right w:val="none" w:sz="0" w:space="0" w:color="auto"/>
      </w:divBdr>
    </w:div>
    <w:div w:id="1639920554">
      <w:bodyDiv w:val="1"/>
      <w:marLeft w:val="0"/>
      <w:marRight w:val="0"/>
      <w:marTop w:val="0"/>
      <w:marBottom w:val="0"/>
      <w:divBdr>
        <w:top w:val="none" w:sz="0" w:space="0" w:color="auto"/>
        <w:left w:val="none" w:sz="0" w:space="0" w:color="auto"/>
        <w:bottom w:val="none" w:sz="0" w:space="0" w:color="auto"/>
        <w:right w:val="none" w:sz="0" w:space="0" w:color="auto"/>
      </w:divBdr>
    </w:div>
    <w:div w:id="17629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ffice@campwyldewood.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A9AC9-834B-4338-91C3-B23AAA000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6341</Words>
  <Characters>36146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 Hudelson</dc:creator>
  <cp:keywords/>
  <dc:description/>
  <cp:lastModifiedBy>Chad Hudelson</cp:lastModifiedBy>
  <cp:revision>4</cp:revision>
  <cp:lastPrinted>2018-10-19T16:56:00Z</cp:lastPrinted>
  <dcterms:created xsi:type="dcterms:W3CDTF">2018-11-09T20:45:00Z</dcterms:created>
  <dcterms:modified xsi:type="dcterms:W3CDTF">2018-11-09T20:58:00Z</dcterms:modified>
</cp:coreProperties>
</file>