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93A03" w14:textId="51E6B0E1" w:rsidR="00B41F01" w:rsidRDefault="00632F4E">
      <w:pPr>
        <w:tabs>
          <w:tab w:val="left" w:pos="10122"/>
        </w:tabs>
        <w:ind w:left="1301"/>
        <w:rPr>
          <w:rFonts w:ascii="Times New Roman"/>
          <w:sz w:val="20"/>
        </w:rPr>
      </w:pPr>
      <w:r>
        <w:pict w14:anchorId="743C0871">
          <v:rect id="_x0000_s1026" style="position:absolute;left:0;text-align:left;margin-left:0;margin-top:-2.75pt;width:595.45pt;height:841.8pt;z-index:-251658240;mso-position-horizontal-relative:page;mso-position-vertical-relative:page" fillcolor="#cfcdcd" stroked="f">
            <w10:wrap anchorx="page" anchory="page"/>
          </v:rect>
        </w:pict>
      </w:r>
      <w:r>
        <w:rPr>
          <w:rFonts w:ascii="Times New Roman"/>
          <w:noProof/>
          <w:sz w:val="20"/>
        </w:rPr>
        <w:drawing>
          <wp:inline distT="0" distB="0" distL="0" distR="0" wp14:anchorId="47D1760F" wp14:editId="49AAEB39">
            <wp:extent cx="3909443" cy="12344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9443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154"/>
          <w:sz w:val="20"/>
        </w:rPr>
        <w:drawing>
          <wp:inline distT="0" distB="0" distL="0" distR="0" wp14:anchorId="3D0ED860" wp14:editId="7D8FBF93">
            <wp:extent cx="746183" cy="68313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183" cy="683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349A6" w14:textId="77777777" w:rsidR="00B41F01" w:rsidRDefault="00B41F01">
      <w:pPr>
        <w:pStyle w:val="BodyText"/>
        <w:rPr>
          <w:rFonts w:ascii="Times New Roman"/>
          <w:i w:val="0"/>
          <w:sz w:val="20"/>
        </w:rPr>
      </w:pPr>
    </w:p>
    <w:p w14:paraId="665D46DC" w14:textId="77777777" w:rsidR="00B41F01" w:rsidRDefault="00B41F01">
      <w:pPr>
        <w:pStyle w:val="BodyText"/>
        <w:spacing w:before="4"/>
        <w:rPr>
          <w:rFonts w:ascii="Times New Roman"/>
          <w:i w:val="0"/>
          <w:sz w:val="16"/>
        </w:rPr>
      </w:pPr>
    </w:p>
    <w:p w14:paraId="237452CB" w14:textId="6B2925D8" w:rsidR="00B41F01" w:rsidRDefault="00632F4E">
      <w:pPr>
        <w:pStyle w:val="Heading1"/>
        <w:spacing w:before="91"/>
      </w:pPr>
      <w:ins w:id="0" w:author="Scriba PR" w:date="2018-03-26T20:03:00Z">
        <w:r>
          <w:t xml:space="preserve">A </w:t>
        </w:r>
      </w:ins>
      <w:del w:id="1" w:author="Scriba PR" w:date="2018-03-26T20:03:00Z">
        <w:r w:rsidDel="00632F4E">
          <w:delText>M</w:delText>
        </w:r>
      </w:del>
      <w:ins w:id="2" w:author="Scriba PR" w:date="2018-03-26T20:03:00Z">
        <w:r>
          <w:t>m</w:t>
        </w:r>
      </w:ins>
      <w:r>
        <w:t>arket</w:t>
      </w:r>
      <w:ins w:id="3" w:author="Scriba PR" w:date="2018-03-26T20:03:00Z">
        <w:r>
          <w:t>-</w:t>
        </w:r>
      </w:ins>
      <w:del w:id="4" w:author="Scriba PR" w:date="2018-03-26T20:03:00Z">
        <w:r w:rsidDel="00632F4E">
          <w:delText xml:space="preserve"> </w:delText>
        </w:r>
      </w:del>
      <w:r>
        <w:t xml:space="preserve">leading hosted voice platform, </w:t>
      </w:r>
      <w:ins w:id="5" w:author="Scriba PR" w:date="2018-03-26T20:03:00Z">
        <w:r>
          <w:t xml:space="preserve">featuring </w:t>
        </w:r>
      </w:ins>
      <w:r>
        <w:t>inclusive calls and handsets,</w:t>
      </w:r>
    </w:p>
    <w:p w14:paraId="40990CAA" w14:textId="0BC1A12F" w:rsidR="00B41F01" w:rsidRDefault="00632F4E">
      <w:pPr>
        <w:spacing w:before="1"/>
        <w:ind w:left="1283"/>
        <w:rPr>
          <w:b/>
          <w:sz w:val="26"/>
        </w:rPr>
      </w:pPr>
      <w:r>
        <w:rPr>
          <w:b/>
          <w:sz w:val="26"/>
        </w:rPr>
        <w:t xml:space="preserve">no upfront costs, guaranteed </w:t>
      </w:r>
      <w:proofErr w:type="spellStart"/>
      <w:ins w:id="6" w:author="Scriba PR" w:date="2018-03-26T20:05:00Z">
        <w:r>
          <w:rPr>
            <w:b/>
            <w:sz w:val="26"/>
          </w:rPr>
          <w:t>comms</w:t>
        </w:r>
        <w:proofErr w:type="spellEnd"/>
        <w:r>
          <w:rPr>
            <w:b/>
            <w:sz w:val="26"/>
          </w:rPr>
          <w:t xml:space="preserve"> </w:t>
        </w:r>
      </w:ins>
      <w:r>
        <w:rPr>
          <w:b/>
          <w:sz w:val="26"/>
        </w:rPr>
        <w:t xml:space="preserve">quality </w:t>
      </w:r>
      <w:ins w:id="7" w:author="Scriba PR" w:date="2018-03-26T20:04:00Z">
        <w:r>
          <w:rPr>
            <w:b/>
            <w:sz w:val="26"/>
          </w:rPr>
          <w:t xml:space="preserve">and delivery via </w:t>
        </w:r>
      </w:ins>
      <w:del w:id="8" w:author="Scriba PR" w:date="2018-03-26T20:04:00Z">
        <w:r w:rsidDel="00632F4E">
          <w:rPr>
            <w:b/>
            <w:sz w:val="26"/>
          </w:rPr>
          <w:delText xml:space="preserve">run over </w:delText>
        </w:r>
      </w:del>
      <w:r>
        <w:rPr>
          <w:b/>
          <w:sz w:val="26"/>
        </w:rPr>
        <w:t xml:space="preserve">Vapour’s </w:t>
      </w:r>
      <w:ins w:id="9" w:author="Scriba PR" w:date="2018-03-26T20:04:00Z">
        <w:r>
          <w:rPr>
            <w:b/>
            <w:sz w:val="26"/>
          </w:rPr>
          <w:t xml:space="preserve">own </w:t>
        </w:r>
      </w:ins>
      <w:r>
        <w:rPr>
          <w:b/>
          <w:sz w:val="26"/>
        </w:rPr>
        <w:t>private network</w:t>
      </w:r>
      <w:ins w:id="10" w:author="Scriba PR" w:date="2018-03-26T20:04:00Z">
        <w:r>
          <w:rPr>
            <w:b/>
            <w:sz w:val="26"/>
          </w:rPr>
          <w:t xml:space="preserve">. </w:t>
        </w:r>
      </w:ins>
    </w:p>
    <w:p w14:paraId="4A87A435" w14:textId="2DD0BD1C" w:rsidR="00B41F01" w:rsidDel="00632F4E" w:rsidRDefault="00632F4E">
      <w:pPr>
        <w:spacing w:before="68"/>
        <w:ind w:left="1283"/>
        <w:rPr>
          <w:del w:id="11" w:author="Scriba PR" w:date="2018-03-26T20:05:00Z"/>
          <w:b/>
          <w:sz w:val="26"/>
        </w:rPr>
      </w:pPr>
      <w:del w:id="12" w:author="Scriba PR" w:date="2018-03-26T20:05:00Z">
        <w:r w:rsidDel="00632F4E">
          <w:rPr>
            <w:b/>
            <w:sz w:val="26"/>
          </w:rPr>
          <w:delText>and packed full of great features.</w:delText>
        </w:r>
      </w:del>
    </w:p>
    <w:p w14:paraId="50B365E9" w14:textId="77777777" w:rsidR="00B41F01" w:rsidRDefault="00B41F01">
      <w:pPr>
        <w:rPr>
          <w:sz w:val="26"/>
        </w:rPr>
        <w:sectPr w:rsidR="00B41F01">
          <w:type w:val="continuous"/>
          <w:pgSz w:w="11920" w:h="16850"/>
          <w:pgMar w:top="360" w:right="100" w:bottom="0" w:left="140" w:header="720" w:footer="720" w:gutter="0"/>
          <w:cols w:space="720"/>
        </w:sectPr>
      </w:pPr>
    </w:p>
    <w:p w14:paraId="0D5981A0" w14:textId="77777777" w:rsidR="00B41F01" w:rsidRDefault="00B41F01">
      <w:pPr>
        <w:rPr>
          <w:b/>
          <w:sz w:val="20"/>
        </w:rPr>
      </w:pPr>
    </w:p>
    <w:p w14:paraId="3DCE92C5" w14:textId="77777777" w:rsidR="00B41F01" w:rsidRDefault="00B41F01">
      <w:pPr>
        <w:spacing w:before="10" w:after="1"/>
        <w:rPr>
          <w:b/>
          <w:sz w:val="23"/>
        </w:rPr>
      </w:pPr>
    </w:p>
    <w:p w14:paraId="38E15985" w14:textId="77777777" w:rsidR="00B41F01" w:rsidRDefault="00632F4E">
      <w:pPr>
        <w:ind w:left="1205"/>
        <w:rPr>
          <w:sz w:val="20"/>
        </w:rPr>
      </w:pPr>
      <w:r>
        <w:rPr>
          <w:noProof/>
          <w:sz w:val="20"/>
        </w:rPr>
        <w:drawing>
          <wp:inline distT="0" distB="0" distL="0" distR="0" wp14:anchorId="0EB56F67" wp14:editId="617F85C7">
            <wp:extent cx="2048218" cy="101422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8218" cy="101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427DF" w14:textId="77777777" w:rsidR="00B41F01" w:rsidRDefault="00B41F01">
      <w:pPr>
        <w:rPr>
          <w:b/>
          <w:sz w:val="30"/>
        </w:rPr>
      </w:pPr>
    </w:p>
    <w:p w14:paraId="43EA66B6" w14:textId="77777777" w:rsidR="00B41F01" w:rsidRDefault="00632F4E">
      <w:pPr>
        <w:ind w:left="1240"/>
        <w:rPr>
          <w:b/>
          <w:sz w:val="20"/>
        </w:rPr>
      </w:pPr>
      <w:r>
        <w:rPr>
          <w:b/>
          <w:sz w:val="20"/>
        </w:rPr>
        <w:t>Mobile working</w:t>
      </w:r>
    </w:p>
    <w:p w14:paraId="12731FA6" w14:textId="0C811DB5" w:rsidR="00B41F01" w:rsidRDefault="00632F4E">
      <w:pPr>
        <w:spacing w:before="15" w:line="254" w:lineRule="auto"/>
        <w:ind w:left="1240"/>
        <w:rPr>
          <w:sz w:val="20"/>
        </w:rPr>
      </w:pPr>
      <w:ins w:id="13" w:author="Scriba PR" w:date="2018-03-26T20:08:00Z">
        <w:r>
          <w:rPr>
            <w:sz w:val="20"/>
          </w:rPr>
          <w:t>W</w:t>
        </w:r>
      </w:ins>
      <w:del w:id="14" w:author="Scriba PR" w:date="2018-03-26T20:08:00Z">
        <w:r w:rsidDel="00632F4E">
          <w:rPr>
            <w:sz w:val="20"/>
          </w:rPr>
          <w:delText>w</w:delText>
        </w:r>
      </w:del>
      <w:r>
        <w:rPr>
          <w:sz w:val="20"/>
        </w:rPr>
        <w:t xml:space="preserve">ork from anywhere with </w:t>
      </w:r>
      <w:commentRangeStart w:id="15"/>
      <w:r>
        <w:rPr>
          <w:sz w:val="20"/>
        </w:rPr>
        <w:t>soft client and mobile app</w:t>
      </w:r>
      <w:commentRangeEnd w:id="15"/>
      <w:r>
        <w:rPr>
          <w:rStyle w:val="CommentReference"/>
        </w:rPr>
        <w:commentReference w:id="15"/>
      </w:r>
    </w:p>
    <w:p w14:paraId="6591DA60" w14:textId="2788A20A" w:rsidR="00B41F01" w:rsidRDefault="00632F4E">
      <w:pPr>
        <w:spacing w:before="170"/>
        <w:ind w:left="1240"/>
        <w:rPr>
          <w:b/>
          <w:sz w:val="20"/>
        </w:rPr>
      </w:pPr>
      <w:r>
        <w:rPr>
          <w:b/>
          <w:sz w:val="20"/>
        </w:rPr>
        <w:t xml:space="preserve">Instant messaging and </w:t>
      </w:r>
      <w:del w:id="16" w:author="Scriba PR" w:date="2018-03-26T20:09:00Z">
        <w:r w:rsidDel="00632F4E">
          <w:rPr>
            <w:b/>
            <w:sz w:val="20"/>
          </w:rPr>
          <w:delText>V</w:delText>
        </w:r>
      </w:del>
      <w:ins w:id="17" w:author="Scriba PR" w:date="2018-03-26T20:09:00Z">
        <w:r>
          <w:rPr>
            <w:b/>
            <w:sz w:val="20"/>
          </w:rPr>
          <w:t>v</w:t>
        </w:r>
      </w:ins>
      <w:r>
        <w:rPr>
          <w:b/>
          <w:sz w:val="20"/>
        </w:rPr>
        <w:t>ideo</w:t>
      </w:r>
    </w:p>
    <w:p w14:paraId="2773821F" w14:textId="36EA4D1D" w:rsidR="00B41F01" w:rsidRDefault="00632F4E">
      <w:pPr>
        <w:spacing w:before="15" w:line="254" w:lineRule="auto"/>
        <w:ind w:left="1240"/>
        <w:rPr>
          <w:sz w:val="20"/>
        </w:rPr>
      </w:pPr>
      <w:ins w:id="18" w:author="Scriba PR" w:date="2018-03-26T20:09:00Z">
        <w:r>
          <w:rPr>
            <w:sz w:val="20"/>
          </w:rPr>
          <w:t xml:space="preserve">A range of modern features encourage more productive working </w:t>
        </w:r>
      </w:ins>
      <w:del w:id="19" w:author="Scriba PR" w:date="2018-03-26T20:09:00Z">
        <w:r w:rsidDel="00632F4E">
          <w:rPr>
            <w:sz w:val="20"/>
          </w:rPr>
          <w:delText>Be more productive, many features included as standard</w:delText>
        </w:r>
      </w:del>
    </w:p>
    <w:p w14:paraId="1553B2A9" w14:textId="77777777" w:rsidR="00B41F01" w:rsidRDefault="00632F4E">
      <w:pPr>
        <w:spacing w:before="182"/>
        <w:ind w:left="1240"/>
        <w:rPr>
          <w:b/>
          <w:sz w:val="20"/>
        </w:rPr>
      </w:pPr>
      <w:r>
        <w:rPr>
          <w:b/>
          <w:sz w:val="20"/>
        </w:rPr>
        <w:t>Integration</w:t>
      </w:r>
    </w:p>
    <w:p w14:paraId="46F9B73D" w14:textId="77777777" w:rsidR="00B41F01" w:rsidRDefault="00632F4E">
      <w:pPr>
        <w:spacing w:before="17" w:line="254" w:lineRule="auto"/>
        <w:ind w:left="1240" w:right="143"/>
        <w:rPr>
          <w:sz w:val="20"/>
        </w:rPr>
      </w:pPr>
      <w:r>
        <w:rPr>
          <w:sz w:val="20"/>
        </w:rPr>
        <w:t xml:space="preserve">Integrate with all major CRM’s including Outlook and Salesforce for click to call and </w:t>
      </w:r>
      <w:commentRangeStart w:id="20"/>
      <w:r>
        <w:rPr>
          <w:sz w:val="20"/>
        </w:rPr>
        <w:t>screen pop</w:t>
      </w:r>
      <w:commentRangeEnd w:id="20"/>
      <w:r>
        <w:rPr>
          <w:rStyle w:val="CommentReference"/>
        </w:rPr>
        <w:commentReference w:id="20"/>
      </w:r>
    </w:p>
    <w:p w14:paraId="74F781B0" w14:textId="77777777" w:rsidR="00B41F01" w:rsidRDefault="00632F4E">
      <w:pPr>
        <w:spacing w:before="169"/>
        <w:ind w:left="1240"/>
        <w:rPr>
          <w:b/>
          <w:sz w:val="20"/>
        </w:rPr>
      </w:pPr>
      <w:r>
        <w:rPr>
          <w:b/>
          <w:sz w:val="20"/>
        </w:rPr>
        <w:t>Call recording</w:t>
      </w:r>
    </w:p>
    <w:p w14:paraId="563737AB" w14:textId="13AC9014" w:rsidR="00B41F01" w:rsidRDefault="00632F4E">
      <w:pPr>
        <w:spacing w:before="20"/>
        <w:ind w:left="1240"/>
        <w:rPr>
          <w:sz w:val="20"/>
        </w:rPr>
      </w:pPr>
      <w:ins w:id="21" w:author="Scriba PR" w:date="2018-03-26T20:10:00Z">
        <w:r>
          <w:rPr>
            <w:sz w:val="20"/>
          </w:rPr>
          <w:t>Guarantee f</w:t>
        </w:r>
      </w:ins>
      <w:del w:id="22" w:author="Scriba PR" w:date="2018-03-26T20:10:00Z">
        <w:r w:rsidDel="00632F4E">
          <w:rPr>
            <w:sz w:val="20"/>
          </w:rPr>
          <w:delText>F</w:delText>
        </w:r>
      </w:del>
      <w:r>
        <w:rPr>
          <w:sz w:val="20"/>
        </w:rPr>
        <w:t>u</w:t>
      </w:r>
      <w:r>
        <w:rPr>
          <w:sz w:val="20"/>
        </w:rPr>
        <w:t>l</w:t>
      </w:r>
      <w:r>
        <w:rPr>
          <w:sz w:val="20"/>
        </w:rPr>
        <w:t>l</w:t>
      </w:r>
      <w:del w:id="23" w:author="Scriba PR" w:date="2018-03-26T20:10:00Z">
        <w:r w:rsidDel="00632F4E">
          <w:rPr>
            <w:sz w:val="20"/>
          </w:rPr>
          <w:delText>y</w:delText>
        </w:r>
      </w:del>
      <w:r>
        <w:rPr>
          <w:sz w:val="20"/>
        </w:rPr>
        <w:t xml:space="preserve"> PCI</w:t>
      </w:r>
      <w:ins w:id="24" w:author="Scriba PR" w:date="2018-03-26T20:10:00Z">
        <w:r>
          <w:rPr>
            <w:sz w:val="20"/>
          </w:rPr>
          <w:t xml:space="preserve"> compliance</w:t>
        </w:r>
      </w:ins>
      <w:del w:id="25" w:author="Scriba PR" w:date="2018-03-26T20:10:00Z">
        <w:r w:rsidDel="00632F4E">
          <w:rPr>
            <w:sz w:val="20"/>
          </w:rPr>
          <w:delText xml:space="preserve"> Compliant</w:delText>
        </w:r>
      </w:del>
      <w:r>
        <w:rPr>
          <w:sz w:val="20"/>
        </w:rPr>
        <w:t xml:space="preserve"> with</w:t>
      </w:r>
      <w:ins w:id="26" w:author="Scriba PR" w:date="2018-03-26T20:10:00Z">
        <w:r>
          <w:rPr>
            <w:sz w:val="20"/>
          </w:rPr>
          <w:t xml:space="preserve"> secure, encrypted</w:t>
        </w:r>
      </w:ins>
      <w:r>
        <w:rPr>
          <w:sz w:val="20"/>
        </w:rPr>
        <w:t xml:space="preserve"> call</w:t>
      </w:r>
      <w:r>
        <w:rPr>
          <w:spacing w:val="-16"/>
          <w:sz w:val="20"/>
        </w:rPr>
        <w:t xml:space="preserve"> </w:t>
      </w:r>
      <w:commentRangeStart w:id="27"/>
      <w:r>
        <w:rPr>
          <w:sz w:val="20"/>
        </w:rPr>
        <w:t>reporting</w:t>
      </w:r>
      <w:commentRangeEnd w:id="27"/>
      <w:r>
        <w:rPr>
          <w:rStyle w:val="CommentReference"/>
        </w:rPr>
        <w:commentReference w:id="27"/>
      </w:r>
    </w:p>
    <w:p w14:paraId="1F5F8958" w14:textId="77777777" w:rsidR="00B41F01" w:rsidRDefault="00632F4E">
      <w:pPr>
        <w:spacing w:before="182"/>
        <w:ind w:left="1240"/>
        <w:rPr>
          <w:b/>
          <w:sz w:val="20"/>
        </w:rPr>
      </w:pPr>
      <w:r>
        <w:rPr>
          <w:b/>
          <w:sz w:val="20"/>
        </w:rPr>
        <w:t>Feature rich</w:t>
      </w:r>
    </w:p>
    <w:p w14:paraId="2F24AFDD" w14:textId="77777777" w:rsidR="00B41F01" w:rsidRDefault="00632F4E">
      <w:pPr>
        <w:spacing w:before="1"/>
        <w:ind w:left="1240" w:right="143"/>
        <w:rPr>
          <w:sz w:val="20"/>
        </w:rPr>
      </w:pPr>
      <w:r>
        <w:rPr>
          <w:sz w:val="20"/>
        </w:rPr>
        <w:t xml:space="preserve">Auto attendant, hunt groups, voicemail to email, call twinning to mobile, conference ability, user’s </w:t>
      </w:r>
      <w:proofErr w:type="gramStart"/>
      <w:r>
        <w:rPr>
          <w:sz w:val="20"/>
        </w:rPr>
        <w:t>presence</w:t>
      </w:r>
      <w:proofErr w:type="gramEnd"/>
      <w:r>
        <w:rPr>
          <w:sz w:val="20"/>
        </w:rPr>
        <w:t xml:space="preserve"> and availability</w:t>
      </w:r>
    </w:p>
    <w:p w14:paraId="2D7B8249" w14:textId="77777777" w:rsidR="00B41F01" w:rsidRDefault="00632F4E">
      <w:pPr>
        <w:rPr>
          <w:sz w:val="24"/>
        </w:rPr>
      </w:pPr>
      <w:r>
        <w:br w:type="column"/>
      </w:r>
    </w:p>
    <w:p w14:paraId="7641EB8E" w14:textId="77777777" w:rsidR="00B41F01" w:rsidRDefault="00B41F01">
      <w:pPr>
        <w:rPr>
          <w:sz w:val="24"/>
        </w:rPr>
      </w:pPr>
    </w:p>
    <w:p w14:paraId="59F699E6" w14:textId="77777777" w:rsidR="00B41F01" w:rsidRDefault="00B41F01">
      <w:pPr>
        <w:rPr>
          <w:sz w:val="24"/>
        </w:rPr>
      </w:pPr>
    </w:p>
    <w:p w14:paraId="647AFB5F" w14:textId="19782AF6" w:rsidR="00B41F01" w:rsidRDefault="00632F4E">
      <w:pPr>
        <w:pStyle w:val="Heading2"/>
        <w:spacing w:before="190"/>
      </w:pPr>
      <w:commentRangeStart w:id="28"/>
      <w:r>
        <w:rPr>
          <w:color w:val="001F5F"/>
        </w:rPr>
        <w:t xml:space="preserve">Never miss a call again with Vapour’s </w:t>
      </w:r>
      <w:proofErr w:type="spellStart"/>
      <w:r>
        <w:rPr>
          <w:color w:val="001F5F"/>
        </w:rPr>
        <w:t>Höllr</w:t>
      </w:r>
      <w:proofErr w:type="spellEnd"/>
      <w:r>
        <w:rPr>
          <w:color w:val="001F5F"/>
        </w:rPr>
        <w:t xml:space="preserve"> BT</w:t>
      </w:r>
      <w:ins w:id="29" w:author="Scriba PR" w:date="2018-03-26T20:05:00Z">
        <w:r>
          <w:rPr>
            <w:color w:val="001F5F"/>
          </w:rPr>
          <w:t>-</w:t>
        </w:r>
      </w:ins>
      <w:del w:id="30" w:author="Scriba PR" w:date="2018-03-26T20:05:00Z">
        <w:r w:rsidDel="00632F4E">
          <w:rPr>
            <w:color w:val="001F5F"/>
          </w:rPr>
          <w:delText xml:space="preserve"> </w:delText>
        </w:r>
      </w:del>
      <w:r>
        <w:rPr>
          <w:color w:val="001F5F"/>
        </w:rPr>
        <w:t>hosted voi</w:t>
      </w:r>
      <w:r>
        <w:rPr>
          <w:color w:val="001F5F"/>
        </w:rPr>
        <w:t xml:space="preserve">ce </w:t>
      </w:r>
      <w:ins w:id="31" w:author="Scriba PR" w:date="2018-03-26T20:05:00Z">
        <w:r>
          <w:rPr>
            <w:color w:val="001F5F"/>
          </w:rPr>
          <w:t xml:space="preserve">solution, </w:t>
        </w:r>
      </w:ins>
      <w:r>
        <w:rPr>
          <w:color w:val="001F5F"/>
        </w:rPr>
        <w:t xml:space="preserve">built on </w:t>
      </w:r>
      <w:proofErr w:type="spellStart"/>
      <w:r>
        <w:rPr>
          <w:color w:val="001F5F"/>
        </w:rPr>
        <w:t>Broadsoft’s</w:t>
      </w:r>
      <w:proofErr w:type="spellEnd"/>
      <w:ins w:id="32" w:author="Scriba PR" w:date="2018-03-26T20:05:00Z">
        <w:r>
          <w:rPr>
            <w:color w:val="001F5F"/>
          </w:rPr>
          <w:t>-</w:t>
        </w:r>
      </w:ins>
      <w:del w:id="33" w:author="Scriba PR" w:date="2018-03-26T20:05:00Z">
        <w:r w:rsidDel="00632F4E">
          <w:rPr>
            <w:color w:val="001F5F"/>
          </w:rPr>
          <w:delText xml:space="preserve"> </w:delText>
        </w:r>
        <w:r w:rsidDel="00632F4E">
          <w:rPr>
            <w:color w:val="001F5F"/>
          </w:rPr>
          <w:delText>H</w:delText>
        </w:r>
      </w:del>
      <w:ins w:id="34" w:author="Scriba PR" w:date="2018-03-26T20:05:00Z">
        <w:r>
          <w:rPr>
            <w:color w:val="001F5F"/>
          </w:rPr>
          <w:t>h</w:t>
        </w:r>
      </w:ins>
      <w:r>
        <w:rPr>
          <w:color w:val="001F5F"/>
        </w:rPr>
        <w:t>osted UC platform.</w:t>
      </w:r>
      <w:commentRangeEnd w:id="28"/>
      <w:r>
        <w:rPr>
          <w:rStyle w:val="CommentReference"/>
        </w:rPr>
        <w:commentReference w:id="28"/>
      </w:r>
    </w:p>
    <w:p w14:paraId="5D0A5E27" w14:textId="77777777" w:rsidR="00B41F01" w:rsidRDefault="00B41F01">
      <w:pPr>
        <w:spacing w:before="1"/>
      </w:pPr>
    </w:p>
    <w:p w14:paraId="71CAD48F" w14:textId="645BAE41" w:rsidR="00B41F01" w:rsidRDefault="00632F4E">
      <w:pPr>
        <w:ind w:left="1138" w:right="1647"/>
      </w:pPr>
      <w:commentRangeStart w:id="35"/>
      <w:r>
        <w:rPr>
          <w:color w:val="001F5F"/>
        </w:rPr>
        <w:t>Fully resilient across data</w:t>
      </w:r>
      <w:ins w:id="36" w:author="Scriba PR" w:date="2018-03-26T20:06:00Z">
        <w:r>
          <w:rPr>
            <w:color w:val="001F5F"/>
          </w:rPr>
          <w:t xml:space="preserve"> </w:t>
        </w:r>
      </w:ins>
      <w:r>
        <w:rPr>
          <w:color w:val="001F5F"/>
        </w:rPr>
        <w:t>centres</w:t>
      </w:r>
      <w:commentRangeEnd w:id="35"/>
      <w:r>
        <w:rPr>
          <w:rStyle w:val="CommentReference"/>
        </w:rPr>
        <w:commentReference w:id="35"/>
      </w:r>
      <w:r>
        <w:rPr>
          <w:color w:val="001F5F"/>
        </w:rPr>
        <w:t xml:space="preserve">, </w:t>
      </w:r>
      <w:ins w:id="37" w:author="Scriba PR" w:date="2018-03-26T20:07:00Z">
        <w:r>
          <w:rPr>
            <w:color w:val="001F5F"/>
          </w:rPr>
          <w:t xml:space="preserve">and </w:t>
        </w:r>
      </w:ins>
      <w:r>
        <w:rPr>
          <w:color w:val="001F5F"/>
        </w:rPr>
        <w:t>fully supported across multiple devices</w:t>
      </w:r>
      <w:ins w:id="38" w:author="Scriba PR" w:date="2018-03-26T20:07:00Z">
        <w:r>
          <w:rPr>
            <w:color w:val="001F5F"/>
          </w:rPr>
          <w:t>.</w:t>
        </w:r>
      </w:ins>
      <w:del w:id="39" w:author="Scriba PR" w:date="2018-03-26T20:07:00Z">
        <w:r w:rsidDel="00632F4E">
          <w:rPr>
            <w:color w:val="001F5F"/>
          </w:rPr>
          <w:delText xml:space="preserve"> ensuring you never miss a call again</w:delText>
        </w:r>
      </w:del>
      <w:r>
        <w:rPr>
          <w:color w:val="001F5F"/>
        </w:rPr>
        <w:t>.</w:t>
      </w:r>
    </w:p>
    <w:p w14:paraId="0D495C5A" w14:textId="77777777" w:rsidR="00B41F01" w:rsidRDefault="00B41F01">
      <w:pPr>
        <w:spacing w:before="1"/>
      </w:pPr>
    </w:p>
    <w:p w14:paraId="52689979" w14:textId="7B9133E7" w:rsidR="00B41F01" w:rsidRDefault="00632F4E">
      <w:pPr>
        <w:ind w:left="1138" w:right="1634"/>
      </w:pPr>
      <w:del w:id="40" w:author="Scriba PR" w:date="2018-03-26T20:07:00Z">
        <w:r w:rsidDel="00632F4E">
          <w:rPr>
            <w:color w:val="001F5F"/>
          </w:rPr>
          <w:delText>All with f</w:delText>
        </w:r>
      </w:del>
      <w:ins w:id="41" w:author="Scriba PR" w:date="2018-03-26T20:07:00Z">
        <w:r>
          <w:rPr>
            <w:color w:val="001F5F"/>
          </w:rPr>
          <w:t>F</w:t>
        </w:r>
      </w:ins>
      <w:r>
        <w:rPr>
          <w:color w:val="001F5F"/>
        </w:rPr>
        <w:t xml:space="preserve">ixed monthly costs </w:t>
      </w:r>
      <w:ins w:id="42" w:author="Scriba PR" w:date="2018-03-26T20:08:00Z">
        <w:r>
          <w:rPr>
            <w:color w:val="001F5F"/>
          </w:rPr>
          <w:t xml:space="preserve">inclusive of cost-effective </w:t>
        </w:r>
      </w:ins>
      <w:del w:id="43" w:author="Scriba PR" w:date="2018-03-26T20:08:00Z">
        <w:r w:rsidDel="00632F4E">
          <w:rPr>
            <w:color w:val="001F5F"/>
          </w:rPr>
          <w:delText xml:space="preserve">including </w:delText>
        </w:r>
      </w:del>
      <w:r>
        <w:rPr>
          <w:color w:val="001F5F"/>
        </w:rPr>
        <w:t>call bundles</w:t>
      </w:r>
      <w:ins w:id="44" w:author="Scriba PR" w:date="2018-03-26T20:08:00Z">
        <w:r>
          <w:rPr>
            <w:color w:val="001F5F"/>
          </w:rPr>
          <w:t>. PLUS, with</w:t>
        </w:r>
      </w:ins>
      <w:del w:id="45" w:author="Scriba PR" w:date="2018-03-26T20:08:00Z">
        <w:r w:rsidDel="00632F4E">
          <w:rPr>
            <w:color w:val="001F5F"/>
          </w:rPr>
          <w:delText xml:space="preserve"> and</w:delText>
        </w:r>
      </w:del>
      <w:ins w:id="46" w:author="Scriba PR" w:date="2018-03-26T20:08:00Z">
        <w:r>
          <w:rPr>
            <w:color w:val="001F5F"/>
          </w:rPr>
          <w:t xml:space="preserve"> free</w:t>
        </w:r>
      </w:ins>
      <w:r>
        <w:rPr>
          <w:color w:val="001F5F"/>
        </w:rPr>
        <w:t xml:space="preserve"> calls between users</w:t>
      </w:r>
      <w:ins w:id="47" w:author="Scriba PR" w:date="2018-03-26T20:08:00Z">
        <w:r>
          <w:rPr>
            <w:color w:val="001F5F"/>
          </w:rPr>
          <w:t>, budgeting has never been easier!</w:t>
        </w:r>
      </w:ins>
      <w:del w:id="48" w:author="Scriba PR" w:date="2018-03-26T20:08:00Z">
        <w:r w:rsidDel="00632F4E">
          <w:rPr>
            <w:color w:val="001F5F"/>
          </w:rPr>
          <w:delText xml:space="preserve"> being free of charge.</w:delText>
        </w:r>
      </w:del>
    </w:p>
    <w:p w14:paraId="11D49A51" w14:textId="77777777" w:rsidR="00B41F01" w:rsidRDefault="00B41F01">
      <w:pPr>
        <w:sectPr w:rsidR="00B41F01">
          <w:type w:val="continuous"/>
          <w:pgSz w:w="11920" w:h="16850"/>
          <w:pgMar w:top="360" w:right="100" w:bottom="0" w:left="140" w:header="720" w:footer="720" w:gutter="0"/>
          <w:cols w:num="2" w:space="720" w:equalWidth="0">
            <w:col w:w="4616" w:space="40"/>
            <w:col w:w="7024"/>
          </w:cols>
        </w:sectPr>
      </w:pPr>
    </w:p>
    <w:p w14:paraId="2430C35C" w14:textId="1DB55E13" w:rsidR="00B41F01" w:rsidRDefault="00B41F01">
      <w:pPr>
        <w:rPr>
          <w:sz w:val="20"/>
        </w:rPr>
      </w:pPr>
    </w:p>
    <w:p w14:paraId="7DC36128" w14:textId="77777777" w:rsidR="00B41F01" w:rsidRDefault="00B41F01">
      <w:pPr>
        <w:spacing w:before="10"/>
        <w:rPr>
          <w:sz w:val="20"/>
        </w:rPr>
      </w:pPr>
    </w:p>
    <w:p w14:paraId="4B733956" w14:textId="3EF1E870" w:rsidR="00B41F01" w:rsidRDefault="00632F4E">
      <w:pPr>
        <w:pStyle w:val="BodyText"/>
        <w:spacing w:line="259" w:lineRule="auto"/>
        <w:ind w:left="1178" w:right="1540"/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3E1CDF7F" wp14:editId="74B6DC22">
            <wp:simplePos x="0" y="0"/>
            <wp:positionH relativeFrom="page">
              <wp:posOffset>3771900</wp:posOffset>
            </wp:positionH>
            <wp:positionV relativeFrom="paragraph">
              <wp:posOffset>-2129436</wp:posOffset>
            </wp:positionV>
            <wp:extent cx="2325370" cy="185737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28235"/>
        </w:rPr>
        <w:t xml:space="preserve">“Thanks to the Vapour team for installing their new </w:t>
      </w:r>
      <w:proofErr w:type="spellStart"/>
      <w:r>
        <w:rPr>
          <w:color w:val="528235"/>
        </w:rPr>
        <w:t>Höllr</w:t>
      </w:r>
      <w:proofErr w:type="spellEnd"/>
      <w:r>
        <w:rPr>
          <w:color w:val="528235"/>
        </w:rPr>
        <w:t xml:space="preserve"> hosted voice platform in our offices</w:t>
      </w:r>
      <w:proofErr w:type="gramStart"/>
      <w:ins w:id="49" w:author="Scriba PR" w:date="2018-03-26T20:11:00Z">
        <w:r>
          <w:rPr>
            <w:color w:val="528235"/>
          </w:rPr>
          <w:t xml:space="preserve">. </w:t>
        </w:r>
      </w:ins>
      <w:proofErr w:type="gramEnd"/>
      <w:del w:id="50" w:author="Scriba PR" w:date="2018-03-26T20:11:00Z">
        <w:r w:rsidDel="00632F4E">
          <w:rPr>
            <w:color w:val="528235"/>
          </w:rPr>
          <w:delText xml:space="preserve">, </w:delText>
        </w:r>
        <w:r w:rsidDel="00632F4E">
          <w:rPr>
            <w:color w:val="528235"/>
          </w:rPr>
          <w:delText>n</w:delText>
        </w:r>
      </w:del>
      <w:ins w:id="51" w:author="Scriba PR" w:date="2018-03-26T20:12:00Z">
        <w:r>
          <w:rPr>
            <w:color w:val="528235"/>
          </w:rPr>
          <w:t>N</w:t>
        </w:r>
      </w:ins>
      <w:r>
        <w:rPr>
          <w:color w:val="528235"/>
        </w:rPr>
        <w:t>o</w:t>
      </w:r>
      <w:r>
        <w:rPr>
          <w:color w:val="528235"/>
        </w:rPr>
        <w:t xml:space="preserve">t only did we save money </w:t>
      </w:r>
      <w:ins w:id="52" w:author="Scriba PR" w:date="2018-03-26T20:12:00Z">
        <w:r>
          <w:rPr>
            <w:color w:val="528235"/>
          </w:rPr>
          <w:t xml:space="preserve">compared to </w:t>
        </w:r>
      </w:ins>
      <w:del w:id="53" w:author="Scriba PR" w:date="2018-03-26T20:12:00Z">
        <w:r w:rsidDel="00632F4E">
          <w:rPr>
            <w:color w:val="528235"/>
          </w:rPr>
          <w:delText xml:space="preserve">for </w:delText>
        </w:r>
      </w:del>
      <w:r>
        <w:rPr>
          <w:color w:val="528235"/>
        </w:rPr>
        <w:t xml:space="preserve">our current telephone system, but we now have far greater control and flexibility. Each member of staff can now decide how </w:t>
      </w:r>
      <w:del w:id="54" w:author="Scriba PR" w:date="2018-03-26T20:12:00Z">
        <w:r w:rsidDel="00632F4E">
          <w:rPr>
            <w:color w:val="528235"/>
          </w:rPr>
          <w:delText xml:space="preserve">best </w:delText>
        </w:r>
      </w:del>
      <w:r>
        <w:rPr>
          <w:color w:val="528235"/>
        </w:rPr>
        <w:t>they want to take calls, whether they’re in the office, out at a customer site or working from home. It’s enabled us to be far m</w:t>
      </w:r>
      <w:r>
        <w:rPr>
          <w:color w:val="528235"/>
        </w:rPr>
        <w:t>ore efficient and most importantly we can now communicate much better both internally and with our</w:t>
      </w:r>
      <w:r>
        <w:rPr>
          <w:color w:val="528235"/>
          <w:spacing w:val="-15"/>
        </w:rPr>
        <w:t xml:space="preserve"> </w:t>
      </w:r>
      <w:r>
        <w:rPr>
          <w:color w:val="528235"/>
        </w:rPr>
        <w:t>customers!”.</w:t>
      </w:r>
    </w:p>
    <w:p w14:paraId="1E6B712F" w14:textId="77777777" w:rsidR="00B41F01" w:rsidRDefault="00632F4E">
      <w:pPr>
        <w:spacing w:before="156"/>
        <w:ind w:left="1178"/>
        <w:rPr>
          <w:b/>
        </w:rPr>
      </w:pPr>
      <w:r>
        <w:rPr>
          <w:b/>
          <w:color w:val="528235"/>
        </w:rPr>
        <w:t xml:space="preserve">Carl Whitham – Technical Director, </w:t>
      </w:r>
      <w:proofErr w:type="spellStart"/>
      <w:r>
        <w:rPr>
          <w:b/>
          <w:color w:val="528235"/>
        </w:rPr>
        <w:t>Hollinbay</w:t>
      </w:r>
      <w:proofErr w:type="spellEnd"/>
      <w:r>
        <w:rPr>
          <w:b/>
          <w:color w:val="528235"/>
        </w:rPr>
        <w:t xml:space="preserve"> Consultancy Services Ltd.</w:t>
      </w:r>
    </w:p>
    <w:p w14:paraId="1AE1E2DB" w14:textId="77777777" w:rsidR="00B41F01" w:rsidRDefault="00B41F01">
      <w:pPr>
        <w:rPr>
          <w:b/>
          <w:sz w:val="24"/>
        </w:rPr>
      </w:pPr>
    </w:p>
    <w:p w14:paraId="66C8A9AC" w14:textId="77777777" w:rsidR="00B41F01" w:rsidRDefault="00B41F01">
      <w:pPr>
        <w:rPr>
          <w:b/>
          <w:sz w:val="24"/>
        </w:rPr>
      </w:pPr>
    </w:p>
    <w:p w14:paraId="3B221B94" w14:textId="77777777" w:rsidR="00B41F01" w:rsidRDefault="00B41F01">
      <w:pPr>
        <w:spacing w:before="2"/>
        <w:rPr>
          <w:b/>
          <w:sz w:val="30"/>
        </w:rPr>
      </w:pPr>
    </w:p>
    <w:p w14:paraId="2688CC6B" w14:textId="77777777" w:rsidR="00B41F01" w:rsidRDefault="00632F4E">
      <w:pPr>
        <w:pStyle w:val="Heading2"/>
        <w:ind w:left="138" w:right="9160" w:hanging="29"/>
      </w:pPr>
      <w:r>
        <w:rPr>
          <w:color w:val="FF0066"/>
        </w:rPr>
        <w:t xml:space="preserve">Vapour Media Limited Landline </w:t>
      </w:r>
      <w:r>
        <w:rPr>
          <w:color w:val="393838"/>
        </w:rPr>
        <w:t>0333 200 1142</w:t>
      </w:r>
    </w:p>
    <w:p w14:paraId="6916DB91" w14:textId="77777777" w:rsidR="00B41F01" w:rsidRDefault="00632F4E">
      <w:pPr>
        <w:spacing w:before="20"/>
        <w:ind w:left="119" w:right="8472"/>
      </w:pPr>
      <w:r>
        <w:rPr>
          <w:color w:val="FF0066"/>
        </w:rPr>
        <w:lastRenderedPageBreak/>
        <w:t xml:space="preserve">Email </w:t>
      </w:r>
      <w:hyperlink r:id="rId11">
        <w:r>
          <w:rPr>
            <w:color w:val="393838"/>
          </w:rPr>
          <w:t>info@vapourmedia.co.uk</w:t>
        </w:r>
      </w:hyperlink>
      <w:r>
        <w:rPr>
          <w:color w:val="393838"/>
        </w:rPr>
        <w:t xml:space="preserve"> </w:t>
      </w:r>
      <w:r>
        <w:rPr>
          <w:color w:val="FF0066"/>
        </w:rPr>
        <w:t xml:space="preserve">Website </w:t>
      </w:r>
      <w:hyperlink r:id="rId12">
        <w:r>
          <w:rPr>
            <w:color w:val="393838"/>
          </w:rPr>
          <w:t>www.vapourcloud.com</w:t>
        </w:r>
      </w:hyperlink>
    </w:p>
    <w:p w14:paraId="2CF23A72" w14:textId="77777777" w:rsidR="00B41F01" w:rsidRDefault="00B41F01">
      <w:pPr>
        <w:rPr>
          <w:sz w:val="24"/>
        </w:rPr>
      </w:pPr>
    </w:p>
    <w:p w14:paraId="63B8E90D" w14:textId="77777777" w:rsidR="00B41F01" w:rsidRDefault="00632F4E">
      <w:pPr>
        <w:spacing w:before="1"/>
        <w:ind w:left="7121"/>
        <w:rPr>
          <w:sz w:val="20"/>
        </w:rPr>
      </w:pPr>
      <w:r>
        <w:rPr>
          <w:color w:val="393838"/>
          <w:sz w:val="20"/>
        </w:rPr>
        <w:t>Registered in England</w:t>
      </w:r>
      <w:bookmarkStart w:id="55" w:name="_GoBack"/>
      <w:bookmarkEnd w:id="55"/>
      <w:r>
        <w:rPr>
          <w:color w:val="393838"/>
          <w:sz w:val="20"/>
        </w:rPr>
        <w:t xml:space="preserve"> &amp; Wales number 08443224</w:t>
      </w:r>
    </w:p>
    <w:sectPr w:rsidR="00B41F01">
      <w:type w:val="continuous"/>
      <w:pgSz w:w="11920" w:h="16850"/>
      <w:pgMar w:top="360" w:right="100" w:bottom="0" w:left="14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5" w:author="Scriba PR" w:date="2018-03-26T20:09:00Z" w:initials="SP">
    <w:p w14:paraId="3FBD2922" w14:textId="5E208535" w:rsidR="00632F4E" w:rsidRDefault="00632F4E">
      <w:pPr>
        <w:pStyle w:val="CommentText"/>
      </w:pPr>
      <w:r>
        <w:rPr>
          <w:rStyle w:val="CommentReference"/>
        </w:rPr>
        <w:annotationRef/>
      </w:r>
      <w:r>
        <w:t xml:space="preserve">Are these product/feature names? </w:t>
      </w:r>
    </w:p>
  </w:comment>
  <w:comment w:id="20" w:author="Scriba PR" w:date="2018-03-26T20:10:00Z" w:initials="SP">
    <w:p w14:paraId="559D15B8" w14:textId="1CA77130" w:rsidR="00632F4E" w:rsidRDefault="00632F4E">
      <w:pPr>
        <w:pStyle w:val="CommentText"/>
      </w:pPr>
      <w:r>
        <w:rPr>
          <w:rStyle w:val="CommentReference"/>
        </w:rPr>
        <w:annotationRef/>
      </w:r>
      <w:r>
        <w:t xml:space="preserve">Is this correct? </w:t>
      </w:r>
    </w:p>
  </w:comment>
  <w:comment w:id="27" w:author="Scriba PR" w:date="2018-03-26T20:10:00Z" w:initials="SP">
    <w:p w14:paraId="7B0593FA" w14:textId="296CC362" w:rsidR="00632F4E" w:rsidRDefault="00632F4E">
      <w:pPr>
        <w:pStyle w:val="CommentText"/>
      </w:pPr>
      <w:r>
        <w:rPr>
          <w:rStyle w:val="CommentReference"/>
        </w:rPr>
        <w:annotationRef/>
      </w:r>
      <w:r>
        <w:t>Should this say recording?</w:t>
      </w:r>
    </w:p>
  </w:comment>
  <w:comment w:id="28" w:author="Scriba PR" w:date="2018-03-26T20:11:00Z" w:initials="SP">
    <w:p w14:paraId="5E201339" w14:textId="76739D72" w:rsidR="00632F4E" w:rsidRDefault="00632F4E">
      <w:pPr>
        <w:pStyle w:val="CommentText"/>
      </w:pPr>
      <w:r>
        <w:rPr>
          <w:rStyle w:val="CommentReference"/>
        </w:rPr>
        <w:annotationRef/>
      </w:r>
      <w:r>
        <w:t xml:space="preserve">Should these </w:t>
      </w:r>
      <w:proofErr w:type="gramStart"/>
      <w:r>
        <w:t>right hand</w:t>
      </w:r>
      <w:proofErr w:type="gramEnd"/>
      <w:r>
        <w:t xml:space="preserve"> benefits be structured like those on the left </w:t>
      </w:r>
      <w:proofErr w:type="spellStart"/>
      <w:r>
        <w:t>eg.</w:t>
      </w:r>
      <w:proofErr w:type="spellEnd"/>
      <w:r>
        <w:t xml:space="preserve"> a header then a supporting sentence?</w:t>
      </w:r>
    </w:p>
  </w:comment>
  <w:comment w:id="35" w:author="Scriba PR" w:date="2018-03-26T20:07:00Z" w:initials="SP">
    <w:p w14:paraId="5701ADDB" w14:textId="07250EAC" w:rsidR="00632F4E" w:rsidRDefault="00632F4E">
      <w:pPr>
        <w:pStyle w:val="CommentText"/>
      </w:pPr>
      <w:r>
        <w:rPr>
          <w:rStyle w:val="CommentReference"/>
        </w:rPr>
        <w:annotationRef/>
      </w:r>
      <w:r>
        <w:t>Not sure I totally understand what this means?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FBD2922" w15:done="0"/>
  <w15:commentEx w15:paraId="559D15B8" w15:done="0"/>
  <w15:commentEx w15:paraId="7B0593FA" w15:done="0"/>
  <w15:commentEx w15:paraId="5E201339" w15:done="0"/>
  <w15:commentEx w15:paraId="5701AD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BD2922" w16cid:durableId="1E63D1ED"/>
  <w16cid:commentId w16cid:paraId="559D15B8" w16cid:durableId="1E63D218"/>
  <w16cid:commentId w16cid:paraId="7B0593FA" w16cid:durableId="1E63D230"/>
  <w16cid:commentId w16cid:paraId="5E201339" w16cid:durableId="1E63D254"/>
  <w16cid:commentId w16cid:paraId="5701ADDB" w16cid:durableId="1E63D17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criba PR">
    <w15:presenceInfo w15:providerId="Windows Live" w15:userId="fe450c052e6d7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F01"/>
    <w:rsid w:val="00632F4E"/>
    <w:rsid w:val="00B4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48C1810"/>
  <w15:docId w15:val="{3F0D0D9D-CFD5-4D63-A93A-80FBDEEA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spacing w:before="1"/>
      <w:ind w:left="1283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ind w:left="1138" w:right="1598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632F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F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F4E"/>
    <w:rPr>
      <w:rFonts w:ascii="Arial" w:eastAsia="Arial" w:hAnsi="Arial" w:cs="Arial"/>
      <w:sz w:val="20"/>
      <w:szCs w:val="20"/>
      <w:lang w:val="en-GB" w:eastAsia="en-GB" w:bidi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F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F4E"/>
    <w:rPr>
      <w:rFonts w:ascii="Arial" w:eastAsia="Arial" w:hAnsi="Arial" w:cs="Arial"/>
      <w:b/>
      <w:bCs/>
      <w:sz w:val="20"/>
      <w:szCs w:val="20"/>
      <w:lang w:val="en-GB" w:eastAsia="en-GB" w:bidi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F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F4E"/>
    <w:rPr>
      <w:rFonts w:ascii="Segoe UI" w:eastAsia="Arial" w:hAnsi="Segoe UI" w:cs="Segoe UI"/>
      <w:sz w:val="18"/>
      <w:szCs w:val="18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hyperlink" Target="http://www.vapourcloud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mailto:info@vapourmedia.co.uk" TargetMode="External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Scriba PR</cp:lastModifiedBy>
  <cp:revision>2</cp:revision>
  <dcterms:created xsi:type="dcterms:W3CDTF">2018-03-26T19:12:00Z</dcterms:created>
  <dcterms:modified xsi:type="dcterms:W3CDTF">2018-03-26T19:12:00Z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2018-03-06T00:00:00Z</vt:filetime>
  </property>
</Properties>
</file>