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AD" w:rsidRDefault="0086692F" w:rsidP="008E7F7D">
      <w:ins w:id="0" w:author="Frederik" w:date="2013-10-21T20:14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5CDFB582" wp14:editId="0D432940">
                  <wp:simplePos x="0" y="0"/>
                  <wp:positionH relativeFrom="column">
                    <wp:posOffset>-795020</wp:posOffset>
                  </wp:positionH>
                  <wp:positionV relativeFrom="paragraph">
                    <wp:posOffset>9425940</wp:posOffset>
                  </wp:positionV>
                  <wp:extent cx="2566670" cy="228600"/>
                  <wp:effectExtent l="0" t="0" r="5080" b="0"/>
                  <wp:wrapNone/>
                  <wp:docPr id="1" name="Tekstvak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566670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692F" w:rsidRPr="006A4FD4" w:rsidRDefault="0086692F" w:rsidP="006A4FD4">
                              <w:pPr>
                                <w:jc w:val="center"/>
                                <w:rPr>
                                  <w:sz w:val="48"/>
                                  <w:lang w:val="nl-BE"/>
                                </w:rPr>
                              </w:pPr>
                              <w:ins w:id="1" w:author="Frederik" w:date="2013-10-21T20:14:00Z">
                                <w:r w:rsidRPr="00BB5377">
                                  <w:rPr>
                                    <w:sz w:val="14"/>
                                    <w:szCs w:val="24"/>
                                  </w:rPr>
                                  <w:t>(*)</w:t>
                                </w:r>
                                <w:r>
                                  <w:rPr>
                                    <w:sz w:val="14"/>
                                    <w:szCs w:val="24"/>
                                  </w:rPr>
                                  <w:t xml:space="preserve"> Coupon valid until Nov 30, 2013</w:t>
                                </w:r>
                              </w:ins>
                              <w:del w:id="2" w:author="Frederik" w:date="2013-10-21T20:14:00Z">
                                <w:r w:rsidDel="0086692F">
                                  <w:rPr>
                                    <w:sz w:val="48"/>
                                    <w:lang w:val="nl-BE"/>
                                  </w:rPr>
                                  <w:delText>Lamps</w:delText>
                                </w:r>
                              </w:del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" o:spid="_x0000_s1026" type="#_x0000_t202" style="position:absolute;margin-left:-62.6pt;margin-top:742.2pt;width:202.1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" fillcolor="white [3201]" stroked="f" strokeweight=".5pt">
                  <v:textbox>
                    <w:txbxContent>
                      <w:p w:rsidR="0086692F" w:rsidRPr="006A4FD4" w:rsidRDefault="0086692F" w:rsidP="006A4FD4">
                        <w:pPr>
                          <w:jc w:val="center"/>
                          <w:rPr>
                            <w:sz w:val="48"/>
                            <w:lang w:val="nl-BE"/>
                          </w:rPr>
                        </w:pPr>
                        <w:ins w:id="3" w:author="Frederik" w:date="2013-10-21T20:14:00Z">
                          <w:r w:rsidRPr="00BB5377">
                            <w:rPr>
                              <w:sz w:val="14"/>
                              <w:szCs w:val="24"/>
                            </w:rPr>
                            <w:t>(*)</w:t>
                          </w:r>
                          <w:r>
                            <w:rPr>
                              <w:sz w:val="14"/>
                              <w:szCs w:val="24"/>
                            </w:rPr>
                            <w:t xml:space="preserve"> Coupon valid until Nov 30, 2013</w:t>
                          </w:r>
                        </w:ins>
                        <w:del w:id="4" w:author="Frederik" w:date="2013-10-21T20:14:00Z">
                          <w:r w:rsidDel="0086692F">
                            <w:rPr>
                              <w:sz w:val="48"/>
                              <w:lang w:val="nl-BE"/>
                            </w:rPr>
                            <w:delText>Lamps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ins>
      <w:r w:rsidR="00F6150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3BD183" wp14:editId="52E155D9">
                <wp:simplePos x="0" y="0"/>
                <wp:positionH relativeFrom="column">
                  <wp:posOffset>-871220</wp:posOffset>
                </wp:positionH>
                <wp:positionV relativeFrom="paragraph">
                  <wp:posOffset>424815</wp:posOffset>
                </wp:positionV>
                <wp:extent cx="4848225" cy="1990725"/>
                <wp:effectExtent l="0" t="0" r="9525" b="9525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1707" w:rsidRPr="00F61501" w:rsidRDefault="00201707" w:rsidP="00F61501">
                            <w:pPr>
                              <w:jc w:val="center"/>
                              <w:rPr>
                                <w:sz w:val="44"/>
                                <w:rPrChange w:id="5" w:author="Frederik" w:date="2013-10-21T20:07:00Z">
                                  <w:rPr>
                                    <w:b/>
                                    <w:sz w:val="72"/>
                                  </w:rPr>
                                </w:rPrChange>
                              </w:rPr>
                              <w:pPrChange w:id="6" w:author="Frederik" w:date="2013-10-21T20:06:00Z">
                                <w:pPr>
                                  <w:jc w:val="right"/>
                                </w:pPr>
                              </w:pPrChange>
                            </w:pPr>
                            <w:del w:id="7" w:author="Frederik" w:date="2013-10-21T20:05:00Z">
                              <w:r w:rsidRPr="0091345A" w:rsidDel="00F61501">
                                <w:rPr>
                                  <w:b/>
                                  <w:sz w:val="160"/>
                                  <w:szCs w:val="136"/>
                                  <w:rPrChange w:id="8" w:author="Frederik" w:date="2013-10-21T20:12:00Z">
                                    <w:rPr>
                                      <w:b/>
                                      <w:sz w:val="72"/>
                                    </w:rPr>
                                  </w:rPrChange>
                                </w:rPr>
                                <w:delText>No reason to go outdoors this winter</w:delText>
                              </w:r>
                            </w:del>
                            <w:ins w:id="9" w:author="Frederik" w:date="2013-10-21T20:05:00Z">
                              <w:r w:rsidR="00F61501" w:rsidRPr="0091345A">
                                <w:rPr>
                                  <w:b/>
                                  <w:sz w:val="160"/>
                                  <w:szCs w:val="136"/>
                                  <w:rPrChange w:id="10" w:author="Frederik" w:date="2013-10-21T20:12:00Z">
                                    <w:rPr>
                                      <w:b/>
                                      <w:sz w:val="72"/>
                                    </w:rPr>
                                  </w:rPrChange>
                                </w:rPr>
                                <w:t>15% o</w:t>
                              </w:r>
                            </w:ins>
                            <w:ins w:id="11" w:author="Frederik" w:date="2013-10-21T20:11:00Z">
                              <w:r w:rsidR="00A04079" w:rsidRPr="0091345A">
                                <w:rPr>
                                  <w:b/>
                                  <w:sz w:val="160"/>
                                  <w:szCs w:val="136"/>
                                  <w:rPrChange w:id="12" w:author="Frederik" w:date="2013-10-21T20:12:00Z">
                                    <w:rPr>
                                      <w:b/>
                                      <w:sz w:val="160"/>
                                    </w:rPr>
                                  </w:rPrChange>
                                </w:rPr>
                                <w:t>ff</w:t>
                              </w:r>
                            </w:ins>
                            <w:ins w:id="13" w:author="Frederik" w:date="2013-10-21T20:05:00Z">
                              <w:r w:rsidR="00F61501" w:rsidRPr="0091345A">
                                <w:rPr>
                                  <w:b/>
                                  <w:sz w:val="160"/>
                                  <w:szCs w:val="136"/>
                                  <w:rPrChange w:id="14" w:author="Frederik" w:date="2013-10-21T20:12:00Z">
                                    <w:rPr>
                                      <w:b/>
                                      <w:sz w:val="72"/>
                                    </w:rPr>
                                  </w:rPrChange>
                                </w:rPr>
                                <w:t>!</w:t>
                              </w:r>
                            </w:ins>
                            <w:ins w:id="15" w:author="Frederik" w:date="2013-10-21T20:07:00Z">
                              <w:r w:rsidR="00F61501">
                                <w:rPr>
                                  <w:b/>
                                  <w:sz w:val="24"/>
                                  <w:szCs w:val="24"/>
                                </w:rPr>
                                <w:br/>
                              </w:r>
                            </w:ins>
                            <w:ins w:id="16" w:author="Frederik" w:date="2013-10-21T20:06:00Z">
                              <w:r w:rsidR="00F61501" w:rsidRPr="00F61501">
                                <w:rPr>
                                  <w:sz w:val="24"/>
                                  <w:szCs w:val="24"/>
                                  <w:rPrChange w:id="17" w:author="Frederik" w:date="2013-10-21T20:07:00Z">
                                    <w:rPr>
                                      <w:b/>
                                      <w:sz w:val="52"/>
                                    </w:rPr>
                                  </w:rPrChange>
                                </w:rPr>
                                <w:t>Enter ‘</w:t>
                              </w:r>
                              <w:proofErr w:type="spellStart"/>
                              <w:r w:rsidR="00F61501" w:rsidRPr="00F61501">
                                <w:rPr>
                                  <w:sz w:val="24"/>
                                  <w:szCs w:val="24"/>
                                  <w:rPrChange w:id="18" w:author="Frederik" w:date="2013-10-21T20:07:00Z">
                                    <w:rPr>
                                      <w:b/>
                                      <w:sz w:val="52"/>
                                    </w:rPr>
                                  </w:rPrChange>
                                </w:rPr>
                                <w:t>IloveMichigan</w:t>
                              </w:r>
                              <w:proofErr w:type="spellEnd"/>
                              <w:r w:rsidR="00F61501" w:rsidRPr="00F61501">
                                <w:rPr>
                                  <w:sz w:val="24"/>
                                  <w:szCs w:val="24"/>
                                  <w:rPrChange w:id="19" w:author="Frederik" w:date="2013-10-21T20:07:00Z">
                                    <w:rPr>
                                      <w:b/>
                                      <w:sz w:val="52"/>
                                    </w:rPr>
                                  </w:rPrChange>
                                </w:rPr>
                                <w:t>’ during checkout on Lumigado.com</w:t>
                              </w:r>
                            </w:ins>
                            <w:ins w:id="20" w:author="Frederik" w:date="2013-10-21T20:13:00Z">
                              <w:r w:rsidR="0086692F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86692F" w:rsidRPr="0086692F">
                                <w:rPr>
                                  <w:sz w:val="14"/>
                                  <w:szCs w:val="24"/>
                                  <w:rPrChange w:id="21" w:author="Frederik" w:date="2013-10-21T20:13:00Z">
                                    <w:rPr>
                                      <w:sz w:val="24"/>
                                      <w:szCs w:val="24"/>
                                    </w:rPr>
                                  </w:rPrChange>
                                </w:rPr>
                                <w:t>(*)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5" o:spid="_x0000_s1027" type="#_x0000_t202" style="position:absolute;margin-left:-68.6pt;margin-top:33.45pt;width:381.75pt;height:15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" fillcolor="white [3201]" stroked="f" strokeweight=".5pt">
                <v:textbox>
                  <w:txbxContent>
                    <w:p w:rsidR="00201707" w:rsidRPr="00F61501" w:rsidRDefault="00201707" w:rsidP="00F61501">
                      <w:pPr>
                        <w:jc w:val="center"/>
                        <w:rPr>
                          <w:sz w:val="44"/>
                          <w:rPrChange w:id="22" w:author="Frederik" w:date="2013-10-21T20:07:00Z">
                            <w:rPr>
                              <w:b/>
                              <w:sz w:val="72"/>
                            </w:rPr>
                          </w:rPrChange>
                        </w:rPr>
                        <w:pPrChange w:id="23" w:author="Frederik" w:date="2013-10-21T20:06:00Z">
                          <w:pPr>
                            <w:jc w:val="right"/>
                          </w:pPr>
                        </w:pPrChange>
                      </w:pPr>
                      <w:del w:id="24" w:author="Frederik" w:date="2013-10-21T20:05:00Z">
                        <w:r w:rsidRPr="0091345A" w:rsidDel="00F61501">
                          <w:rPr>
                            <w:b/>
                            <w:sz w:val="160"/>
                            <w:szCs w:val="136"/>
                            <w:rPrChange w:id="25" w:author="Frederik" w:date="2013-10-21T20:12:00Z">
                              <w:rPr>
                                <w:b/>
                                <w:sz w:val="72"/>
                              </w:rPr>
                            </w:rPrChange>
                          </w:rPr>
                          <w:delText>No reason to go outdoors this winter</w:delText>
                        </w:r>
                      </w:del>
                      <w:ins w:id="26" w:author="Frederik" w:date="2013-10-21T20:05:00Z">
                        <w:r w:rsidR="00F61501" w:rsidRPr="0091345A">
                          <w:rPr>
                            <w:b/>
                            <w:sz w:val="160"/>
                            <w:szCs w:val="136"/>
                            <w:rPrChange w:id="27" w:author="Frederik" w:date="2013-10-21T20:12:00Z">
                              <w:rPr>
                                <w:b/>
                                <w:sz w:val="72"/>
                              </w:rPr>
                            </w:rPrChange>
                          </w:rPr>
                          <w:t>15% o</w:t>
                        </w:r>
                      </w:ins>
                      <w:ins w:id="28" w:author="Frederik" w:date="2013-10-21T20:11:00Z">
                        <w:r w:rsidR="00A04079" w:rsidRPr="0091345A">
                          <w:rPr>
                            <w:b/>
                            <w:sz w:val="160"/>
                            <w:szCs w:val="136"/>
                            <w:rPrChange w:id="29" w:author="Frederik" w:date="2013-10-21T20:12:00Z">
                              <w:rPr>
                                <w:b/>
                                <w:sz w:val="160"/>
                              </w:rPr>
                            </w:rPrChange>
                          </w:rPr>
                          <w:t>ff</w:t>
                        </w:r>
                      </w:ins>
                      <w:ins w:id="30" w:author="Frederik" w:date="2013-10-21T20:05:00Z">
                        <w:r w:rsidR="00F61501" w:rsidRPr="0091345A">
                          <w:rPr>
                            <w:b/>
                            <w:sz w:val="160"/>
                            <w:szCs w:val="136"/>
                            <w:rPrChange w:id="31" w:author="Frederik" w:date="2013-10-21T20:12:00Z">
                              <w:rPr>
                                <w:b/>
                                <w:sz w:val="72"/>
                              </w:rPr>
                            </w:rPrChange>
                          </w:rPr>
                          <w:t>!</w:t>
                        </w:r>
                      </w:ins>
                      <w:ins w:id="32" w:author="Frederik" w:date="2013-10-21T20:07:00Z">
                        <w:r w:rsidR="00F61501">
                          <w:rPr>
                            <w:b/>
                            <w:sz w:val="24"/>
                            <w:szCs w:val="24"/>
                          </w:rPr>
                          <w:br/>
                        </w:r>
                      </w:ins>
                      <w:ins w:id="33" w:author="Frederik" w:date="2013-10-21T20:06:00Z">
                        <w:r w:rsidR="00F61501" w:rsidRPr="00F61501">
                          <w:rPr>
                            <w:sz w:val="24"/>
                            <w:szCs w:val="24"/>
                            <w:rPrChange w:id="34" w:author="Frederik" w:date="2013-10-21T20:07:00Z">
                              <w:rPr>
                                <w:b/>
                                <w:sz w:val="52"/>
                              </w:rPr>
                            </w:rPrChange>
                          </w:rPr>
                          <w:t>Enter ‘</w:t>
                        </w:r>
                        <w:proofErr w:type="spellStart"/>
                        <w:r w:rsidR="00F61501" w:rsidRPr="00F61501">
                          <w:rPr>
                            <w:sz w:val="24"/>
                            <w:szCs w:val="24"/>
                            <w:rPrChange w:id="35" w:author="Frederik" w:date="2013-10-21T20:07:00Z">
                              <w:rPr>
                                <w:b/>
                                <w:sz w:val="52"/>
                              </w:rPr>
                            </w:rPrChange>
                          </w:rPr>
                          <w:t>IloveMichigan</w:t>
                        </w:r>
                        <w:proofErr w:type="spellEnd"/>
                        <w:r w:rsidR="00F61501" w:rsidRPr="00F61501">
                          <w:rPr>
                            <w:sz w:val="24"/>
                            <w:szCs w:val="24"/>
                            <w:rPrChange w:id="36" w:author="Frederik" w:date="2013-10-21T20:07:00Z">
                              <w:rPr>
                                <w:b/>
                                <w:sz w:val="52"/>
                              </w:rPr>
                            </w:rPrChange>
                          </w:rPr>
                          <w:t>’ during checkout on Lumigado.com</w:t>
                        </w:r>
                      </w:ins>
                      <w:ins w:id="37" w:author="Frederik" w:date="2013-10-21T20:13:00Z">
                        <w:r w:rsidR="0086692F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86692F" w:rsidRPr="0086692F">
                          <w:rPr>
                            <w:sz w:val="14"/>
                            <w:szCs w:val="24"/>
                            <w:rPrChange w:id="38" w:author="Frederik" w:date="2013-10-21T20:13:00Z">
                              <w:rPr>
                                <w:sz w:val="24"/>
                                <w:szCs w:val="24"/>
                              </w:rPr>
                            </w:rPrChange>
                          </w:rPr>
                          <w:t>(*)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r w:rsidR="00E60A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FFD34" wp14:editId="58F17F58">
                <wp:simplePos x="0" y="0"/>
                <wp:positionH relativeFrom="column">
                  <wp:posOffset>731520</wp:posOffset>
                </wp:positionH>
                <wp:positionV relativeFrom="paragraph">
                  <wp:posOffset>3135630</wp:posOffset>
                </wp:positionV>
                <wp:extent cx="2742565" cy="2778760"/>
                <wp:effectExtent l="0" t="0" r="635" b="254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2565" cy="277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4" w:rsidRPr="006A4FD4" w:rsidRDefault="006A4FD4">
                            <w:pPr>
                              <w:rPr>
                                <w:sz w:val="48"/>
                              </w:rPr>
                            </w:pPr>
                            <w:r w:rsidRPr="006A4FD4">
                              <w:rPr>
                                <w:sz w:val="48"/>
                              </w:rPr>
                              <w:t xml:space="preserve">Inspirational pictures of a </w:t>
                            </w:r>
                            <w:r w:rsidR="00201707">
                              <w:rPr>
                                <w:sz w:val="48"/>
                              </w:rPr>
                              <w:t xml:space="preserve">cozy modern </w:t>
                            </w:r>
                            <w:r w:rsidRPr="006A4FD4">
                              <w:rPr>
                                <w:sz w:val="48"/>
                              </w:rPr>
                              <w:t>living room with nice lamps and luminaires</w:t>
                            </w:r>
                            <w:r w:rsidR="00E60A6E">
                              <w:rPr>
                                <w:sz w:val="48"/>
                              </w:rPr>
                              <w:t xml:space="preserve"> (and people)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57.6pt;margin-top:246.9pt;width:215.95pt;height:2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" fillcolor="white [3201]" stroked="f" strokeweight=".5pt">
                <v:textbox>
                  <w:txbxContent>
                    <w:p w:rsidR="006A4FD4" w:rsidRPr="006A4FD4" w:rsidRDefault="006A4FD4">
                      <w:pPr>
                        <w:rPr>
                          <w:sz w:val="48"/>
                        </w:rPr>
                      </w:pPr>
                      <w:r w:rsidRPr="006A4FD4">
                        <w:rPr>
                          <w:sz w:val="48"/>
                        </w:rPr>
                        <w:t xml:space="preserve">Inspirational pictures of a </w:t>
                      </w:r>
                      <w:r w:rsidR="00201707">
                        <w:rPr>
                          <w:sz w:val="48"/>
                        </w:rPr>
                        <w:t xml:space="preserve">cozy modern </w:t>
                      </w:r>
                      <w:r w:rsidRPr="006A4FD4">
                        <w:rPr>
                          <w:sz w:val="48"/>
                        </w:rPr>
                        <w:t>living room with nice lamps and luminaires</w:t>
                      </w:r>
                      <w:r w:rsidR="00E60A6E">
                        <w:rPr>
                          <w:sz w:val="48"/>
                        </w:rPr>
                        <w:t xml:space="preserve"> (and people)</w:t>
                      </w:r>
                    </w:p>
                  </w:txbxContent>
                </v:textbox>
              </v:shape>
            </w:pict>
          </mc:Fallback>
        </mc:AlternateContent>
      </w:r>
      <w:r w:rsidR="00E60A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AF2970" wp14:editId="31D578B1">
                <wp:simplePos x="0" y="0"/>
                <wp:positionH relativeFrom="column">
                  <wp:posOffset>5570220</wp:posOffset>
                </wp:positionH>
                <wp:positionV relativeFrom="paragraph">
                  <wp:posOffset>294005</wp:posOffset>
                </wp:positionV>
                <wp:extent cx="1003935" cy="627380"/>
                <wp:effectExtent l="0" t="0" r="0" b="127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" cy="627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4" w:rsidRPr="006A4FD4" w:rsidRDefault="006A4FD4" w:rsidP="006A4FD4">
                            <w:pPr>
                              <w:jc w:val="right"/>
                              <w:rPr>
                                <w:b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b/>
                                <w:sz w:val="48"/>
                                <w:lang w:val="nl-BE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kstvak 6" o:spid="_x0000_s1027" type="#_x0000_t202" style="position:absolute;margin-left:438.6pt;margin-top:23.15pt;width:79.05pt;height:4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" filled="f" stroked="f" strokeweight=".5pt">
                <v:textbox>
                  <w:txbxContent>
                    <w:p w:rsidR="006A4FD4" w:rsidRPr="006A4FD4" w:rsidRDefault="006A4FD4" w:rsidP="006A4FD4">
                      <w:pPr>
                        <w:jc w:val="right"/>
                        <w:rPr>
                          <w:b/>
                          <w:sz w:val="48"/>
                          <w:lang w:val="nl-BE"/>
                        </w:rPr>
                      </w:pPr>
                      <w:r>
                        <w:rPr>
                          <w:b/>
                          <w:sz w:val="48"/>
                          <w:lang w:val="nl-BE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8C7912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583F152" wp14:editId="11CDBA86">
                <wp:simplePos x="0" y="0"/>
                <wp:positionH relativeFrom="column">
                  <wp:posOffset>4066652</wp:posOffset>
                </wp:positionH>
                <wp:positionV relativeFrom="paragraph">
                  <wp:posOffset>805255</wp:posOffset>
                </wp:positionV>
                <wp:extent cx="2581275" cy="1398494"/>
                <wp:effectExtent l="0" t="0" r="9525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398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34E" w:rsidRPr="0077234E" w:rsidRDefault="0077234E" w:rsidP="006A4FD4">
                            <w:pPr>
                              <w:jc w:val="right"/>
                              <w:rPr>
                                <w:b/>
                                <w:sz w:val="40"/>
                                <w:lang w:val="nl-BE"/>
                              </w:rPr>
                            </w:pPr>
                            <w:r w:rsidRPr="0077234E">
                              <w:rPr>
                                <w:b/>
                                <w:sz w:val="40"/>
                                <w:lang w:val="nl-BE"/>
                              </w:rPr>
                              <w:t>Michigan’s source for modern lighting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kstvak 18" o:spid="_x0000_s1028" type="#_x0000_t202" style="position:absolute;margin-left:320.2pt;margin-top:63.4pt;width:203.25pt;height:110.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" fillcolor="white [3201]" stroked="f" strokeweight=".5pt">
                <v:textbox>
                  <w:txbxContent>
                    <w:p w:rsidR="0077234E" w:rsidRPr="0077234E" w:rsidRDefault="0077234E" w:rsidP="006A4FD4">
                      <w:pPr>
                        <w:jc w:val="right"/>
                        <w:rPr>
                          <w:b/>
                          <w:sz w:val="40"/>
                          <w:lang w:val="nl-BE"/>
                        </w:rPr>
                      </w:pPr>
                      <w:proofErr w:type="spellStart"/>
                      <w:r w:rsidRPr="0077234E">
                        <w:rPr>
                          <w:b/>
                          <w:sz w:val="40"/>
                          <w:lang w:val="nl-BE"/>
                        </w:rPr>
                        <w:t>Michigan’s</w:t>
                      </w:r>
                      <w:proofErr w:type="spellEnd"/>
                      <w:r w:rsidRPr="0077234E">
                        <w:rPr>
                          <w:b/>
                          <w:sz w:val="40"/>
                          <w:lang w:val="nl-BE"/>
                        </w:rPr>
                        <w:t xml:space="preserve"> source </w:t>
                      </w:r>
                      <w:proofErr w:type="spellStart"/>
                      <w:r w:rsidRPr="0077234E">
                        <w:rPr>
                          <w:b/>
                          <w:sz w:val="40"/>
                          <w:lang w:val="nl-BE"/>
                        </w:rPr>
                        <w:t>for</w:t>
                      </w:r>
                      <w:proofErr w:type="spellEnd"/>
                      <w:r w:rsidRPr="0077234E">
                        <w:rPr>
                          <w:b/>
                          <w:sz w:val="40"/>
                          <w:lang w:val="nl-BE"/>
                        </w:rPr>
                        <w:t xml:space="preserve"> modern </w:t>
                      </w:r>
                      <w:proofErr w:type="spellStart"/>
                      <w:r w:rsidRPr="0077234E">
                        <w:rPr>
                          <w:b/>
                          <w:sz w:val="40"/>
                          <w:lang w:val="nl-BE"/>
                        </w:rPr>
                        <w:t>lighting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43851">
        <w:rPr>
          <w:noProof/>
          <w:sz w:val="48"/>
        </w:rPr>
        <w:drawing>
          <wp:anchor distT="0" distB="0" distL="114300" distR="114300" simplePos="0" relativeHeight="251674624" behindDoc="1" locked="0" layoutInCell="1" allowOverlap="1" wp14:anchorId="1C795117" wp14:editId="7528B1D9">
            <wp:simplePos x="0" y="0"/>
            <wp:positionH relativeFrom="column">
              <wp:posOffset>4693920</wp:posOffset>
            </wp:positionH>
            <wp:positionV relativeFrom="paragraph">
              <wp:posOffset>7618095</wp:posOffset>
            </wp:positionV>
            <wp:extent cx="1980565" cy="1899920"/>
            <wp:effectExtent l="0" t="0" r="635" b="5080"/>
            <wp:wrapThrough wrapText="bothSides">
              <wp:wrapPolygon edited="0">
                <wp:start x="0" y="0"/>
                <wp:lineTo x="0" y="21441"/>
                <wp:lineTo x="21399" y="21441"/>
                <wp:lineTo x="21399" y="0"/>
                <wp:lineTo x="0" y="0"/>
              </wp:wrapPolygon>
            </wp:wrapThrough>
            <wp:docPr id="14" name="Afbeelding 14" descr="C:\Users\Frederik\Google Drive\Logo\fav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ederik\Google Drive\Logo\favic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3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F68C3A" wp14:editId="266E8183">
                <wp:simplePos x="0" y="0"/>
                <wp:positionH relativeFrom="column">
                  <wp:posOffset>-971513</wp:posOffset>
                </wp:positionH>
                <wp:positionV relativeFrom="paragraph">
                  <wp:posOffset>787325</wp:posOffset>
                </wp:positionV>
                <wp:extent cx="5988424" cy="7223387"/>
                <wp:effectExtent l="0" t="0" r="12700" b="1587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424" cy="72233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id="Ovaal 8" o:spid="_x0000_s1026" style="position:absolute;margin-left:-76.5pt;margin-top:62pt;width:471.55pt;height:56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" fillcolor="#4f81bd [3204]" strokecolor="#243f60 [1604]" strokeweight="2pt"/>
            </w:pict>
          </mc:Fallback>
        </mc:AlternateContent>
      </w:r>
      <w:r w:rsidR="0077234E">
        <w:rPr>
          <w:noProof/>
        </w:rPr>
        <w:drawing>
          <wp:anchor distT="0" distB="0" distL="114300" distR="114300" simplePos="0" relativeHeight="251658240" behindDoc="1" locked="0" layoutInCell="1" allowOverlap="1" wp14:anchorId="786B3C8D" wp14:editId="44FEF5BE">
            <wp:simplePos x="0" y="0"/>
            <wp:positionH relativeFrom="column">
              <wp:posOffset>4140835</wp:posOffset>
            </wp:positionH>
            <wp:positionV relativeFrom="paragraph">
              <wp:posOffset>-36830</wp:posOffset>
            </wp:positionV>
            <wp:extent cx="232410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423" y="21352"/>
                <wp:lineTo x="21423" y="0"/>
                <wp:lineTo x="0" y="0"/>
              </wp:wrapPolygon>
            </wp:wrapTight>
            <wp:docPr id="3" name="Afbeelding 3" descr="C:\Users\Frederik\Google Drive\Logo\logo with text small canv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ederik\Google Drive\Logo\logo with text small canv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7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265211" wp14:editId="4D271A0F">
                <wp:simplePos x="0" y="0"/>
                <wp:positionH relativeFrom="column">
                  <wp:posOffset>50165</wp:posOffset>
                </wp:positionH>
                <wp:positionV relativeFrom="paragraph">
                  <wp:posOffset>6558280</wp:posOffset>
                </wp:positionV>
                <wp:extent cx="3423920" cy="572135"/>
                <wp:effectExtent l="0" t="0" r="508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920" cy="57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4" w:rsidRPr="006A4FD4" w:rsidRDefault="006A4FD4" w:rsidP="006A4FD4">
                            <w:pPr>
                              <w:jc w:val="center"/>
                              <w:rPr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sz w:val="48"/>
                                <w:lang w:val="nl-BE"/>
                              </w:rPr>
                              <w:t>Lamps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kstvak 13" o:spid="_x0000_s1030" type="#_x0000_t202" style="position:absolute;margin-left:3.95pt;margin-top:516.4pt;width:269.6pt;height:4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" fillcolor="white [3201]" stroked="f" strokeweight=".5pt">
                <v:textbox>
                  <w:txbxContent>
                    <w:p w:rsidR="006A4FD4" w:rsidRPr="006A4FD4" w:rsidRDefault="006A4FD4" w:rsidP="006A4FD4">
                      <w:pPr>
                        <w:jc w:val="center"/>
                        <w:rPr>
                          <w:sz w:val="48"/>
                          <w:lang w:val="nl-BE"/>
                        </w:rPr>
                      </w:pPr>
                      <w:proofErr w:type="spellStart"/>
                      <w:r>
                        <w:rPr>
                          <w:sz w:val="48"/>
                          <w:lang w:val="nl-BE"/>
                        </w:rPr>
                        <w:t>Lamps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017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1FA104" wp14:editId="0871020E">
                <wp:simplePos x="0" y="0"/>
                <wp:positionH relativeFrom="column">
                  <wp:posOffset>4891405</wp:posOffset>
                </wp:positionH>
                <wp:positionV relativeFrom="paragraph">
                  <wp:posOffset>4336826</wp:posOffset>
                </wp:positionV>
                <wp:extent cx="1254760" cy="573405"/>
                <wp:effectExtent l="0" t="0" r="254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760" cy="573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4" w:rsidRPr="006A4FD4" w:rsidRDefault="006A4FD4">
                            <w:pPr>
                              <w:rPr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sz w:val="48"/>
                                <w:lang w:val="nl-BE"/>
                              </w:rPr>
                              <w:t>Lamps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kstvak 12" o:spid="_x0000_s1031" type="#_x0000_t202" style="position:absolute;margin-left:385.15pt;margin-top:341.5pt;width:98.8pt;height:4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" fillcolor="white [3201]" stroked="f" strokeweight=".5pt">
                <v:textbox>
                  <w:txbxContent>
                    <w:p w:rsidR="006A4FD4" w:rsidRPr="006A4FD4" w:rsidRDefault="006A4FD4">
                      <w:pPr>
                        <w:rPr>
                          <w:sz w:val="48"/>
                          <w:lang w:val="nl-BE"/>
                        </w:rPr>
                      </w:pPr>
                      <w:proofErr w:type="spellStart"/>
                      <w:r>
                        <w:rPr>
                          <w:sz w:val="48"/>
                          <w:lang w:val="nl-BE"/>
                        </w:rPr>
                        <w:t>Lamps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017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88044" wp14:editId="2E0D9ED9">
                <wp:simplePos x="0" y="0"/>
                <wp:positionH relativeFrom="column">
                  <wp:posOffset>-684530</wp:posOffset>
                </wp:positionH>
                <wp:positionV relativeFrom="paragraph">
                  <wp:posOffset>8064500</wp:posOffset>
                </wp:positionV>
                <wp:extent cx="5378450" cy="12192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45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4" w:rsidRPr="00201707" w:rsidRDefault="00201707" w:rsidP="006A4FD4">
                            <w:pPr>
                              <w:jc w:val="right"/>
                              <w:rPr>
                                <w:b/>
                                <w:sz w:val="72"/>
                              </w:rPr>
                            </w:pPr>
                            <w:r w:rsidRPr="00201707">
                              <w:rPr>
                                <w:b/>
                                <w:sz w:val="72"/>
                              </w:rPr>
                              <w:t>Shop</w:t>
                            </w:r>
                            <w:r w:rsidR="006A4FD4" w:rsidRPr="00201707">
                              <w:rPr>
                                <w:b/>
                                <w:sz w:val="72"/>
                              </w:rPr>
                              <w:t xml:space="preserve"> at Lumigado.com or call (248) 631 4090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kstvak 5" o:spid="_x0000_s1032" type="#_x0000_t202" style="position:absolute;margin-left:-53.9pt;margin-top:635pt;width:423.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" fillcolor="white [3201]" stroked="f" strokeweight=".5pt">
                <v:textbox>
                  <w:txbxContent>
                    <w:p w:rsidR="006A4FD4" w:rsidRPr="00201707" w:rsidRDefault="00201707" w:rsidP="006A4FD4">
                      <w:pPr>
                        <w:jc w:val="right"/>
                        <w:rPr>
                          <w:b/>
                          <w:sz w:val="72"/>
                        </w:rPr>
                      </w:pPr>
                      <w:r w:rsidRPr="00201707">
                        <w:rPr>
                          <w:b/>
                          <w:sz w:val="72"/>
                        </w:rPr>
                        <w:t>Shop</w:t>
                      </w:r>
                      <w:r w:rsidR="006A4FD4" w:rsidRPr="00201707">
                        <w:rPr>
                          <w:b/>
                          <w:sz w:val="72"/>
                        </w:rPr>
                        <w:t xml:space="preserve"> at Lumigado.com or call (248) 631 4090</w:t>
                      </w:r>
                    </w:p>
                  </w:txbxContent>
                </v:textbox>
              </v:shape>
            </w:pict>
          </mc:Fallback>
        </mc:AlternateContent>
      </w:r>
      <w:r w:rsidR="002017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93C545" wp14:editId="4F03CB1F">
                <wp:simplePos x="0" y="0"/>
                <wp:positionH relativeFrom="column">
                  <wp:posOffset>4245610</wp:posOffset>
                </wp:positionH>
                <wp:positionV relativeFrom="paragraph">
                  <wp:posOffset>3027680</wp:posOffset>
                </wp:positionV>
                <wp:extent cx="2402205" cy="3854450"/>
                <wp:effectExtent l="0" t="0" r="17145" b="12700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05" cy="3854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al 9" o:spid="_x0000_s1026" style="position:absolute;margin-left:334.3pt;margin-top:238.4pt;width:189.15pt;height:30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" fillcolor="#4f81bd [3204]" strokecolor="#243f60 [1604]" strokeweight="2pt"/>
            </w:pict>
          </mc:Fallback>
        </mc:AlternateContent>
      </w:r>
      <w:r w:rsidR="002017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94430B" wp14:editId="55DCF495">
                <wp:simplePos x="0" y="0"/>
                <wp:positionH relativeFrom="column">
                  <wp:posOffset>-792480</wp:posOffset>
                </wp:positionH>
                <wp:positionV relativeFrom="paragraph">
                  <wp:posOffset>6235700</wp:posOffset>
                </wp:positionV>
                <wp:extent cx="5038090" cy="1093470"/>
                <wp:effectExtent l="0" t="0" r="10160" b="11430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090" cy="10934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al 10" o:spid="_x0000_s1026" style="position:absolute;margin-left:-62.4pt;margin-top:491pt;width:396.7pt;height:86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" fillcolor="#4f81bd [3204]" strokecolor="#243f60 [1604]" strokeweight="2pt"/>
            </w:pict>
          </mc:Fallback>
        </mc:AlternateContent>
      </w:r>
      <w:r w:rsidR="006A4FD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FCE13" wp14:editId="45B16F7E">
                <wp:simplePos x="0" y="0"/>
                <wp:positionH relativeFrom="column">
                  <wp:posOffset>-792219</wp:posOffset>
                </wp:positionH>
                <wp:positionV relativeFrom="paragraph">
                  <wp:posOffset>9447230</wp:posOffset>
                </wp:positionV>
                <wp:extent cx="7655859" cy="322431"/>
                <wp:effectExtent l="0" t="0" r="2540" b="190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5859" cy="322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4" w:rsidRPr="006A4FD4" w:rsidRDefault="006A4FD4" w:rsidP="006A4FD4">
                            <w:pPr>
                              <w:jc w:val="right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Conv_MyriadPro-Light" w:hAnsi="Conv_MyriadPro-Light"/>
                                <w:color w:val="66726D"/>
                              </w:rPr>
                              <w:t xml:space="preserve">Copyright © 2013 </w:t>
                            </w:r>
                            <w:proofErr w:type="spellStart"/>
                            <w:r>
                              <w:rPr>
                                <w:rFonts w:ascii="Conv_MyriadPro-Light" w:hAnsi="Conv_MyriadPro-Light"/>
                                <w:color w:val="66726D"/>
                              </w:rPr>
                              <w:t>Lumigado</w:t>
                            </w:r>
                            <w:proofErr w:type="spellEnd"/>
                            <w:r>
                              <w:rPr>
                                <w:rFonts w:ascii="Conv_MyriadPro-Light" w:hAnsi="Conv_MyriadPro-Light"/>
                                <w:color w:val="66726D"/>
                              </w:rPr>
                              <w:t>. All rights reserved.</w:t>
                            </w:r>
                            <w:r w:rsidRPr="006A4FD4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kstvak 7" o:spid="_x0000_s1033" type="#_x0000_t202" style="position:absolute;margin-left:-62.4pt;margin-top:743.9pt;width:602.8pt;height:2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" fillcolor="white [3201]" stroked="f" strokeweight=".5pt">
                <v:textbox>
                  <w:txbxContent>
                    <w:p w:rsidR="006A4FD4" w:rsidRPr="006A4FD4" w:rsidRDefault="006A4FD4" w:rsidP="006A4FD4">
                      <w:pPr>
                        <w:jc w:val="right"/>
                        <w:rPr>
                          <w:b/>
                          <w:sz w:val="48"/>
                        </w:rPr>
                      </w:pPr>
                      <w:r>
                        <w:rPr>
                          <w:rFonts w:ascii="Conv_MyriadPro-Light" w:hAnsi="Conv_MyriadPro-Light"/>
                          <w:color w:val="66726D"/>
                        </w:rPr>
                        <w:t xml:space="preserve">Copyright © 2013 </w:t>
                      </w:r>
                      <w:proofErr w:type="spellStart"/>
                      <w:r>
                        <w:rPr>
                          <w:rFonts w:ascii="Conv_MyriadPro-Light" w:hAnsi="Conv_MyriadPro-Light"/>
                          <w:color w:val="66726D"/>
                        </w:rPr>
                        <w:t>Lumigado</w:t>
                      </w:r>
                      <w:proofErr w:type="spellEnd"/>
                      <w:r>
                        <w:rPr>
                          <w:rFonts w:ascii="Conv_MyriadPro-Light" w:hAnsi="Conv_MyriadPro-Light"/>
                          <w:color w:val="66726D"/>
                        </w:rPr>
                        <w:t>. All rights reserved.</w:t>
                      </w:r>
                      <w:r w:rsidRPr="006A4FD4">
                        <w:rPr>
                          <w:b/>
                          <w:sz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22CAD">
        <w:br w:type="page"/>
      </w:r>
    </w:p>
    <w:p w:rsidR="001964C4" w:rsidRPr="00AB2B3A" w:rsidRDefault="008B06F0" w:rsidP="00785818">
      <w:pPr>
        <w:rPr>
          <w:b/>
          <w:sz w:val="40"/>
        </w:rPr>
      </w:pPr>
      <w:r w:rsidRPr="00AB2B3A">
        <w:rPr>
          <w:b/>
          <w:sz w:val="40"/>
        </w:rPr>
        <w:lastRenderedPageBreak/>
        <w:t>Your guide to the perfect i</w:t>
      </w:r>
      <w:r w:rsidR="001964C4" w:rsidRPr="00AB2B3A">
        <w:rPr>
          <w:b/>
          <w:sz w:val="40"/>
        </w:rPr>
        <w:t>nterior lighting</w:t>
      </w:r>
      <w:bookmarkStart w:id="39" w:name="_GoBack"/>
      <w:bookmarkEnd w:id="39"/>
    </w:p>
    <w:p w:rsidR="001964C4" w:rsidRPr="00785818" w:rsidRDefault="001964C4" w:rsidP="00785818">
      <w:r w:rsidRPr="00785818">
        <w:t>The best light there is, is natural light. However with the winter in</w:t>
      </w:r>
      <w:ins w:id="40" w:author="Sam Jwania" w:date="2013-10-21T09:17:00Z">
        <w:r w:rsidR="005E566D">
          <w:t>-</w:t>
        </w:r>
      </w:ins>
      <w:del w:id="41" w:author="Sam Jwania" w:date="2013-10-21T09:17:00Z">
        <w:r w:rsidRPr="00785818" w:rsidDel="005E566D">
          <w:delText xml:space="preserve"> </w:delText>
        </w:r>
      </w:del>
      <w:r w:rsidRPr="00785818">
        <w:t xml:space="preserve">sight and </w:t>
      </w:r>
      <w:r w:rsidR="008B06F0" w:rsidRPr="00785818">
        <w:t xml:space="preserve">daytime light </w:t>
      </w:r>
      <w:r w:rsidRPr="00785818">
        <w:t>shrinking, we more and more depend on</w:t>
      </w:r>
      <w:r w:rsidR="00D40BB0" w:rsidRPr="00785818">
        <w:t xml:space="preserve"> </w:t>
      </w:r>
      <w:ins w:id="42" w:author="Sam Jwania" w:date="2013-10-21T09:17:00Z">
        <w:r w:rsidR="005E566D">
          <w:t xml:space="preserve">artificial </w:t>
        </w:r>
      </w:ins>
      <w:r w:rsidR="00D40BB0" w:rsidRPr="00785818">
        <w:t>light</w:t>
      </w:r>
      <w:r w:rsidR="008B06F0" w:rsidRPr="00785818">
        <w:t>s</w:t>
      </w:r>
      <w:r w:rsidR="00D40BB0" w:rsidRPr="00785818">
        <w:t xml:space="preserve"> and</w:t>
      </w:r>
      <w:r w:rsidRPr="00785818">
        <w:t xml:space="preserve"> </w:t>
      </w:r>
      <w:ins w:id="43" w:author="Sam Jwania" w:date="2013-10-21T09:18:00Z">
        <w:r w:rsidR="005E566D">
          <w:t>to</w:t>
        </w:r>
      </w:ins>
      <w:del w:id="44" w:author="Sam Jwania" w:date="2013-10-21T09:18:00Z">
        <w:r w:rsidRPr="00785818" w:rsidDel="005E566D">
          <w:delText>lamps</w:delText>
        </w:r>
      </w:del>
      <w:r w:rsidRPr="00785818">
        <w:t xml:space="preserve"> </w:t>
      </w:r>
      <w:ins w:id="45" w:author="Sam Jwania" w:date="2013-10-21T09:18:00Z">
        <w:del w:id="46" w:author="Frederik" w:date="2013-10-21T20:00:00Z">
          <w:r w:rsidR="005E566D" w:rsidDel="008E7F7D">
            <w:delText xml:space="preserve"> </w:delText>
          </w:r>
        </w:del>
        <w:r w:rsidR="005E566D">
          <w:t xml:space="preserve">light up our living spaces and </w:t>
        </w:r>
      </w:ins>
      <w:r w:rsidR="00D40BB0" w:rsidRPr="00785818">
        <w:t xml:space="preserve">make our homes </w:t>
      </w:r>
      <w:ins w:id="47" w:author="Sam Jwania" w:date="2013-10-21T09:19:00Z">
        <w:r w:rsidR="005E566D">
          <w:t>sparkle in the dark</w:t>
        </w:r>
      </w:ins>
      <w:del w:id="48" w:author="Sam Jwania" w:date="2013-10-21T09:19:00Z">
        <w:r w:rsidR="00D40BB0" w:rsidRPr="00785818" w:rsidDel="005E566D">
          <w:delText>look nic</w:delText>
        </w:r>
      </w:del>
      <w:ins w:id="49" w:author="Sam Jwania" w:date="2013-10-21T09:19:00Z">
        <w:r w:rsidR="005E566D">
          <w:t>, feel warmer</w:t>
        </w:r>
      </w:ins>
      <w:ins w:id="50" w:author="Frederik" w:date="2013-10-21T20:00:00Z">
        <w:r w:rsidR="008E7F7D">
          <w:t>,</w:t>
        </w:r>
      </w:ins>
      <w:ins w:id="51" w:author="Sam Jwania" w:date="2013-10-21T09:19:00Z">
        <w:r w:rsidR="005E566D">
          <w:t xml:space="preserve"> cozier and safer. </w:t>
        </w:r>
      </w:ins>
      <w:del w:id="52" w:author="Sam Jwania" w:date="2013-10-21T09:19:00Z">
        <w:r w:rsidR="00D40BB0" w:rsidRPr="00785818" w:rsidDel="005E566D">
          <w:delText>e,</w:delText>
        </w:r>
      </w:del>
      <w:del w:id="53" w:author="Sam Jwania" w:date="2013-10-21T09:20:00Z">
        <w:r w:rsidR="00D40BB0" w:rsidRPr="00785818" w:rsidDel="005E566D">
          <w:delText xml:space="preserve"> co</w:delText>
        </w:r>
      </w:del>
      <w:del w:id="54" w:author="Sam Jwania" w:date="2013-10-21T09:19:00Z">
        <w:r w:rsidR="00D40BB0" w:rsidRPr="00785818" w:rsidDel="005E566D">
          <w:delText>zy and safe</w:delText>
        </w:r>
      </w:del>
      <w:del w:id="55" w:author="Frederik" w:date="2013-10-21T20:00:00Z">
        <w:r w:rsidR="00D40BB0" w:rsidRPr="00785818" w:rsidDel="008E7F7D">
          <w:delText xml:space="preserve">. </w:delText>
        </w:r>
      </w:del>
      <w:ins w:id="56" w:author="Sam Jwania" w:date="2013-10-21T09:20:00Z">
        <w:r w:rsidR="005E566D">
          <w:t xml:space="preserve"> If you contemplating new light fixtures for your house, h</w:t>
        </w:r>
      </w:ins>
      <w:del w:id="57" w:author="Sam Jwania" w:date="2013-10-21T09:20:00Z">
        <w:r w:rsidR="00D40BB0" w:rsidRPr="00785818" w:rsidDel="005E566D">
          <w:delText>H</w:delText>
        </w:r>
      </w:del>
      <w:r w:rsidR="00D40BB0" w:rsidRPr="00785818">
        <w:t xml:space="preserve">ere </w:t>
      </w:r>
      <w:ins w:id="58" w:author="Sam Jwania" w:date="2013-10-21T09:20:00Z">
        <w:r w:rsidR="005E566D">
          <w:t>are</w:t>
        </w:r>
      </w:ins>
      <w:del w:id="59" w:author="Sam Jwania" w:date="2013-10-21T09:20:00Z">
        <w:r w:rsidR="00D40BB0" w:rsidRPr="00785818" w:rsidDel="005E566D">
          <w:delText>a</w:delText>
        </w:r>
      </w:del>
      <w:r w:rsidR="00D40BB0" w:rsidRPr="00785818">
        <w:t xml:space="preserve"> few hints to </w:t>
      </w:r>
      <w:ins w:id="60" w:author="Sam Jwania" w:date="2013-10-21T09:20:00Z">
        <w:r w:rsidR="005E566D">
          <w:t xml:space="preserve">help you </w:t>
        </w:r>
      </w:ins>
      <w:ins w:id="61" w:author="Sam Jwania" w:date="2013-10-21T09:21:00Z">
        <w:r w:rsidR="005E566D">
          <w:t>choose</w:t>
        </w:r>
      </w:ins>
      <w:del w:id="62" w:author="Sam Jwania" w:date="2013-10-21T09:21:00Z">
        <w:r w:rsidR="00D40BB0" w:rsidRPr="00785818" w:rsidDel="005E566D">
          <w:delText>make</w:delText>
        </w:r>
      </w:del>
      <w:r w:rsidR="00D40BB0" w:rsidRPr="00785818">
        <w:t xml:space="preserve"> </w:t>
      </w:r>
      <w:ins w:id="63" w:author="Sam Jwania" w:date="2013-10-21T09:21:00Z">
        <w:r w:rsidR="005E566D">
          <w:t>the</w:t>
        </w:r>
      </w:ins>
      <w:del w:id="64" w:author="Sam Jwania" w:date="2013-10-21T09:21:00Z">
        <w:r w:rsidR="00D40BB0" w:rsidRPr="00785818" w:rsidDel="005E566D">
          <w:delText>sure you do i</w:delText>
        </w:r>
      </w:del>
      <w:del w:id="65" w:author="Sam Jwania" w:date="2013-10-21T09:20:00Z">
        <w:r w:rsidR="00D40BB0" w:rsidRPr="00785818" w:rsidDel="005E566D">
          <w:delText>t</w:delText>
        </w:r>
      </w:del>
      <w:r w:rsidR="00D40BB0" w:rsidRPr="00785818">
        <w:t xml:space="preserve"> right</w:t>
      </w:r>
      <w:ins w:id="66" w:author="Sam Jwania" w:date="2013-10-21T09:21:00Z">
        <w:r w:rsidR="005E566D">
          <w:t xml:space="preserve"> luminaire</w:t>
        </w:r>
      </w:ins>
      <w:r w:rsidR="00D40BB0" w:rsidRPr="00785818">
        <w:t>:</w:t>
      </w:r>
    </w:p>
    <w:p w:rsidR="00D40BB0" w:rsidRPr="00785818" w:rsidRDefault="0077234E" w:rsidP="00785818">
      <w:pPr>
        <w:pStyle w:val="Lijstalinea"/>
        <w:numPr>
          <w:ilvl w:val="0"/>
          <w:numId w:val="8"/>
        </w:numPr>
        <w:ind w:left="284"/>
      </w:pPr>
      <w:r>
        <w:rPr>
          <w:b/>
          <w:noProof/>
          <w:sz w:val="48"/>
        </w:rPr>
        <w:drawing>
          <wp:anchor distT="0" distB="0" distL="114300" distR="114300" simplePos="0" relativeHeight="251680768" behindDoc="1" locked="0" layoutInCell="1" allowOverlap="1" wp14:anchorId="42E5C54C" wp14:editId="03CEBE45">
            <wp:simplePos x="0" y="0"/>
            <wp:positionH relativeFrom="column">
              <wp:posOffset>-199390</wp:posOffset>
            </wp:positionH>
            <wp:positionV relativeFrom="paragraph">
              <wp:posOffset>62716</wp:posOffset>
            </wp:positionV>
            <wp:extent cx="6165852" cy="5916706"/>
            <wp:effectExtent l="0" t="0" r="6350" b="8255"/>
            <wp:wrapNone/>
            <wp:docPr id="17" name="Afbeelding 17" descr="C:\Users\Frederik\Google Drive\Logo\fav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ederik\Google Drive\Logo\favic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2" cy="591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4C4" w:rsidRPr="00AB2B3A">
        <w:rPr>
          <w:b/>
          <w:i/>
          <w:sz w:val="36"/>
        </w:rPr>
        <w:t>Determi</w:t>
      </w:r>
      <w:r w:rsidR="00785818" w:rsidRPr="00AB2B3A">
        <w:rPr>
          <w:b/>
          <w:i/>
          <w:sz w:val="36"/>
        </w:rPr>
        <w:t>ne what your lighting goals are.</w:t>
      </w:r>
      <w:r w:rsidR="00785818" w:rsidRPr="00AB2B3A">
        <w:rPr>
          <w:sz w:val="36"/>
        </w:rPr>
        <w:t xml:space="preserve"> </w:t>
      </w:r>
      <w:r w:rsidR="001964C4" w:rsidRPr="00AB2B3A">
        <w:rPr>
          <w:sz w:val="36"/>
        </w:rPr>
        <w:t> </w:t>
      </w:r>
      <w:r w:rsidR="00785818">
        <w:br/>
      </w:r>
      <w:r w:rsidR="001964C4" w:rsidRPr="00AB2B3A">
        <w:rPr>
          <w:sz w:val="20"/>
        </w:rPr>
        <w:t>Direct or task lighting is focused in the space you are trying to work. Ambient or indirect lighting is used for ambiance and for overall lighting of a space. Once chosen you can begin to choose lighting options.  Each room in your home should have a mood you want to set, as well as a function you want your lighting to serve.</w:t>
      </w:r>
      <w:r w:rsidR="00E56840" w:rsidRPr="00AB2B3A">
        <w:rPr>
          <w:sz w:val="20"/>
        </w:rPr>
        <w:t xml:space="preserve"> Choose the right amount of light for your room by using the </w:t>
      </w:r>
      <w:r w:rsidR="00AB3E7A" w:rsidRPr="00AB2B3A">
        <w:rPr>
          <w:sz w:val="20"/>
        </w:rPr>
        <w:t>calculation</w:t>
      </w:r>
      <w:r w:rsidR="00E56840" w:rsidRPr="00AB2B3A">
        <w:rPr>
          <w:sz w:val="20"/>
        </w:rPr>
        <w:t xml:space="preserve"> under.</w:t>
      </w:r>
    </w:p>
    <w:p w:rsidR="00D40BB0" w:rsidRPr="00785818" w:rsidRDefault="00D40BB0" w:rsidP="00785818">
      <w:pPr>
        <w:pStyle w:val="Lijstalinea"/>
        <w:numPr>
          <w:ilvl w:val="0"/>
          <w:numId w:val="8"/>
        </w:numPr>
        <w:ind w:left="284"/>
      </w:pPr>
      <w:r w:rsidRPr="00AB2B3A">
        <w:rPr>
          <w:b/>
          <w:i/>
          <w:sz w:val="36"/>
        </w:rPr>
        <w:t>Use multi</w:t>
      </w:r>
      <w:r w:rsidR="00785818" w:rsidRPr="00AB2B3A">
        <w:rPr>
          <w:b/>
          <w:i/>
          <w:sz w:val="36"/>
        </w:rPr>
        <w:t>ple light sources for one space.</w:t>
      </w:r>
      <w:r w:rsidR="00785818" w:rsidRPr="00785818">
        <w:rPr>
          <w:sz w:val="18"/>
        </w:rPr>
        <w:br/>
      </w:r>
      <w:r w:rsidR="00785818" w:rsidRPr="00AB2B3A">
        <w:rPr>
          <w:sz w:val="20"/>
        </w:rPr>
        <w:t>This</w:t>
      </w:r>
      <w:r w:rsidRPr="00AB2B3A">
        <w:rPr>
          <w:sz w:val="20"/>
        </w:rPr>
        <w:t xml:space="preserve"> will help you to achieve a variety of functions and activities in one space and it will reduce shadows.  Have a mix of light sources at different levels</w:t>
      </w:r>
      <w:r w:rsidR="008B06F0" w:rsidRPr="00AB2B3A">
        <w:rPr>
          <w:sz w:val="20"/>
        </w:rPr>
        <w:t xml:space="preserve"> (recessed, suspension lamps, wall scones,…)</w:t>
      </w:r>
      <w:r w:rsidRPr="00AB2B3A">
        <w:rPr>
          <w:sz w:val="20"/>
        </w:rPr>
        <w:t xml:space="preserve"> to create a flattering ambience and add appropriate task lighting for whatever you do in that space. In the kitchen, under counter lights can provide great task lighting. While</w:t>
      </w:r>
      <w:r w:rsidR="000C1695" w:rsidRPr="00AB2B3A">
        <w:rPr>
          <w:sz w:val="20"/>
        </w:rPr>
        <w:t xml:space="preserve"> </w:t>
      </w:r>
      <w:r w:rsidRPr="00AB2B3A">
        <w:rPr>
          <w:sz w:val="20"/>
        </w:rPr>
        <w:t>in a living room, opt for a floor lamp next to a couch or favorite reading chair</w:t>
      </w:r>
    </w:p>
    <w:p w:rsidR="0085262F" w:rsidRPr="00785818" w:rsidRDefault="00D40BB0" w:rsidP="00785818">
      <w:pPr>
        <w:pStyle w:val="Lijstalinea"/>
        <w:numPr>
          <w:ilvl w:val="0"/>
          <w:numId w:val="8"/>
        </w:numPr>
        <w:ind w:left="284"/>
      </w:pPr>
      <w:r w:rsidRPr="00AB2B3A">
        <w:rPr>
          <w:b/>
          <w:i/>
          <w:sz w:val="36"/>
          <w:szCs w:val="40"/>
        </w:rPr>
        <w:t>Choose your</w:t>
      </w:r>
      <w:r w:rsidR="00785818" w:rsidRPr="00AB2B3A">
        <w:rPr>
          <w:b/>
          <w:i/>
          <w:sz w:val="36"/>
          <w:szCs w:val="40"/>
        </w:rPr>
        <w:t xml:space="preserve"> chandeliers wisely.</w:t>
      </w:r>
      <w:r w:rsidR="001964C4" w:rsidRPr="00AB2B3A">
        <w:rPr>
          <w:sz w:val="44"/>
        </w:rPr>
        <w:t> </w:t>
      </w:r>
      <w:r w:rsidR="00785818">
        <w:br/>
      </w:r>
      <w:r w:rsidR="00E56840" w:rsidRPr="00AB2B3A">
        <w:rPr>
          <w:sz w:val="20"/>
        </w:rPr>
        <w:t xml:space="preserve">Because of the central position in a space a chandelier determines largely the decorating value of it. Ask yourself if you want it to be an eye catcher or should it blend in? </w:t>
      </w:r>
      <w:r w:rsidR="001964C4" w:rsidRPr="00AB2B3A">
        <w:rPr>
          <w:sz w:val="20"/>
        </w:rPr>
        <w:t xml:space="preserve"> </w:t>
      </w:r>
      <w:r w:rsidR="00E56840" w:rsidRPr="00AB2B3A">
        <w:rPr>
          <w:sz w:val="20"/>
        </w:rPr>
        <w:t>In any way and w</w:t>
      </w:r>
      <w:r w:rsidR="001964C4" w:rsidRPr="00AB2B3A">
        <w:rPr>
          <w:sz w:val="20"/>
        </w:rPr>
        <w:t>hichever is your décor choice, measure out the space, and ceiling height before ordering to ensure enough head room will be available below the hanging chandelier.</w:t>
      </w:r>
    </w:p>
    <w:p w:rsidR="00785818" w:rsidRDefault="0085262F" w:rsidP="00785818">
      <w:pPr>
        <w:pStyle w:val="Lijstalinea"/>
        <w:numPr>
          <w:ilvl w:val="0"/>
          <w:numId w:val="8"/>
        </w:numPr>
        <w:ind w:left="284"/>
      </w:pPr>
      <w:r w:rsidRPr="00AB2B3A">
        <w:rPr>
          <w:b/>
          <w:i/>
          <w:sz w:val="36"/>
        </w:rPr>
        <w:t xml:space="preserve">Highlight the room's </w:t>
      </w:r>
      <w:r w:rsidR="00785818" w:rsidRPr="00AB2B3A">
        <w:rPr>
          <w:b/>
          <w:i/>
          <w:sz w:val="36"/>
        </w:rPr>
        <w:t>highlights</w:t>
      </w:r>
      <w:r w:rsidR="00DE7CCD" w:rsidRPr="00AB2B3A">
        <w:rPr>
          <w:b/>
          <w:i/>
          <w:sz w:val="36"/>
        </w:rPr>
        <w:t>.</w:t>
      </w:r>
      <w:r w:rsidR="00DE7CCD" w:rsidRPr="00AB2B3A">
        <w:rPr>
          <w:b/>
          <w:sz w:val="36"/>
        </w:rPr>
        <w:t xml:space="preserve"> </w:t>
      </w:r>
      <w:r w:rsidR="00785818">
        <w:br/>
      </w:r>
      <w:r w:rsidR="00DE7CCD" w:rsidRPr="00AB2B3A">
        <w:rPr>
          <w:sz w:val="20"/>
        </w:rPr>
        <w:t xml:space="preserve">Dramatize wall textures, accent artwork or light up the fireplace. Draw the attention within the space </w:t>
      </w:r>
      <w:r w:rsidR="00AD486B" w:rsidRPr="00AB2B3A">
        <w:rPr>
          <w:sz w:val="20"/>
        </w:rPr>
        <w:t xml:space="preserve">to the </w:t>
      </w:r>
      <w:r w:rsidR="00785818" w:rsidRPr="00AB2B3A">
        <w:rPr>
          <w:sz w:val="20"/>
        </w:rPr>
        <w:t xml:space="preserve">architecture and decorative </w:t>
      </w:r>
      <w:r w:rsidR="00AD486B" w:rsidRPr="00AB2B3A">
        <w:rPr>
          <w:sz w:val="20"/>
        </w:rPr>
        <w:t>highlights of it.</w:t>
      </w:r>
      <w:r w:rsidR="00DE7CCD" w:rsidRPr="00AB2B3A">
        <w:rPr>
          <w:sz w:val="20"/>
        </w:rPr>
        <w:t xml:space="preserve"> You can do this with special adjustable spot lighting that is either recessed or on a track</w:t>
      </w:r>
      <w:r w:rsidR="00392B54" w:rsidRPr="00AB2B3A">
        <w:rPr>
          <w:sz w:val="20"/>
        </w:rPr>
        <w:t xml:space="preserve"> or </w:t>
      </w:r>
      <w:r w:rsidR="002662F8" w:rsidRPr="00AB2B3A">
        <w:rPr>
          <w:sz w:val="20"/>
        </w:rPr>
        <w:t xml:space="preserve">use </w:t>
      </w:r>
      <w:r w:rsidR="00392B54" w:rsidRPr="00AB2B3A">
        <w:rPr>
          <w:sz w:val="20"/>
        </w:rPr>
        <w:t>up</w:t>
      </w:r>
      <w:r w:rsidR="00D203EB" w:rsidRPr="00AB2B3A">
        <w:rPr>
          <w:sz w:val="20"/>
        </w:rPr>
        <w:t>wards</w:t>
      </w:r>
      <w:r w:rsidR="00392B54" w:rsidRPr="00AB2B3A">
        <w:rPr>
          <w:sz w:val="20"/>
        </w:rPr>
        <w:t xml:space="preserve"> lighting wall scones. </w:t>
      </w:r>
    </w:p>
    <w:p w:rsidR="002662F8" w:rsidRPr="002662F8" w:rsidRDefault="00535AFF" w:rsidP="002662F8">
      <w:pPr>
        <w:pStyle w:val="Lijstalinea"/>
        <w:numPr>
          <w:ilvl w:val="0"/>
          <w:numId w:val="8"/>
        </w:numPr>
        <w:ind w:left="284"/>
      </w:pPr>
      <w:r w:rsidRPr="00AB2B3A">
        <w:rPr>
          <w:b/>
          <w:i/>
          <w:sz w:val="36"/>
        </w:rPr>
        <w:t>Go for green and save!</w:t>
      </w:r>
      <w:r w:rsidRPr="00AB2B3A">
        <w:rPr>
          <w:sz w:val="36"/>
        </w:rPr>
        <w:t xml:space="preserve"> </w:t>
      </w:r>
      <w:r w:rsidR="00785818">
        <w:br/>
      </w:r>
      <w:r w:rsidRPr="00AB2B3A">
        <w:rPr>
          <w:sz w:val="20"/>
        </w:rPr>
        <w:t>85% of the cost of lighting are energy costs so it pays of</w:t>
      </w:r>
      <w:r w:rsidR="0078580D" w:rsidRPr="00AB2B3A">
        <w:rPr>
          <w:sz w:val="20"/>
        </w:rPr>
        <w:t>f</w:t>
      </w:r>
      <w:r w:rsidRPr="00AB2B3A">
        <w:rPr>
          <w:sz w:val="20"/>
        </w:rPr>
        <w:t xml:space="preserve"> rather fast to switch to energy saving alternatives like LED. </w:t>
      </w:r>
      <w:r w:rsidR="0078580D" w:rsidRPr="00AB2B3A">
        <w:rPr>
          <w:sz w:val="20"/>
        </w:rPr>
        <w:t>A l</w:t>
      </w:r>
      <w:r w:rsidRPr="00AB2B3A">
        <w:rPr>
          <w:sz w:val="20"/>
        </w:rPr>
        <w:t>ittle bit more expensive at the registry but far cheaper on your next energy bill. Don’t like the wh</w:t>
      </w:r>
      <w:r w:rsidR="0078580D" w:rsidRPr="00AB2B3A">
        <w:rPr>
          <w:sz w:val="20"/>
        </w:rPr>
        <w:t>ite color?</w:t>
      </w:r>
      <w:r w:rsidRPr="00AB2B3A">
        <w:rPr>
          <w:sz w:val="20"/>
        </w:rPr>
        <w:t xml:space="preserve"> Look on the packaging for </w:t>
      </w:r>
      <w:r w:rsidR="00785818" w:rsidRPr="00AB2B3A">
        <w:rPr>
          <w:sz w:val="20"/>
        </w:rPr>
        <w:t>the color temperature</w:t>
      </w:r>
      <w:r w:rsidR="0078580D" w:rsidRPr="00AB2B3A">
        <w:rPr>
          <w:sz w:val="20"/>
        </w:rPr>
        <w:t>;</w:t>
      </w:r>
      <w:r w:rsidR="00785818" w:rsidRPr="00AB2B3A">
        <w:rPr>
          <w:sz w:val="20"/>
        </w:rPr>
        <w:t xml:space="preserve"> </w:t>
      </w:r>
      <w:r w:rsidRPr="00AB2B3A">
        <w:rPr>
          <w:sz w:val="20"/>
        </w:rPr>
        <w:t xml:space="preserve">2700K </w:t>
      </w:r>
      <w:r w:rsidR="00785818" w:rsidRPr="00AB2B3A">
        <w:rPr>
          <w:sz w:val="20"/>
        </w:rPr>
        <w:t xml:space="preserve">is perfect for ambiance, 3000k for task lighting. </w:t>
      </w:r>
      <w:r w:rsidR="00AB2B3A">
        <w:br/>
      </w:r>
    </w:p>
    <w:p w:rsidR="002662F8" w:rsidRPr="00153058" w:rsidRDefault="002662F8" w:rsidP="00C21433">
      <w:pPr>
        <w:pStyle w:val="Lijstalinea"/>
        <w:ind w:left="-142"/>
        <w:rPr>
          <w:sz w:val="20"/>
        </w:rPr>
      </w:pPr>
      <w:r w:rsidRPr="00153058">
        <w:rPr>
          <w:b/>
          <w:sz w:val="36"/>
        </w:rPr>
        <w:t xml:space="preserve">Calculate yourself how much light you </w:t>
      </w:r>
      <w:r w:rsidR="00AB2B3A" w:rsidRPr="00153058">
        <w:rPr>
          <w:b/>
          <w:sz w:val="36"/>
        </w:rPr>
        <w:t xml:space="preserve">really </w:t>
      </w:r>
      <w:r w:rsidRPr="00153058">
        <w:rPr>
          <w:b/>
          <w:sz w:val="36"/>
        </w:rPr>
        <w:t>need</w:t>
      </w:r>
    </w:p>
    <w:tbl>
      <w:tblPr>
        <w:tblStyle w:val="Tabelraster"/>
        <w:tblW w:w="10615" w:type="dxa"/>
        <w:tblLayout w:type="fixed"/>
        <w:tblLook w:val="04A0" w:firstRow="1" w:lastRow="0" w:firstColumn="1" w:lastColumn="0" w:noHBand="0" w:noVBand="1"/>
      </w:tblPr>
      <w:tblGrid>
        <w:gridCol w:w="2425"/>
        <w:gridCol w:w="1826"/>
        <w:gridCol w:w="887"/>
        <w:gridCol w:w="1477"/>
        <w:gridCol w:w="1182"/>
        <w:gridCol w:w="592"/>
        <w:gridCol w:w="887"/>
        <w:gridCol w:w="1339"/>
      </w:tblGrid>
      <w:tr w:rsidR="001D69E0" w:rsidTr="000348F6">
        <w:trPr>
          <w:trHeight w:val="628"/>
        </w:trPr>
        <w:tc>
          <w:tcPr>
            <w:tcW w:w="2425" w:type="dxa"/>
          </w:tcPr>
          <w:p w:rsidR="00AB3E7A" w:rsidRDefault="00AB3E7A" w:rsidP="00785818">
            <w:r>
              <w:t xml:space="preserve">How big is the area?     </w:t>
            </w:r>
          </w:p>
        </w:tc>
        <w:tc>
          <w:tcPr>
            <w:tcW w:w="1826" w:type="dxa"/>
          </w:tcPr>
          <w:p w:rsidR="00AB3E7A" w:rsidRDefault="00AB3E7A" w:rsidP="00AB3E7A">
            <w:r>
              <w:t xml:space="preserve">Width    </w:t>
            </w:r>
            <w:r w:rsidRPr="000348F6">
              <w:rPr>
                <w:sz w:val="18"/>
              </w:rPr>
              <w:t xml:space="preserve">(A)        </w:t>
            </w:r>
          </w:p>
        </w:tc>
        <w:tc>
          <w:tcPr>
            <w:tcW w:w="887" w:type="dxa"/>
          </w:tcPr>
          <w:p w:rsidR="00AB3E7A" w:rsidRDefault="00AB3E7A" w:rsidP="00785818"/>
        </w:tc>
        <w:tc>
          <w:tcPr>
            <w:tcW w:w="1477" w:type="dxa"/>
          </w:tcPr>
          <w:p w:rsidR="00AB3E7A" w:rsidRDefault="00AB3E7A" w:rsidP="00AB3E7A">
            <w:r>
              <w:t xml:space="preserve">Length </w:t>
            </w:r>
            <w:r w:rsidRPr="000348F6">
              <w:rPr>
                <w:sz w:val="18"/>
              </w:rPr>
              <w:t xml:space="preserve">(B)     </w:t>
            </w:r>
          </w:p>
        </w:tc>
        <w:tc>
          <w:tcPr>
            <w:tcW w:w="1182" w:type="dxa"/>
          </w:tcPr>
          <w:p w:rsidR="00AB3E7A" w:rsidRDefault="00AB3E7A" w:rsidP="00785818"/>
        </w:tc>
        <w:tc>
          <w:tcPr>
            <w:tcW w:w="1478" w:type="dxa"/>
            <w:gridSpan w:val="2"/>
          </w:tcPr>
          <w:p w:rsidR="00AB3E7A" w:rsidRDefault="00AB3E7A" w:rsidP="00785818">
            <w:r>
              <w:t xml:space="preserve">Surface </w:t>
            </w:r>
            <w:r w:rsidRPr="000348F6">
              <w:rPr>
                <w:sz w:val="18"/>
              </w:rPr>
              <w:t>(A)x(B)</w:t>
            </w:r>
            <w:r w:rsidR="00975BC7" w:rsidRPr="000348F6">
              <w:rPr>
                <w:sz w:val="18"/>
              </w:rPr>
              <w:t xml:space="preserve"> </w:t>
            </w:r>
          </w:p>
        </w:tc>
        <w:tc>
          <w:tcPr>
            <w:tcW w:w="1338" w:type="dxa"/>
          </w:tcPr>
          <w:p w:rsidR="00AB3E7A" w:rsidRDefault="000348F6" w:rsidP="000348F6">
            <w:pPr>
              <w:jc w:val="right"/>
            </w:pPr>
            <w:r w:rsidRPr="000348F6">
              <w:rPr>
                <w:sz w:val="18"/>
              </w:rPr>
              <w:t>(C)</w:t>
            </w:r>
          </w:p>
        </w:tc>
      </w:tr>
      <w:tr w:rsidR="00975BC7" w:rsidTr="000348F6">
        <w:trPr>
          <w:trHeight w:val="927"/>
        </w:trPr>
        <w:tc>
          <w:tcPr>
            <w:tcW w:w="2425" w:type="dxa"/>
            <w:vAlign w:val="center"/>
          </w:tcPr>
          <w:p w:rsidR="00975BC7" w:rsidRDefault="00975BC7" w:rsidP="00A04E5D">
            <w:r>
              <w:t>What is the purpose of the area?</w:t>
            </w:r>
          </w:p>
        </w:tc>
        <w:tc>
          <w:tcPr>
            <w:tcW w:w="2713" w:type="dxa"/>
            <w:gridSpan w:val="2"/>
            <w:vAlign w:val="center"/>
          </w:tcPr>
          <w:p w:rsidR="00975BC7" w:rsidRDefault="00975BC7" w:rsidP="00A04E5D">
            <w:r>
              <w:t>LED or CFLI lighting</w:t>
            </w:r>
          </w:p>
        </w:tc>
        <w:tc>
          <w:tcPr>
            <w:tcW w:w="1477" w:type="dxa"/>
            <w:vAlign w:val="center"/>
          </w:tcPr>
          <w:p w:rsidR="00975BC7" w:rsidRDefault="00975BC7" w:rsidP="00A04E5D">
            <w:r>
              <w:t>Total Lumen needed</w:t>
            </w:r>
          </w:p>
          <w:p w:rsidR="00975BC7" w:rsidRDefault="00975BC7" w:rsidP="00A04E5D">
            <w:r w:rsidRPr="000348F6">
              <w:rPr>
                <w:sz w:val="18"/>
              </w:rPr>
              <w:t>(C) x (D)</w:t>
            </w:r>
          </w:p>
        </w:tc>
        <w:tc>
          <w:tcPr>
            <w:tcW w:w="2661" w:type="dxa"/>
            <w:gridSpan w:val="3"/>
            <w:vAlign w:val="center"/>
          </w:tcPr>
          <w:p w:rsidR="00975BC7" w:rsidRDefault="00975BC7" w:rsidP="00A04E5D">
            <w:r>
              <w:t>Incandescent lighting</w:t>
            </w:r>
          </w:p>
        </w:tc>
        <w:tc>
          <w:tcPr>
            <w:tcW w:w="1338" w:type="dxa"/>
            <w:vAlign w:val="center"/>
          </w:tcPr>
          <w:p w:rsidR="00975BC7" w:rsidRDefault="00975BC7" w:rsidP="00A04E5D">
            <w:r>
              <w:t>Total Watt needed</w:t>
            </w:r>
          </w:p>
          <w:p w:rsidR="00975BC7" w:rsidRDefault="00975BC7" w:rsidP="00A04E5D">
            <w:r w:rsidRPr="000348F6">
              <w:rPr>
                <w:sz w:val="20"/>
              </w:rPr>
              <w:t>(C) x (E)</w:t>
            </w:r>
          </w:p>
        </w:tc>
      </w:tr>
      <w:tr w:rsidR="00975BC7" w:rsidTr="00AE11AF">
        <w:trPr>
          <w:trHeight w:val="310"/>
        </w:trPr>
        <w:tc>
          <w:tcPr>
            <w:tcW w:w="2425" w:type="dxa"/>
            <w:vAlign w:val="center"/>
          </w:tcPr>
          <w:p w:rsidR="00975BC7" w:rsidRPr="000348F6" w:rsidRDefault="00975BC7" w:rsidP="00AE11AF">
            <w:pPr>
              <w:rPr>
                <w:sz w:val="20"/>
              </w:rPr>
            </w:pPr>
            <w:r w:rsidRPr="000348F6">
              <w:rPr>
                <w:sz w:val="20"/>
              </w:rPr>
              <w:t>Relax, Watch TV, Talk</w:t>
            </w:r>
          </w:p>
        </w:tc>
        <w:tc>
          <w:tcPr>
            <w:tcW w:w="1826" w:type="dxa"/>
            <w:vAlign w:val="center"/>
          </w:tcPr>
          <w:p w:rsidR="00975BC7" w:rsidRPr="00975BC7" w:rsidRDefault="00975BC7" w:rsidP="00AE11AF">
            <w:pPr>
              <w:jc w:val="center"/>
              <w:rPr>
                <w:sz w:val="18"/>
              </w:rPr>
            </w:pPr>
            <w:r w:rsidRPr="00975BC7">
              <w:rPr>
                <w:sz w:val="18"/>
              </w:rPr>
              <w:t xml:space="preserve">Lumen per </w:t>
            </w:r>
            <w:proofErr w:type="spellStart"/>
            <w:r w:rsidRPr="00975BC7">
              <w:rPr>
                <w:sz w:val="18"/>
              </w:rPr>
              <w:t>Sq</w:t>
            </w:r>
            <w:proofErr w:type="spellEnd"/>
            <w:r w:rsidRPr="00975BC7">
              <w:rPr>
                <w:sz w:val="18"/>
              </w:rPr>
              <w:t xml:space="preserve"> </w:t>
            </w:r>
            <w:proofErr w:type="spellStart"/>
            <w:r w:rsidRPr="00975BC7"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 xml:space="preserve"> (D)</w:t>
            </w:r>
          </w:p>
        </w:tc>
        <w:tc>
          <w:tcPr>
            <w:tcW w:w="887" w:type="dxa"/>
            <w:vAlign w:val="center"/>
          </w:tcPr>
          <w:p w:rsidR="00975BC7" w:rsidRDefault="00975BC7" w:rsidP="00AE11AF">
            <w:pPr>
              <w:jc w:val="center"/>
            </w:pPr>
            <w:r>
              <w:t>20</w:t>
            </w:r>
          </w:p>
        </w:tc>
        <w:tc>
          <w:tcPr>
            <w:tcW w:w="1477" w:type="dxa"/>
            <w:vAlign w:val="center"/>
          </w:tcPr>
          <w:p w:rsidR="00975BC7" w:rsidRDefault="00975BC7" w:rsidP="00AE11AF">
            <w:pPr>
              <w:jc w:val="center"/>
            </w:pPr>
          </w:p>
        </w:tc>
        <w:tc>
          <w:tcPr>
            <w:tcW w:w="1774" w:type="dxa"/>
            <w:gridSpan w:val="2"/>
            <w:vAlign w:val="center"/>
          </w:tcPr>
          <w:p w:rsidR="00975BC7" w:rsidRPr="00975BC7" w:rsidRDefault="00975BC7" w:rsidP="00AE11AF">
            <w:pPr>
              <w:jc w:val="center"/>
              <w:rPr>
                <w:sz w:val="18"/>
              </w:rPr>
            </w:pPr>
            <w:r w:rsidRPr="00975BC7">
              <w:rPr>
                <w:sz w:val="18"/>
              </w:rPr>
              <w:t xml:space="preserve">Watt per </w:t>
            </w:r>
            <w:proofErr w:type="spellStart"/>
            <w:r w:rsidRPr="00975BC7">
              <w:rPr>
                <w:sz w:val="18"/>
              </w:rPr>
              <w:t>Sq</w:t>
            </w:r>
            <w:proofErr w:type="spellEnd"/>
            <w:r w:rsidRPr="00975BC7">
              <w:rPr>
                <w:sz w:val="18"/>
              </w:rPr>
              <w:t xml:space="preserve"> </w:t>
            </w:r>
            <w:proofErr w:type="spellStart"/>
            <w:r w:rsidRPr="00975BC7"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 xml:space="preserve"> (E)</w:t>
            </w:r>
          </w:p>
        </w:tc>
        <w:tc>
          <w:tcPr>
            <w:tcW w:w="887" w:type="dxa"/>
            <w:vAlign w:val="center"/>
          </w:tcPr>
          <w:p w:rsidR="00975BC7" w:rsidRDefault="00975BC7" w:rsidP="00AE11AF">
            <w:pPr>
              <w:jc w:val="center"/>
            </w:pPr>
            <w:r>
              <w:t>1.5</w:t>
            </w:r>
          </w:p>
        </w:tc>
        <w:tc>
          <w:tcPr>
            <w:tcW w:w="1338" w:type="dxa"/>
            <w:vAlign w:val="center"/>
          </w:tcPr>
          <w:p w:rsidR="00975BC7" w:rsidRPr="000348F6" w:rsidRDefault="00975BC7" w:rsidP="00AE11AF">
            <w:pPr>
              <w:jc w:val="center"/>
              <w:rPr>
                <w:sz w:val="18"/>
              </w:rPr>
            </w:pPr>
          </w:p>
        </w:tc>
      </w:tr>
      <w:tr w:rsidR="00975BC7" w:rsidTr="00AE11AF">
        <w:trPr>
          <w:trHeight w:val="296"/>
        </w:trPr>
        <w:tc>
          <w:tcPr>
            <w:tcW w:w="2425" w:type="dxa"/>
            <w:vAlign w:val="center"/>
          </w:tcPr>
          <w:p w:rsidR="00975BC7" w:rsidRPr="000348F6" w:rsidRDefault="00975BC7" w:rsidP="00AE11AF">
            <w:pPr>
              <w:rPr>
                <w:sz w:val="20"/>
              </w:rPr>
            </w:pPr>
            <w:r w:rsidRPr="000348F6">
              <w:rPr>
                <w:sz w:val="20"/>
              </w:rPr>
              <w:t xml:space="preserve">Have dinner, </w:t>
            </w:r>
            <w:r w:rsidR="001D69E0" w:rsidRPr="000348F6">
              <w:rPr>
                <w:sz w:val="20"/>
              </w:rPr>
              <w:t>dress up</w:t>
            </w:r>
          </w:p>
        </w:tc>
        <w:tc>
          <w:tcPr>
            <w:tcW w:w="1826" w:type="dxa"/>
            <w:vAlign w:val="center"/>
          </w:tcPr>
          <w:p w:rsidR="00975BC7" w:rsidRPr="00975BC7" w:rsidRDefault="00975BC7" w:rsidP="00AE11AF">
            <w:pPr>
              <w:jc w:val="center"/>
              <w:rPr>
                <w:sz w:val="18"/>
              </w:rPr>
            </w:pPr>
            <w:r w:rsidRPr="00975BC7">
              <w:rPr>
                <w:sz w:val="18"/>
              </w:rPr>
              <w:t xml:space="preserve">Lumen per </w:t>
            </w:r>
            <w:proofErr w:type="spellStart"/>
            <w:r w:rsidRPr="00975BC7">
              <w:rPr>
                <w:sz w:val="18"/>
              </w:rPr>
              <w:t>Sq</w:t>
            </w:r>
            <w:proofErr w:type="spellEnd"/>
            <w:r w:rsidRPr="00975BC7">
              <w:rPr>
                <w:sz w:val="18"/>
              </w:rPr>
              <w:t xml:space="preserve"> </w:t>
            </w:r>
            <w:proofErr w:type="spellStart"/>
            <w:r w:rsidRPr="00975BC7"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 xml:space="preserve"> (D)</w:t>
            </w:r>
          </w:p>
        </w:tc>
        <w:tc>
          <w:tcPr>
            <w:tcW w:w="887" w:type="dxa"/>
            <w:vAlign w:val="center"/>
          </w:tcPr>
          <w:p w:rsidR="00975BC7" w:rsidRDefault="00975BC7" w:rsidP="00AE11AF">
            <w:pPr>
              <w:jc w:val="center"/>
            </w:pPr>
            <w:r>
              <w:t>30</w:t>
            </w:r>
          </w:p>
        </w:tc>
        <w:tc>
          <w:tcPr>
            <w:tcW w:w="1477" w:type="dxa"/>
            <w:vAlign w:val="center"/>
          </w:tcPr>
          <w:p w:rsidR="00975BC7" w:rsidRDefault="00975BC7" w:rsidP="00AE11AF">
            <w:pPr>
              <w:jc w:val="center"/>
            </w:pPr>
          </w:p>
        </w:tc>
        <w:tc>
          <w:tcPr>
            <w:tcW w:w="1774" w:type="dxa"/>
            <w:gridSpan w:val="2"/>
            <w:vAlign w:val="center"/>
          </w:tcPr>
          <w:p w:rsidR="00975BC7" w:rsidRPr="00975BC7" w:rsidRDefault="00975BC7" w:rsidP="00AE11AF">
            <w:pPr>
              <w:jc w:val="center"/>
              <w:rPr>
                <w:sz w:val="18"/>
              </w:rPr>
            </w:pPr>
            <w:r w:rsidRPr="00975BC7">
              <w:rPr>
                <w:sz w:val="18"/>
              </w:rPr>
              <w:t xml:space="preserve">Watt per </w:t>
            </w:r>
            <w:proofErr w:type="spellStart"/>
            <w:r w:rsidRPr="00975BC7">
              <w:rPr>
                <w:sz w:val="18"/>
              </w:rPr>
              <w:t>Sq</w:t>
            </w:r>
            <w:proofErr w:type="spellEnd"/>
            <w:r w:rsidRPr="00975BC7">
              <w:rPr>
                <w:sz w:val="18"/>
              </w:rPr>
              <w:t xml:space="preserve"> </w:t>
            </w:r>
            <w:proofErr w:type="spellStart"/>
            <w:r w:rsidRPr="00975BC7"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 xml:space="preserve"> (E)</w:t>
            </w:r>
          </w:p>
        </w:tc>
        <w:tc>
          <w:tcPr>
            <w:tcW w:w="887" w:type="dxa"/>
            <w:vAlign w:val="center"/>
          </w:tcPr>
          <w:p w:rsidR="00975BC7" w:rsidRDefault="00975BC7" w:rsidP="00AE11AF">
            <w:pPr>
              <w:jc w:val="center"/>
            </w:pPr>
            <w:r>
              <w:t>2</w:t>
            </w:r>
          </w:p>
        </w:tc>
        <w:tc>
          <w:tcPr>
            <w:tcW w:w="1338" w:type="dxa"/>
            <w:vAlign w:val="center"/>
          </w:tcPr>
          <w:p w:rsidR="00975BC7" w:rsidRPr="000348F6" w:rsidRDefault="00975BC7" w:rsidP="00AE11AF">
            <w:pPr>
              <w:jc w:val="center"/>
              <w:rPr>
                <w:sz w:val="18"/>
              </w:rPr>
            </w:pPr>
          </w:p>
        </w:tc>
      </w:tr>
      <w:tr w:rsidR="00975BC7" w:rsidTr="00AE11AF">
        <w:trPr>
          <w:trHeight w:val="332"/>
        </w:trPr>
        <w:tc>
          <w:tcPr>
            <w:tcW w:w="2425" w:type="dxa"/>
            <w:vAlign w:val="center"/>
          </w:tcPr>
          <w:p w:rsidR="00975BC7" w:rsidRPr="000348F6" w:rsidRDefault="00975BC7" w:rsidP="00AE11AF">
            <w:pPr>
              <w:rPr>
                <w:sz w:val="20"/>
              </w:rPr>
            </w:pPr>
            <w:r w:rsidRPr="000348F6">
              <w:rPr>
                <w:sz w:val="20"/>
              </w:rPr>
              <w:t xml:space="preserve">Cook, Work, Read, </w:t>
            </w:r>
          </w:p>
        </w:tc>
        <w:tc>
          <w:tcPr>
            <w:tcW w:w="1826" w:type="dxa"/>
            <w:vAlign w:val="center"/>
          </w:tcPr>
          <w:p w:rsidR="00975BC7" w:rsidRPr="00975BC7" w:rsidRDefault="00975BC7" w:rsidP="00AE11AF">
            <w:pPr>
              <w:jc w:val="center"/>
              <w:rPr>
                <w:sz w:val="18"/>
              </w:rPr>
            </w:pPr>
            <w:r w:rsidRPr="00975BC7">
              <w:rPr>
                <w:sz w:val="18"/>
              </w:rPr>
              <w:t xml:space="preserve">Lumen per </w:t>
            </w:r>
            <w:proofErr w:type="spellStart"/>
            <w:r w:rsidRPr="00975BC7">
              <w:rPr>
                <w:sz w:val="18"/>
              </w:rPr>
              <w:t>Sq</w:t>
            </w:r>
            <w:proofErr w:type="spellEnd"/>
            <w:r w:rsidRPr="00975BC7">
              <w:rPr>
                <w:sz w:val="18"/>
              </w:rPr>
              <w:t xml:space="preserve"> </w:t>
            </w:r>
            <w:proofErr w:type="spellStart"/>
            <w:r w:rsidRPr="00975BC7"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 xml:space="preserve"> (D)</w:t>
            </w:r>
          </w:p>
        </w:tc>
        <w:tc>
          <w:tcPr>
            <w:tcW w:w="887" w:type="dxa"/>
            <w:vAlign w:val="center"/>
          </w:tcPr>
          <w:p w:rsidR="00975BC7" w:rsidRDefault="00975BC7" w:rsidP="00AE11AF">
            <w:pPr>
              <w:jc w:val="center"/>
            </w:pPr>
            <w:r>
              <w:t>50</w:t>
            </w:r>
          </w:p>
        </w:tc>
        <w:tc>
          <w:tcPr>
            <w:tcW w:w="1477" w:type="dxa"/>
            <w:vAlign w:val="center"/>
          </w:tcPr>
          <w:p w:rsidR="00975BC7" w:rsidRDefault="00975BC7" w:rsidP="00AE11AF">
            <w:pPr>
              <w:jc w:val="center"/>
            </w:pPr>
          </w:p>
        </w:tc>
        <w:tc>
          <w:tcPr>
            <w:tcW w:w="1774" w:type="dxa"/>
            <w:gridSpan w:val="2"/>
            <w:vAlign w:val="center"/>
          </w:tcPr>
          <w:p w:rsidR="00975BC7" w:rsidRPr="00975BC7" w:rsidRDefault="00975BC7" w:rsidP="00AE11AF">
            <w:pPr>
              <w:jc w:val="center"/>
              <w:rPr>
                <w:sz w:val="18"/>
              </w:rPr>
            </w:pPr>
            <w:r w:rsidRPr="00975BC7">
              <w:rPr>
                <w:sz w:val="18"/>
              </w:rPr>
              <w:t xml:space="preserve">Watt per </w:t>
            </w:r>
            <w:proofErr w:type="spellStart"/>
            <w:r w:rsidRPr="00975BC7">
              <w:rPr>
                <w:sz w:val="18"/>
              </w:rPr>
              <w:t>Sq</w:t>
            </w:r>
            <w:proofErr w:type="spellEnd"/>
            <w:r w:rsidRPr="00975BC7">
              <w:rPr>
                <w:sz w:val="18"/>
              </w:rPr>
              <w:t xml:space="preserve"> </w:t>
            </w:r>
            <w:proofErr w:type="spellStart"/>
            <w:r w:rsidRPr="00975BC7"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 xml:space="preserve"> (E)</w:t>
            </w:r>
          </w:p>
        </w:tc>
        <w:tc>
          <w:tcPr>
            <w:tcW w:w="887" w:type="dxa"/>
            <w:vAlign w:val="center"/>
          </w:tcPr>
          <w:p w:rsidR="00975BC7" w:rsidRDefault="00975BC7" w:rsidP="00AE11AF">
            <w:pPr>
              <w:jc w:val="center"/>
            </w:pPr>
            <w:r>
              <w:t>3.5</w:t>
            </w:r>
          </w:p>
        </w:tc>
        <w:tc>
          <w:tcPr>
            <w:tcW w:w="1338" w:type="dxa"/>
            <w:vAlign w:val="center"/>
          </w:tcPr>
          <w:p w:rsidR="00975BC7" w:rsidRPr="000348F6" w:rsidRDefault="00975BC7" w:rsidP="00AE11AF">
            <w:pPr>
              <w:jc w:val="center"/>
              <w:rPr>
                <w:sz w:val="18"/>
              </w:rPr>
            </w:pPr>
          </w:p>
        </w:tc>
      </w:tr>
      <w:tr w:rsidR="001D69E0" w:rsidTr="00AE11AF">
        <w:trPr>
          <w:trHeight w:val="332"/>
        </w:trPr>
        <w:tc>
          <w:tcPr>
            <w:tcW w:w="10615" w:type="dxa"/>
            <w:gridSpan w:val="8"/>
            <w:vAlign w:val="center"/>
          </w:tcPr>
          <w:p w:rsidR="001D69E0" w:rsidRDefault="001D69E0" w:rsidP="00AE11AF">
            <w:pPr>
              <w:jc w:val="center"/>
            </w:pPr>
            <w:r>
              <w:t>Simple add up the wattage or Lumen of the light bulbs in the space to see if you meet the total light needed</w:t>
            </w:r>
          </w:p>
        </w:tc>
      </w:tr>
    </w:tbl>
    <w:p w:rsidR="001964C4" w:rsidRDefault="0077234E" w:rsidP="009C77C4">
      <w:r>
        <w:rPr>
          <w:b/>
          <w:noProof/>
          <w:sz w:val="40"/>
        </w:rPr>
        <w:drawing>
          <wp:anchor distT="0" distB="0" distL="114300" distR="114300" simplePos="0" relativeHeight="251678720" behindDoc="1" locked="0" layoutInCell="1" allowOverlap="1" wp14:anchorId="1272A877" wp14:editId="53B59427">
            <wp:simplePos x="0" y="0"/>
            <wp:positionH relativeFrom="column">
              <wp:posOffset>4585970</wp:posOffset>
            </wp:positionH>
            <wp:positionV relativeFrom="paragraph">
              <wp:posOffset>74930</wp:posOffset>
            </wp:positionV>
            <wp:extent cx="2062480" cy="734695"/>
            <wp:effectExtent l="0" t="0" r="0" b="8255"/>
            <wp:wrapThrough wrapText="bothSides">
              <wp:wrapPolygon edited="0">
                <wp:start x="0" y="0"/>
                <wp:lineTo x="0" y="21283"/>
                <wp:lineTo x="21347" y="21283"/>
                <wp:lineTo x="21347" y="0"/>
                <wp:lineTo x="0" y="0"/>
              </wp:wrapPolygon>
            </wp:wrapThrough>
            <wp:docPr id="16" name="Afbeelding 16" descr="C:\Users\Frederik\Google Drive\Logo\logo with text small canv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ederik\Google Drive\Logo\logo with text small canva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64C4" w:rsidSect="00AB2B3A">
      <w:pgSz w:w="12240" w:h="15840" w:code="1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v_MyriadPro-Ligh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4CAD"/>
    <w:multiLevelType w:val="hybridMultilevel"/>
    <w:tmpl w:val="3CFE5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E6BDA"/>
    <w:multiLevelType w:val="multilevel"/>
    <w:tmpl w:val="B9E4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E4EF3"/>
    <w:multiLevelType w:val="multilevel"/>
    <w:tmpl w:val="2BFA9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A4682"/>
    <w:multiLevelType w:val="multilevel"/>
    <w:tmpl w:val="5FFA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7A48D3"/>
    <w:multiLevelType w:val="hybridMultilevel"/>
    <w:tmpl w:val="19B4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66BC4"/>
    <w:multiLevelType w:val="multilevel"/>
    <w:tmpl w:val="0542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4E63DE"/>
    <w:multiLevelType w:val="multilevel"/>
    <w:tmpl w:val="0668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C32D00"/>
    <w:multiLevelType w:val="hybridMultilevel"/>
    <w:tmpl w:val="375C0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23003"/>
    <w:multiLevelType w:val="hybridMultilevel"/>
    <w:tmpl w:val="2EF0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C4"/>
    <w:rsid w:val="000348F6"/>
    <w:rsid w:val="00091EFF"/>
    <w:rsid w:val="000B398C"/>
    <w:rsid w:val="000C1695"/>
    <w:rsid w:val="00153058"/>
    <w:rsid w:val="001964C4"/>
    <w:rsid w:val="001D69E0"/>
    <w:rsid w:val="001E5E2B"/>
    <w:rsid w:val="00201707"/>
    <w:rsid w:val="002662F8"/>
    <w:rsid w:val="00392B54"/>
    <w:rsid w:val="00425C65"/>
    <w:rsid w:val="00535AFF"/>
    <w:rsid w:val="005E566D"/>
    <w:rsid w:val="0060046F"/>
    <w:rsid w:val="00641000"/>
    <w:rsid w:val="006A4FD4"/>
    <w:rsid w:val="00722CAD"/>
    <w:rsid w:val="0077234E"/>
    <w:rsid w:val="0078580D"/>
    <w:rsid w:val="00785818"/>
    <w:rsid w:val="007A64B3"/>
    <w:rsid w:val="0085262F"/>
    <w:rsid w:val="0086692F"/>
    <w:rsid w:val="008B06F0"/>
    <w:rsid w:val="008C7912"/>
    <w:rsid w:val="008E7F7D"/>
    <w:rsid w:val="0091345A"/>
    <w:rsid w:val="00975BC7"/>
    <w:rsid w:val="009B5880"/>
    <w:rsid w:val="009C77C4"/>
    <w:rsid w:val="00A04079"/>
    <w:rsid w:val="00A04E5D"/>
    <w:rsid w:val="00AB2B3A"/>
    <w:rsid w:val="00AB3E7A"/>
    <w:rsid w:val="00AD486B"/>
    <w:rsid w:val="00AE11AF"/>
    <w:rsid w:val="00AF7716"/>
    <w:rsid w:val="00BA1D26"/>
    <w:rsid w:val="00C21433"/>
    <w:rsid w:val="00C43851"/>
    <w:rsid w:val="00D203EB"/>
    <w:rsid w:val="00D40BB0"/>
    <w:rsid w:val="00DD2E4F"/>
    <w:rsid w:val="00DE7CCD"/>
    <w:rsid w:val="00E56840"/>
    <w:rsid w:val="00E60A6E"/>
    <w:rsid w:val="00F430F6"/>
    <w:rsid w:val="00F6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1964C4"/>
    <w:rPr>
      <w:b/>
      <w:bCs/>
    </w:rPr>
  </w:style>
  <w:style w:type="character" w:customStyle="1" w:styleId="apple-converted-space">
    <w:name w:val="apple-converted-space"/>
    <w:basedOn w:val="Standaardalinea-lettertype"/>
    <w:rsid w:val="001964C4"/>
  </w:style>
  <w:style w:type="paragraph" w:styleId="Lijstalinea">
    <w:name w:val="List Paragraph"/>
    <w:basedOn w:val="Standaard"/>
    <w:uiPriority w:val="34"/>
    <w:qFormat/>
    <w:rsid w:val="00D40BB0"/>
    <w:pPr>
      <w:ind w:left="720"/>
      <w:contextualSpacing/>
    </w:pPr>
  </w:style>
  <w:style w:type="table" w:styleId="Tabelraster">
    <w:name w:val="Table Grid"/>
    <w:basedOn w:val="Standaardtabel"/>
    <w:uiPriority w:val="59"/>
    <w:rsid w:val="00AB3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2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2C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1964C4"/>
    <w:rPr>
      <w:b/>
      <w:bCs/>
    </w:rPr>
  </w:style>
  <w:style w:type="character" w:customStyle="1" w:styleId="apple-converted-space">
    <w:name w:val="apple-converted-space"/>
    <w:basedOn w:val="Standaardalinea-lettertype"/>
    <w:rsid w:val="001964C4"/>
  </w:style>
  <w:style w:type="paragraph" w:styleId="Lijstalinea">
    <w:name w:val="List Paragraph"/>
    <w:basedOn w:val="Standaard"/>
    <w:uiPriority w:val="34"/>
    <w:qFormat/>
    <w:rsid w:val="00D40BB0"/>
    <w:pPr>
      <w:ind w:left="720"/>
      <w:contextualSpacing/>
    </w:pPr>
  </w:style>
  <w:style w:type="table" w:styleId="Tabelraster">
    <w:name w:val="Table Grid"/>
    <w:basedOn w:val="Standaardtabel"/>
    <w:uiPriority w:val="59"/>
    <w:rsid w:val="00AB3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2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2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9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D0E7F-6CD6-4F79-8322-5722C933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</dc:creator>
  <cp:lastModifiedBy>Frederik</cp:lastModifiedBy>
  <cp:revision>6</cp:revision>
  <dcterms:created xsi:type="dcterms:W3CDTF">2013-10-21T18:01:00Z</dcterms:created>
  <dcterms:modified xsi:type="dcterms:W3CDTF">2013-10-21T18:14:00Z</dcterms:modified>
</cp:coreProperties>
</file>