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78A30" w14:textId="77777777" w:rsidR="00F27406" w:rsidRDefault="00EC5B34" w:rsidP="00EC5B34">
      <w:r w:rsidRPr="00EC5B34">
        <w:t>How do you handle</w:t>
      </w:r>
      <w:r>
        <w:t xml:space="preserve"> security</w:t>
      </w:r>
      <w:r w:rsidRPr="00EC5B34">
        <w:t xml:space="preserve"> threats?</w:t>
      </w:r>
    </w:p>
    <w:p w14:paraId="0BD896AD" w14:textId="2779B2D4" w:rsidR="00EC5B34" w:rsidRPr="00E77C24" w:rsidRDefault="00EC5B34" w:rsidP="00E77C24">
      <w:r>
        <w:t xml:space="preserve">How fast </w:t>
      </w:r>
      <w:r w:rsidR="004C5387">
        <w:t xml:space="preserve">does </w:t>
      </w:r>
      <w:r>
        <w:t>your SOC team react to attack</w:t>
      </w:r>
      <w:r w:rsidR="004C5387">
        <w:t>s</w:t>
      </w:r>
      <w:r>
        <w:t xml:space="preserve">? </w:t>
      </w:r>
    </w:p>
    <w:p w14:paraId="0F191543" w14:textId="7969D8E3" w:rsidR="00EC5B34" w:rsidRPr="00EC5B34" w:rsidRDefault="00EC5B34" w:rsidP="00EC5B34">
      <w:pPr>
        <w:rPr>
          <w:sz w:val="24"/>
          <w:szCs w:val="24"/>
        </w:rPr>
      </w:pPr>
      <w:r w:rsidRPr="00EC5B34">
        <w:rPr>
          <w:sz w:val="24"/>
          <w:szCs w:val="24"/>
        </w:rPr>
        <w:t xml:space="preserve">What if you had a virtual SOC operator, who </w:t>
      </w:r>
      <w:r w:rsidR="004C5387">
        <w:rPr>
          <w:sz w:val="24"/>
          <w:szCs w:val="24"/>
        </w:rPr>
        <w:t>could</w:t>
      </w:r>
      <w:r w:rsidR="004C5387" w:rsidRPr="00EC5B34">
        <w:rPr>
          <w:sz w:val="24"/>
          <w:szCs w:val="24"/>
        </w:rPr>
        <w:t xml:space="preserve"> </w:t>
      </w:r>
      <w:r w:rsidRPr="00EC5B34">
        <w:rPr>
          <w:sz w:val="24"/>
          <w:szCs w:val="24"/>
        </w:rPr>
        <w:t>react 90% faster</w:t>
      </w:r>
      <w:r w:rsidR="004C5387">
        <w:rPr>
          <w:sz w:val="24"/>
          <w:szCs w:val="24"/>
        </w:rPr>
        <w:t xml:space="preserve"> (</w:t>
      </w:r>
      <w:r w:rsidRPr="00EC5B34">
        <w:rPr>
          <w:sz w:val="24"/>
          <w:szCs w:val="24"/>
        </w:rPr>
        <w:t xml:space="preserve">even </w:t>
      </w:r>
      <w:r w:rsidR="004C5387">
        <w:rPr>
          <w:sz w:val="24"/>
          <w:szCs w:val="24"/>
        </w:rPr>
        <w:t xml:space="preserve">at </w:t>
      </w:r>
      <w:r w:rsidRPr="00EC5B34">
        <w:rPr>
          <w:sz w:val="24"/>
          <w:szCs w:val="24"/>
        </w:rPr>
        <w:t>2am</w:t>
      </w:r>
      <w:r w:rsidR="004C5387">
        <w:rPr>
          <w:sz w:val="24"/>
          <w:szCs w:val="24"/>
        </w:rPr>
        <w:t>)</w:t>
      </w:r>
      <w:r w:rsidRPr="00EC5B34">
        <w:rPr>
          <w:sz w:val="24"/>
          <w:szCs w:val="24"/>
        </w:rPr>
        <w:t xml:space="preserve">, who </w:t>
      </w:r>
      <w:r w:rsidR="004C5387">
        <w:rPr>
          <w:sz w:val="24"/>
          <w:szCs w:val="24"/>
        </w:rPr>
        <w:t xml:space="preserve">took no </w:t>
      </w:r>
      <w:r w:rsidRPr="00EC5B34">
        <w:rPr>
          <w:sz w:val="24"/>
          <w:szCs w:val="24"/>
        </w:rPr>
        <w:t>days</w:t>
      </w:r>
      <w:r w:rsidR="004C5387">
        <w:rPr>
          <w:sz w:val="24"/>
          <w:szCs w:val="24"/>
        </w:rPr>
        <w:t xml:space="preserve"> </w:t>
      </w:r>
      <w:r w:rsidRPr="00EC5B34">
        <w:rPr>
          <w:sz w:val="24"/>
          <w:szCs w:val="24"/>
        </w:rPr>
        <w:t xml:space="preserve">off, </w:t>
      </w:r>
      <w:r w:rsidR="004C5387">
        <w:rPr>
          <w:sz w:val="24"/>
          <w:szCs w:val="24"/>
        </w:rPr>
        <w:t xml:space="preserve">who never went </w:t>
      </w:r>
      <w:r w:rsidRPr="00EC5B34">
        <w:rPr>
          <w:sz w:val="24"/>
          <w:szCs w:val="24"/>
        </w:rPr>
        <w:t xml:space="preserve">out for coffee-breaks, and </w:t>
      </w:r>
      <w:r w:rsidR="004C5387">
        <w:rPr>
          <w:sz w:val="24"/>
          <w:szCs w:val="24"/>
        </w:rPr>
        <w:t xml:space="preserve">still had a </w:t>
      </w:r>
      <w:r w:rsidRPr="00EC5B34">
        <w:rPr>
          <w:sz w:val="24"/>
          <w:szCs w:val="24"/>
        </w:rPr>
        <w:t>0% error</w:t>
      </w:r>
      <w:r w:rsidR="004C5387">
        <w:rPr>
          <w:sz w:val="24"/>
          <w:szCs w:val="24"/>
        </w:rPr>
        <w:t xml:space="preserve"> rate</w:t>
      </w:r>
      <w:r w:rsidRPr="00EC5B34">
        <w:rPr>
          <w:sz w:val="24"/>
          <w:szCs w:val="24"/>
        </w:rPr>
        <w:t>?</w:t>
      </w:r>
    </w:p>
    <w:p w14:paraId="50515779" w14:textId="3A3ED0F4" w:rsidR="00EC5B34" w:rsidRPr="00EC5B34" w:rsidRDefault="00EC5B34" w:rsidP="00EC5B34">
      <w:pPr>
        <w:rPr>
          <w:sz w:val="36"/>
          <w:szCs w:val="36"/>
        </w:rPr>
      </w:pPr>
      <w:r w:rsidRPr="00EC5B34">
        <w:rPr>
          <w:sz w:val="36"/>
          <w:szCs w:val="36"/>
        </w:rPr>
        <w:t>Meet eyeShare</w:t>
      </w:r>
      <w:r w:rsidR="004C5387">
        <w:rPr>
          <w:sz w:val="36"/>
          <w:szCs w:val="36"/>
        </w:rPr>
        <w:t>™</w:t>
      </w:r>
      <w:r w:rsidRPr="00EC5B34">
        <w:rPr>
          <w:sz w:val="36"/>
          <w:szCs w:val="36"/>
        </w:rPr>
        <w:t>. Your virtual SOC operator.</w:t>
      </w:r>
    </w:p>
    <w:p w14:paraId="721A2413" w14:textId="17B1A010" w:rsidR="004C5387" w:rsidRDefault="00EC5B34" w:rsidP="00352BBB">
      <w:pPr>
        <w:pStyle w:val="ListParagraph"/>
        <w:numPr>
          <w:ilvl w:val="0"/>
          <w:numId w:val="6"/>
        </w:numPr>
        <w:rPr>
          <w:ins w:id="0" w:author="Nadivi, Guy" w:date="2016-07-24T19:45:00Z"/>
        </w:rPr>
      </w:pPr>
      <w:r w:rsidRPr="00EC5B34">
        <w:t>Faster Response Time</w:t>
      </w:r>
      <w:r w:rsidR="004C5387">
        <w:t>s</w:t>
      </w:r>
      <w:r w:rsidRPr="00EC5B34">
        <w:t xml:space="preserve"> </w:t>
      </w:r>
    </w:p>
    <w:p w14:paraId="5B959645" w14:textId="6FE6F0B3" w:rsidR="00EC5B34" w:rsidRPr="00EC5B34" w:rsidRDefault="00EC5B34" w:rsidP="00352BBB">
      <w:pPr>
        <w:pStyle w:val="ListParagraph"/>
        <w:numPr>
          <w:ilvl w:val="0"/>
          <w:numId w:val="6"/>
        </w:numPr>
      </w:pPr>
      <w:r w:rsidRPr="00EC5B34">
        <w:t>Greater Scalability</w:t>
      </w:r>
    </w:p>
    <w:p w14:paraId="14B2C2B1" w14:textId="09ACF05A" w:rsidR="00EC5B34" w:rsidRPr="00EC5B34" w:rsidRDefault="004C5387" w:rsidP="00352BBB">
      <w:pPr>
        <w:pStyle w:val="ListParagraph"/>
        <w:numPr>
          <w:ilvl w:val="0"/>
          <w:numId w:val="6"/>
        </w:numPr>
      </w:pPr>
      <w:r>
        <w:t xml:space="preserve">Higher </w:t>
      </w:r>
      <w:r w:rsidR="00EC5B34" w:rsidRPr="00EC5B34">
        <w:t>Productivity and Reduced Risk</w:t>
      </w:r>
    </w:p>
    <w:p w14:paraId="28E3A9D0" w14:textId="77777777" w:rsidR="00EC5B34" w:rsidRPr="00EC5B34" w:rsidRDefault="00EC5B34" w:rsidP="00352BBB">
      <w:pPr>
        <w:pStyle w:val="ListParagraph"/>
        <w:numPr>
          <w:ilvl w:val="0"/>
          <w:numId w:val="6"/>
        </w:numPr>
      </w:pPr>
      <w:r w:rsidRPr="00EC5B34">
        <w:t>Enhanced Control</w:t>
      </w:r>
    </w:p>
    <w:p w14:paraId="40F65C2A" w14:textId="29C9B559" w:rsidR="00EC5B34" w:rsidRPr="00EC5B34" w:rsidRDefault="00EC5B34" w:rsidP="00352BBB">
      <w:pPr>
        <w:pStyle w:val="ListParagraph"/>
        <w:numPr>
          <w:ilvl w:val="0"/>
          <w:numId w:val="6"/>
        </w:numPr>
      </w:pPr>
      <w:r w:rsidRPr="00EC5B34">
        <w:t>Error</w:t>
      </w:r>
      <w:r w:rsidR="004C5387">
        <w:t>s</w:t>
      </w:r>
      <w:r w:rsidRPr="00EC5B34">
        <w:t xml:space="preserve"> Reduc</w:t>
      </w:r>
      <w:r w:rsidR="004C5387">
        <w:t>ed (or eliminated altogether)</w:t>
      </w:r>
    </w:p>
    <w:p w14:paraId="463A9BA9" w14:textId="77777777" w:rsidR="00EC5B34" w:rsidRPr="00EC5B34" w:rsidRDefault="00EC5B34" w:rsidP="00352BBB">
      <w:pPr>
        <w:pStyle w:val="ListParagraph"/>
        <w:numPr>
          <w:ilvl w:val="0"/>
          <w:numId w:val="6"/>
        </w:numPr>
      </w:pPr>
      <w:r w:rsidRPr="00EC5B34">
        <w:t>Better Resource Allocation</w:t>
      </w:r>
    </w:p>
    <w:p w14:paraId="51728B85" w14:textId="77777777" w:rsidR="00EC5B34" w:rsidRPr="00EC5B34" w:rsidRDefault="00EC5B34" w:rsidP="00352BBB">
      <w:pPr>
        <w:pStyle w:val="ListParagraph"/>
        <w:numPr>
          <w:ilvl w:val="0"/>
          <w:numId w:val="6"/>
        </w:numPr>
      </w:pPr>
      <w:r w:rsidRPr="00EC5B34">
        <w:t>Full Documentation for Governance and Reporting</w:t>
      </w:r>
    </w:p>
    <w:p w14:paraId="325F4116" w14:textId="77777777" w:rsidR="00EC5B34" w:rsidRDefault="00EC5B34" w:rsidP="00EC5B34"/>
    <w:p w14:paraId="0B50C5AF" w14:textId="77777777" w:rsidR="00EC5B34" w:rsidRPr="00EC5B34" w:rsidRDefault="00EC5B34" w:rsidP="00EC5B34">
      <w:r w:rsidRPr="00EC5B34">
        <w:t>eyeShare integrations (logos):</w:t>
      </w:r>
    </w:p>
    <w:p w14:paraId="103A6156" w14:textId="09B4CC57" w:rsidR="004635C0" w:rsidRPr="004635C0" w:rsidRDefault="00EC5B34" w:rsidP="004635C0">
      <w:r>
        <w:t xml:space="preserve">Intel Security, HP ArcSight, </w:t>
      </w:r>
      <w:r w:rsidR="004635C0">
        <w:t xml:space="preserve">IBM </w:t>
      </w:r>
      <w:r>
        <w:t>QRadar</w:t>
      </w:r>
      <w:r w:rsidR="004635C0">
        <w:t>, Splunk, F5</w:t>
      </w:r>
    </w:p>
    <w:p w14:paraId="125E33EF" w14:textId="77777777" w:rsidR="004635C0" w:rsidRDefault="004635C0" w:rsidP="00EC5B34">
      <w:pPr>
        <w:tabs>
          <w:tab w:val="num" w:pos="720"/>
        </w:tabs>
      </w:pPr>
    </w:p>
    <w:p w14:paraId="72B04BFB" w14:textId="780FD4A8" w:rsidR="004635C0" w:rsidRDefault="004635C0" w:rsidP="00EC5B34">
      <w:pPr>
        <w:tabs>
          <w:tab w:val="num" w:pos="720"/>
        </w:tabs>
      </w:pPr>
      <w:r>
        <w:t>Download eyeShare free trial</w:t>
      </w:r>
    </w:p>
    <w:p w14:paraId="40F164D6" w14:textId="140D09A1" w:rsidR="004635C0" w:rsidRDefault="004635C0" w:rsidP="00E77C24">
      <w:pPr>
        <w:tabs>
          <w:tab w:val="num" w:pos="720"/>
        </w:tabs>
      </w:pPr>
      <w:r>
        <w:t>Now available at: ayehu.com</w:t>
      </w:r>
    </w:p>
    <w:p w14:paraId="53371DFC" w14:textId="77777777" w:rsidR="00E77C24" w:rsidRDefault="00E77C24" w:rsidP="00E77C24">
      <w:pPr>
        <w:tabs>
          <w:tab w:val="num" w:pos="720"/>
        </w:tabs>
      </w:pPr>
    </w:p>
    <w:p w14:paraId="16484B1C" w14:textId="3024CCDD" w:rsidR="00352BBB" w:rsidRDefault="004635C0" w:rsidP="004635C0">
      <w:pPr>
        <w:tabs>
          <w:tab w:val="num" w:pos="720"/>
        </w:tabs>
      </w:pPr>
      <w:r>
        <w:t>Ayehu Inc. 2000 University Ave., Ste. 600 E. Palo Alto, CA 94303 Email: info@ayehu.com</w:t>
      </w:r>
    </w:p>
    <w:p w14:paraId="74627570" w14:textId="77777777" w:rsidR="004C0E95" w:rsidRDefault="004C0E95" w:rsidP="00EC5B34">
      <w:pPr>
        <w:tabs>
          <w:tab w:val="num" w:pos="720"/>
        </w:tabs>
        <w:rPr>
          <w:b/>
          <w:bCs/>
        </w:rPr>
      </w:pPr>
    </w:p>
    <w:p w14:paraId="551020B3" w14:textId="1AACDB36" w:rsidR="00EC5B34" w:rsidRPr="00D15CB7" w:rsidRDefault="00D15CB7" w:rsidP="00EC5B34">
      <w:pPr>
        <w:tabs>
          <w:tab w:val="num" w:pos="720"/>
        </w:tabs>
        <w:rPr>
          <w:b/>
          <w:bCs/>
          <w:rtl/>
        </w:rPr>
      </w:pPr>
      <w:r w:rsidRPr="00D15CB7">
        <w:rPr>
          <w:b/>
          <w:bCs/>
        </w:rPr>
        <w:t xml:space="preserve">HANDLING RANSOMWARE/CRYPTOLOCKER INFECTION </w:t>
      </w:r>
    </w:p>
    <w:p w14:paraId="66C348BE" w14:textId="340FE9CB" w:rsidR="000B0146" w:rsidRPr="00EC5B34" w:rsidRDefault="00065BFC" w:rsidP="00EC5B34">
      <w:pPr>
        <w:tabs>
          <w:tab w:val="num" w:pos="720"/>
        </w:tabs>
      </w:pPr>
      <w:r w:rsidRPr="00EC5B34">
        <w:t xml:space="preserve">Ransomware is </w:t>
      </w:r>
      <w:r w:rsidR="00433ED4">
        <w:t xml:space="preserve">growing more </w:t>
      </w:r>
      <w:r w:rsidRPr="00EC5B34">
        <w:t xml:space="preserve">advanced, </w:t>
      </w:r>
      <w:r w:rsidR="004C5387">
        <w:t xml:space="preserve">with each </w:t>
      </w:r>
      <w:r w:rsidR="00D41921">
        <w:t xml:space="preserve">evolution </w:t>
      </w:r>
      <w:r w:rsidR="004C5387">
        <w:t xml:space="preserve">becoming more insidious, and </w:t>
      </w:r>
      <w:r w:rsidRPr="00EC5B34">
        <w:t>damag</w:t>
      </w:r>
      <w:r w:rsidR="004C5387">
        <w:t>ing:</w:t>
      </w:r>
    </w:p>
    <w:p w14:paraId="6CCA996E" w14:textId="206CDCE9" w:rsidR="000B0146" w:rsidRPr="00EC5B34" w:rsidRDefault="00065BFC" w:rsidP="004C0E95">
      <w:pPr>
        <w:numPr>
          <w:ilvl w:val="0"/>
          <w:numId w:val="1"/>
        </w:numPr>
      </w:pPr>
      <w:r w:rsidRPr="00EC5B34">
        <w:rPr>
          <w:b/>
          <w:bCs/>
        </w:rPr>
        <w:t xml:space="preserve">$209M </w:t>
      </w:r>
      <w:r w:rsidRPr="00EC5B34">
        <w:t>paid out by US victims in Q1/2016</w:t>
      </w:r>
    </w:p>
    <w:p w14:paraId="336D0D31" w14:textId="6D603F64" w:rsidR="000B0146" w:rsidRPr="00EC5B34" w:rsidRDefault="00065BFC" w:rsidP="004C0E95">
      <w:pPr>
        <w:numPr>
          <w:ilvl w:val="0"/>
          <w:numId w:val="1"/>
        </w:numPr>
      </w:pPr>
      <w:r w:rsidRPr="00EC5B34">
        <w:rPr>
          <w:b/>
          <w:bCs/>
        </w:rPr>
        <w:t xml:space="preserve">38% </w:t>
      </w:r>
      <w:r w:rsidRPr="00EC5B34">
        <w:t xml:space="preserve">of companies hit by ransomware in 2016 </w:t>
      </w:r>
    </w:p>
    <w:p w14:paraId="799FF0EE" w14:textId="6D90D5B1" w:rsidR="00EC5B34" w:rsidRDefault="00065BFC" w:rsidP="00EC5B34">
      <w:pPr>
        <w:numPr>
          <w:ilvl w:val="0"/>
          <w:numId w:val="1"/>
        </w:numPr>
      </w:pPr>
      <w:r w:rsidRPr="00EC5B34">
        <w:rPr>
          <w:b/>
          <w:bCs/>
        </w:rPr>
        <w:t xml:space="preserve">38% </w:t>
      </w:r>
      <w:r w:rsidRPr="00EC5B34">
        <w:t>and</w:t>
      </w:r>
      <w:r w:rsidRPr="00EC5B34">
        <w:rPr>
          <w:b/>
          <w:bCs/>
        </w:rPr>
        <w:t xml:space="preserve"> 17% </w:t>
      </w:r>
      <w:r w:rsidRPr="00EC5B34">
        <w:t>of ransomware attacks target the</w:t>
      </w:r>
      <w:r w:rsidRPr="00EC5B34">
        <w:rPr>
          <w:b/>
          <w:bCs/>
        </w:rPr>
        <w:t xml:space="preserve"> </w:t>
      </w:r>
      <w:r w:rsidRPr="00EC5B34">
        <w:rPr>
          <w:b/>
          <w:bCs/>
        </w:rPr>
        <w:br/>
        <w:t xml:space="preserve">service </w:t>
      </w:r>
      <w:r w:rsidRPr="00EC5B34">
        <w:t>and</w:t>
      </w:r>
      <w:r w:rsidRPr="00EC5B34">
        <w:rPr>
          <w:b/>
          <w:bCs/>
        </w:rPr>
        <w:t xml:space="preserve"> manufacturing industries</w:t>
      </w:r>
      <w:r w:rsidR="00733322" w:rsidRPr="00352BBB">
        <w:rPr>
          <w:bCs/>
        </w:rPr>
        <w:t>, respectively</w:t>
      </w:r>
    </w:p>
    <w:p w14:paraId="2C78083C" w14:textId="3E696BFB" w:rsidR="008406BF" w:rsidRDefault="005A6FE3" w:rsidP="004C0E95">
      <w:pPr>
        <w:ind w:left="360"/>
      </w:pPr>
      <w:r>
        <w:t>Ayehu’s</w:t>
      </w:r>
      <w:r w:rsidR="00EC5B34">
        <w:t xml:space="preserve"> playbook provides actionable instructions for orchestrating and automating ransomware and CryptoLocker security incident remediation. Specifically, the workflow remediates devices affected by the CryptoLocker virus, then blocks the ransomware’s lateral and upward propagation, thereby protecting the enterprise network. Suspected ransomware attempts will immediately trigger the playbook to automatically initiate remed</w:t>
      </w:r>
      <w:r w:rsidR="004C0E95">
        <w:t xml:space="preserve">iation and mitigation </w:t>
      </w:r>
      <w:bookmarkStart w:id="1" w:name="_GoBack"/>
      <w:bookmarkEnd w:id="1"/>
      <w:r w:rsidR="004C0E95">
        <w:t>procedure</w:t>
      </w:r>
      <w:r>
        <w:tab/>
      </w:r>
      <w:r>
        <w:tab/>
      </w:r>
      <w:r>
        <w:tab/>
      </w:r>
    </w:p>
    <w:p w14:paraId="432DFD4B" w14:textId="2BA678E1" w:rsidR="005A6FE3" w:rsidRPr="00D15CB7" w:rsidRDefault="00D15CB7" w:rsidP="00D15CB7">
      <w:pPr>
        <w:spacing w:after="0" w:line="240" w:lineRule="auto"/>
        <w:rPr>
          <w:b/>
          <w:bCs/>
        </w:rPr>
      </w:pPr>
      <w:r w:rsidRPr="00D15CB7">
        <w:rPr>
          <w:b/>
          <w:bCs/>
        </w:rPr>
        <w:t>UNAUTHORIZED DOMAIN ADMIN ACCESS</w:t>
      </w:r>
    </w:p>
    <w:p w14:paraId="565AEDCD" w14:textId="77777777" w:rsidR="005A6FE3" w:rsidRDefault="005A6FE3" w:rsidP="00D15CB7">
      <w:pPr>
        <w:spacing w:after="0" w:line="240" w:lineRule="auto"/>
      </w:pPr>
    </w:p>
    <w:p w14:paraId="136AFAA2" w14:textId="77777777" w:rsidR="00D15CB7" w:rsidRDefault="00D15CB7" w:rsidP="00D15CB7">
      <w:r>
        <w:t>The talented individuals running your IT department already have a full schedule of important tasks and duties to take care of. What if there was an automated tool that could offload the process of managing domain access while also making it faster, easier and more effective? The right automation playbook can provide actionable instructions for orchestrating and automating responses around unauthorized creation of new domain admin users.</w:t>
      </w:r>
    </w:p>
    <w:p w14:paraId="111DFF58" w14:textId="4021885E" w:rsidR="00EC5B34" w:rsidRDefault="000F0160" w:rsidP="008406BF">
      <w:pPr>
        <w:spacing w:after="0" w:line="240" w:lineRule="auto"/>
        <w:rPr>
          <w:b/>
          <w:bCs/>
          <w:color w:val="FF0000"/>
        </w:rPr>
      </w:pPr>
      <w:hyperlink r:id="rId8" w:history="1">
        <w:r w:rsidR="00352BBB" w:rsidRPr="00352BBB">
          <w:rPr>
            <w:b/>
            <w:bCs/>
          </w:rPr>
          <w:t>REMEDIATING WEBSITE DEFACEMENT</w:t>
        </w:r>
      </w:hyperlink>
      <w:r w:rsidR="00352BBB">
        <w:rPr>
          <w:b/>
          <w:bCs/>
          <w:color w:val="FF0000"/>
        </w:rPr>
        <w:tab/>
      </w:r>
    </w:p>
    <w:p w14:paraId="0E9CD03A" w14:textId="77777777" w:rsidR="00352BBB" w:rsidRDefault="00352BBB" w:rsidP="00352BBB">
      <w:pPr>
        <w:spacing w:after="0" w:line="240" w:lineRule="auto"/>
      </w:pPr>
    </w:p>
    <w:p w14:paraId="0CE476BE" w14:textId="0D2C7D86" w:rsidR="00352BBB" w:rsidRDefault="00352BBB" w:rsidP="00352BBB">
      <w:pPr>
        <w:spacing w:after="0" w:line="240" w:lineRule="auto"/>
      </w:pPr>
      <w:r>
        <w:t xml:space="preserve">You’ve worked hard to ensure your website accurately represents the quality and commitment that your organization has to offer. With just one breach in your security, all of that could be lost, </w:t>
      </w:r>
      <w:r>
        <w:lastRenderedPageBreak/>
        <w:t xml:space="preserve">resulting in costly damage to your brand reputation and a </w:t>
      </w:r>
      <w:r w:rsidR="00AF26CB">
        <w:t xml:space="preserve">deluge </w:t>
      </w:r>
      <w:r>
        <w:t xml:space="preserve">of other technical problems. </w:t>
      </w:r>
    </w:p>
    <w:p w14:paraId="27BA92BD" w14:textId="77777777" w:rsidR="00352BBB" w:rsidRDefault="00352BBB" w:rsidP="00352BBB">
      <w:pPr>
        <w:spacing w:after="0" w:line="240" w:lineRule="auto"/>
        <w:rPr>
          <w:rFonts w:ascii="Open Sans" w:hAnsi="Open Sans" w:cs="Open Sans"/>
          <w:color w:val="444444"/>
          <w:sz w:val="20"/>
          <w:szCs w:val="20"/>
          <w:shd w:val="clear" w:color="auto" w:fill="FFFFFF"/>
        </w:rPr>
      </w:pPr>
    </w:p>
    <w:p w14:paraId="6DFE568E" w14:textId="0B639A9C" w:rsidR="00352BBB" w:rsidRDefault="00352BBB" w:rsidP="004C0E95">
      <w:r w:rsidRPr="00352BBB">
        <w:t xml:space="preserve">Did you know there </w:t>
      </w:r>
      <w:r w:rsidR="00AF26CB" w:rsidRPr="00352BBB">
        <w:t>ha</w:t>
      </w:r>
      <w:r w:rsidR="00AF26CB">
        <w:t>ve</w:t>
      </w:r>
      <w:r w:rsidR="00AF26CB" w:rsidRPr="00352BBB">
        <w:t xml:space="preserve"> </w:t>
      </w:r>
      <w:r w:rsidRPr="00352BBB">
        <w:t>been at least 50</w:t>
      </w:r>
      <w:r w:rsidR="00AF26CB">
        <w:t xml:space="preserve">,000 </w:t>
      </w:r>
      <w:r w:rsidRPr="00352BBB">
        <w:t xml:space="preserve">successful website defacement attacks each month for the past year, </w:t>
      </w:r>
      <w:r w:rsidR="00AF26CB">
        <w:t xml:space="preserve">and </w:t>
      </w:r>
      <w:r w:rsidRPr="00352BBB">
        <w:t>that 55% of successful attacks are actually re-defacements? </w:t>
      </w:r>
    </w:p>
    <w:p w14:paraId="65294131" w14:textId="77622C89" w:rsidR="004C0E95" w:rsidRDefault="0039716A" w:rsidP="0039716A">
      <w:pPr>
        <w:spacing w:after="0" w:line="240" w:lineRule="auto"/>
      </w:pPr>
      <w:r>
        <w:t>The right security playbook can rapidly automate recovery from defacement, and quickly correct any problems that occurred. Ayehu’s playbook instantly and automatically responds to a suspected defacement attack by initiating immediate remediation and mitigation procedures.</w:t>
      </w:r>
    </w:p>
    <w:p w14:paraId="0C53821A" w14:textId="77777777" w:rsidR="0039716A" w:rsidRDefault="0039716A" w:rsidP="0039716A">
      <w:pPr>
        <w:spacing w:after="0" w:line="240" w:lineRule="auto"/>
      </w:pPr>
    </w:p>
    <w:p w14:paraId="155BB7D3" w14:textId="3AC268DA" w:rsidR="00450163" w:rsidRPr="0039716A" w:rsidRDefault="004C0E95" w:rsidP="0039716A">
      <w:pPr>
        <w:spacing w:after="0" w:line="240" w:lineRule="auto"/>
        <w:rPr>
          <w:b/>
          <w:bCs/>
          <w:color w:val="FF0000"/>
        </w:rPr>
      </w:pPr>
      <w:r>
        <w:t>*To see full details of playbooks, visit our website: ayehu.com</w:t>
      </w:r>
      <w:r>
        <w:rPr>
          <w:b/>
          <w:bCs/>
          <w:color w:val="FF0000"/>
        </w:rPr>
        <w:tab/>
      </w:r>
      <w:r>
        <w:rPr>
          <w:b/>
          <w:bCs/>
          <w:color w:val="FF0000"/>
        </w:rPr>
        <w:tab/>
      </w:r>
      <w:r>
        <w:rPr>
          <w:b/>
          <w:bCs/>
          <w:color w:val="FF0000"/>
        </w:rPr>
        <w:tab/>
      </w:r>
      <w:r>
        <w:rPr>
          <w:b/>
          <w:bCs/>
          <w:color w:val="FF0000"/>
        </w:rPr>
        <w:tab/>
      </w:r>
      <w:r>
        <w:rPr>
          <w:b/>
          <w:bCs/>
          <w:color w:val="FF0000"/>
        </w:rPr>
        <w:tab/>
      </w:r>
      <w:r>
        <w:rPr>
          <w:b/>
          <w:bCs/>
          <w:color w:val="FF0000"/>
        </w:rPr>
        <w:tab/>
      </w:r>
      <w:r>
        <w:rPr>
          <w:b/>
          <w:bCs/>
          <w:color w:val="FF0000"/>
        </w:rPr>
        <w:tab/>
      </w:r>
      <w:r>
        <w:rPr>
          <w:b/>
          <w:bCs/>
          <w:color w:val="FF0000"/>
        </w:rPr>
        <w:tab/>
      </w:r>
    </w:p>
    <w:p w14:paraId="30074654" w14:textId="61079343" w:rsidR="00352BBB" w:rsidRDefault="00450163" w:rsidP="00352BBB">
      <w:pPr>
        <w:spacing w:after="0" w:line="240" w:lineRule="auto"/>
        <w:rPr>
          <w:sz w:val="16"/>
          <w:szCs w:val="16"/>
        </w:rPr>
      </w:pPr>
      <w:r w:rsidRPr="00450163">
        <w:rPr>
          <w:sz w:val="16"/>
          <w:szCs w:val="16"/>
        </w:rPr>
        <w:t>*Data and statistics obtained from Zone-H.org</w:t>
      </w:r>
      <w:r w:rsidR="004C0E95">
        <w:rPr>
          <w:sz w:val="16"/>
          <w:szCs w:val="16"/>
        </w:rPr>
        <w:t xml:space="preserve">, </w:t>
      </w:r>
      <w:r w:rsidR="004C0E95" w:rsidRPr="00352BBB">
        <w:rPr>
          <w:sz w:val="16"/>
          <w:szCs w:val="16"/>
        </w:rPr>
        <w:t xml:space="preserve">FBI, </w:t>
      </w:r>
      <w:r w:rsidR="004C0E95">
        <w:rPr>
          <w:sz w:val="16"/>
          <w:szCs w:val="16"/>
        </w:rPr>
        <w:t xml:space="preserve">and </w:t>
      </w:r>
      <w:r w:rsidR="004C0E95" w:rsidRPr="00352BBB">
        <w:rPr>
          <w:sz w:val="16"/>
          <w:szCs w:val="16"/>
        </w:rPr>
        <w:t>KnowBe4 Survey of 1,138 companies, Symantec</w:t>
      </w:r>
      <w:r w:rsidR="004C0E95">
        <w:rPr>
          <w:sz w:val="16"/>
          <w:szCs w:val="16"/>
        </w:rPr>
        <w:t>.</w:t>
      </w:r>
    </w:p>
    <w:p w14:paraId="686C29A7" w14:textId="7AB6EBDC" w:rsidR="004C0E95" w:rsidRDefault="004C0E95" w:rsidP="00352BBB">
      <w:pPr>
        <w:spacing w:after="0" w:line="240" w:lineRule="auto"/>
        <w:rPr>
          <w:sz w:val="16"/>
          <w:szCs w:val="16"/>
        </w:rPr>
      </w:pPr>
    </w:p>
    <w:p w14:paraId="7C610BCF" w14:textId="320EF5CB" w:rsidR="00E77C24" w:rsidRDefault="00E77C24" w:rsidP="00352BBB">
      <w:pPr>
        <w:spacing w:after="0" w:line="240" w:lineRule="auto"/>
        <w:rPr>
          <w:sz w:val="16"/>
          <w:szCs w:val="16"/>
        </w:rPr>
      </w:pPr>
    </w:p>
    <w:p w14:paraId="778A13D3" w14:textId="77777777" w:rsidR="00E77C24" w:rsidRPr="00E77C24" w:rsidRDefault="00E77C24" w:rsidP="00E77C24">
      <w:pPr>
        <w:rPr>
          <w:b/>
          <w:bCs/>
          <w:rtl/>
        </w:rPr>
      </w:pPr>
      <w:r w:rsidRPr="00E77C24">
        <w:rPr>
          <w:b/>
          <w:bCs/>
        </w:rPr>
        <w:t xml:space="preserve">HPE and Ayehu Partner to Accelerate Incident Response </w:t>
      </w:r>
    </w:p>
    <w:p w14:paraId="4358CF51" w14:textId="12B9EF23" w:rsidR="00E77C24" w:rsidRPr="00E77C24" w:rsidRDefault="00E77C24" w:rsidP="00E77C24">
      <w:pPr>
        <w:rPr>
          <w:rFonts w:ascii="Arial" w:hAnsi="Arial" w:cs="Arial"/>
        </w:rPr>
      </w:pPr>
      <w:r>
        <w:t>Ayehu and Hewlett Packard Enterprise have teamed up to accelerate incident response by integrating eyeShare security process automation software with HP Enterprise ArcSight system. Together, these industry-leading tools provide an enterprise grade solution to easily automate and streamline security policy tasks (playbooks) executed in response to HPE ArcSight generated alerts. The result is an immediate and reliable defense against detected threats to help mitigate damage from cyber security breaches. There will always be more security attacks than security staff, but eyeShare integrated with HPE ArcSight ensures that best practice responses are executed no matter who’s on duty.</w:t>
      </w:r>
    </w:p>
    <w:p w14:paraId="0C8E23A3" w14:textId="77777777" w:rsidR="00E77C24" w:rsidRDefault="00E77C24" w:rsidP="00E77C24">
      <w:r>
        <w:t xml:space="preserve">When it comes to remediating security breaches, automation is a force multiplier that makes the people on your staff far more effective at cyber security incident response than they would be responding manually without the help of any other tools. </w:t>
      </w:r>
    </w:p>
    <w:p w14:paraId="7F2593E7" w14:textId="77777777" w:rsidR="0039716A" w:rsidRDefault="00E77C24" w:rsidP="00E77C24">
      <w:r>
        <w:t xml:space="preserve">eyeShare’s enterprise-grade security automation capabilities integrated with HPE ArcSight is a solution that accelerates security incident resolution and mitigates financial losses caused by security breaches. </w:t>
      </w:r>
    </w:p>
    <w:p w14:paraId="43F9CDCD" w14:textId="4F3D5653" w:rsidR="00E77C24" w:rsidRDefault="00E77C24" w:rsidP="00E77C24">
      <w:pPr>
        <w:rPr>
          <w:rFonts w:ascii="Arial" w:hAnsi="Arial" w:cs="Arial"/>
        </w:rPr>
      </w:pPr>
      <w:r>
        <w:t xml:space="preserve">Together, eyeShare and HPE ArcSight allow your SOC to automate multiple functions: </w:t>
      </w:r>
    </w:p>
    <w:p w14:paraId="6159040B" w14:textId="77777777" w:rsidR="00E77C24" w:rsidRDefault="00E77C24" w:rsidP="00E77C24">
      <w:pPr>
        <w:pStyle w:val="ListParagraph"/>
        <w:numPr>
          <w:ilvl w:val="0"/>
          <w:numId w:val="7"/>
        </w:numPr>
        <w:spacing w:after="0" w:line="240" w:lineRule="auto"/>
        <w:contextualSpacing w:val="0"/>
        <w:rPr>
          <w:rFonts w:ascii="Calibri" w:hAnsi="Calibri" w:cs="Times New Roman"/>
        </w:rPr>
      </w:pPr>
      <w:r w:rsidRPr="0039716A">
        <w:rPr>
          <w:b/>
          <w:bCs/>
        </w:rPr>
        <w:t>Data enrichment about security incidents:</w:t>
      </w:r>
      <w:r>
        <w:t xml:space="preserve"> eyeShare can collect relevant information about the context of the incident—which often must be integrated and correlated from multiple disparate systems—present it to SOC personnel for further analysis.</w:t>
      </w:r>
    </w:p>
    <w:p w14:paraId="2EFCFA48" w14:textId="77777777" w:rsidR="00E77C24" w:rsidRDefault="00E77C24" w:rsidP="00E77C24">
      <w:pPr>
        <w:pStyle w:val="ListParagraph"/>
        <w:numPr>
          <w:ilvl w:val="0"/>
          <w:numId w:val="7"/>
        </w:numPr>
        <w:spacing w:after="0" w:line="240" w:lineRule="auto"/>
        <w:contextualSpacing w:val="0"/>
      </w:pPr>
      <w:r w:rsidRPr="0039716A">
        <w:rPr>
          <w:b/>
          <w:bCs/>
        </w:rPr>
        <w:t>Best practice responses 24/7/365:</w:t>
      </w:r>
      <w:r>
        <w:t xml:space="preserve"> This ensures that the optimum incident response is executed no matter who’s on duty.</w:t>
      </w:r>
    </w:p>
    <w:p w14:paraId="3A1A5F4B" w14:textId="77777777" w:rsidR="00E77C24" w:rsidRDefault="00E77C24" w:rsidP="00E77C24">
      <w:pPr>
        <w:pStyle w:val="ListParagraph"/>
        <w:numPr>
          <w:ilvl w:val="0"/>
          <w:numId w:val="7"/>
        </w:numPr>
        <w:spacing w:after="0" w:line="240" w:lineRule="auto"/>
        <w:contextualSpacing w:val="0"/>
      </w:pPr>
      <w:r w:rsidRPr="0039716A">
        <w:rPr>
          <w:b/>
          <w:bCs/>
        </w:rPr>
        <w:t>Playbooks for numerous scenarios:</w:t>
      </w:r>
      <w:r>
        <w:t xml:space="preserve"> These help maximize response speed, reducing or eliminating human error and ensuring proper documentation and notifications.</w:t>
      </w:r>
    </w:p>
    <w:p w14:paraId="20C6907F" w14:textId="77777777" w:rsidR="00E77C24" w:rsidRDefault="00E77C24" w:rsidP="00E77C24">
      <w:pPr>
        <w:pStyle w:val="ListParagraph"/>
        <w:numPr>
          <w:ilvl w:val="0"/>
          <w:numId w:val="7"/>
        </w:numPr>
        <w:spacing w:after="0" w:line="240" w:lineRule="auto"/>
        <w:contextualSpacing w:val="0"/>
      </w:pPr>
      <w:r w:rsidRPr="0039716A">
        <w:rPr>
          <w:b/>
          <w:bCs/>
        </w:rPr>
        <w:t>Containment, eradication, and recovery:</w:t>
      </w:r>
      <w:r>
        <w:t xml:space="preserve"> The scope of damage from breaches can be mitigated, and systems can be returned to an operational state as rapidly as possible.</w:t>
      </w:r>
    </w:p>
    <w:p w14:paraId="02F82E50" w14:textId="77777777" w:rsidR="00E77C24" w:rsidRPr="00450163" w:rsidRDefault="00E77C24" w:rsidP="00352BBB">
      <w:pPr>
        <w:spacing w:after="0" w:line="240" w:lineRule="auto"/>
        <w:rPr>
          <w:sz w:val="16"/>
          <w:szCs w:val="16"/>
        </w:rPr>
      </w:pPr>
    </w:p>
    <w:p w14:paraId="26750F23" w14:textId="77777777" w:rsidR="00352BBB" w:rsidRPr="00EC5B34" w:rsidRDefault="00352BBB" w:rsidP="00352BBB">
      <w:pPr>
        <w:spacing w:after="0" w:line="240" w:lineRule="auto"/>
      </w:pPr>
    </w:p>
    <w:sectPr w:rsidR="00352BBB" w:rsidRPr="00EC5B34" w:rsidSect="00EC5B34">
      <w:pgSz w:w="15840" w:h="12240" w:orient="landscape"/>
      <w:pgMar w:top="720" w:right="1440" w:bottom="180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77065" w14:textId="77777777" w:rsidR="000F0160" w:rsidRDefault="000F0160" w:rsidP="00EC5B34">
      <w:pPr>
        <w:spacing w:after="0" w:line="240" w:lineRule="auto"/>
      </w:pPr>
      <w:r>
        <w:separator/>
      </w:r>
    </w:p>
  </w:endnote>
  <w:endnote w:type="continuationSeparator" w:id="0">
    <w:p w14:paraId="1490D03F" w14:textId="77777777" w:rsidR="000F0160" w:rsidRDefault="000F0160" w:rsidP="00EC5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Verdan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54ADF" w14:textId="77777777" w:rsidR="000F0160" w:rsidRDefault="000F0160" w:rsidP="00EC5B34">
      <w:pPr>
        <w:spacing w:after="0" w:line="240" w:lineRule="auto"/>
      </w:pPr>
      <w:r>
        <w:separator/>
      </w:r>
    </w:p>
  </w:footnote>
  <w:footnote w:type="continuationSeparator" w:id="0">
    <w:p w14:paraId="7A5AE25B" w14:textId="77777777" w:rsidR="000F0160" w:rsidRDefault="000F0160" w:rsidP="00EC5B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3994"/>
    <w:multiLevelType w:val="multilevel"/>
    <w:tmpl w:val="5C549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9D7989"/>
    <w:multiLevelType w:val="hybridMultilevel"/>
    <w:tmpl w:val="D5941914"/>
    <w:lvl w:ilvl="0" w:tplc="D286087C">
      <w:numFmt w:val="bullet"/>
      <w:lvlText w:val=""/>
      <w:lvlJc w:val="left"/>
      <w:pPr>
        <w:ind w:left="360" w:hanging="360"/>
      </w:pPr>
      <w:rPr>
        <w:rFonts w:ascii="Symbol" w:eastAsia="Calibri" w:hAnsi="Symbo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2DB115C5"/>
    <w:multiLevelType w:val="hybridMultilevel"/>
    <w:tmpl w:val="6B923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E561BB"/>
    <w:multiLevelType w:val="hybridMultilevel"/>
    <w:tmpl w:val="077C86B6"/>
    <w:lvl w:ilvl="0" w:tplc="5DFA957E">
      <w:start w:val="1"/>
      <w:numFmt w:val="bullet"/>
      <w:lvlText w:val="•"/>
      <w:lvlJc w:val="left"/>
      <w:pPr>
        <w:tabs>
          <w:tab w:val="num" w:pos="720"/>
        </w:tabs>
        <w:ind w:left="720" w:hanging="360"/>
      </w:pPr>
      <w:rPr>
        <w:rFonts w:ascii="Arial" w:hAnsi="Arial" w:hint="default"/>
      </w:rPr>
    </w:lvl>
    <w:lvl w:ilvl="1" w:tplc="B0706F5E" w:tentative="1">
      <w:start w:val="1"/>
      <w:numFmt w:val="bullet"/>
      <w:lvlText w:val="•"/>
      <w:lvlJc w:val="left"/>
      <w:pPr>
        <w:tabs>
          <w:tab w:val="num" w:pos="1440"/>
        </w:tabs>
        <w:ind w:left="1440" w:hanging="360"/>
      </w:pPr>
      <w:rPr>
        <w:rFonts w:ascii="Arial" w:hAnsi="Arial" w:hint="default"/>
      </w:rPr>
    </w:lvl>
    <w:lvl w:ilvl="2" w:tplc="FC4ED91E" w:tentative="1">
      <w:start w:val="1"/>
      <w:numFmt w:val="bullet"/>
      <w:lvlText w:val="•"/>
      <w:lvlJc w:val="left"/>
      <w:pPr>
        <w:tabs>
          <w:tab w:val="num" w:pos="2160"/>
        </w:tabs>
        <w:ind w:left="2160" w:hanging="360"/>
      </w:pPr>
      <w:rPr>
        <w:rFonts w:ascii="Arial" w:hAnsi="Arial" w:hint="default"/>
      </w:rPr>
    </w:lvl>
    <w:lvl w:ilvl="3" w:tplc="17C08A16" w:tentative="1">
      <w:start w:val="1"/>
      <w:numFmt w:val="bullet"/>
      <w:lvlText w:val="•"/>
      <w:lvlJc w:val="left"/>
      <w:pPr>
        <w:tabs>
          <w:tab w:val="num" w:pos="2880"/>
        </w:tabs>
        <w:ind w:left="2880" w:hanging="360"/>
      </w:pPr>
      <w:rPr>
        <w:rFonts w:ascii="Arial" w:hAnsi="Arial" w:hint="default"/>
      </w:rPr>
    </w:lvl>
    <w:lvl w:ilvl="4" w:tplc="1748A3B2" w:tentative="1">
      <w:start w:val="1"/>
      <w:numFmt w:val="bullet"/>
      <w:lvlText w:val="•"/>
      <w:lvlJc w:val="left"/>
      <w:pPr>
        <w:tabs>
          <w:tab w:val="num" w:pos="3600"/>
        </w:tabs>
        <w:ind w:left="3600" w:hanging="360"/>
      </w:pPr>
      <w:rPr>
        <w:rFonts w:ascii="Arial" w:hAnsi="Arial" w:hint="default"/>
      </w:rPr>
    </w:lvl>
    <w:lvl w:ilvl="5" w:tplc="8F648840" w:tentative="1">
      <w:start w:val="1"/>
      <w:numFmt w:val="bullet"/>
      <w:lvlText w:val="•"/>
      <w:lvlJc w:val="left"/>
      <w:pPr>
        <w:tabs>
          <w:tab w:val="num" w:pos="4320"/>
        </w:tabs>
        <w:ind w:left="4320" w:hanging="360"/>
      </w:pPr>
      <w:rPr>
        <w:rFonts w:ascii="Arial" w:hAnsi="Arial" w:hint="default"/>
      </w:rPr>
    </w:lvl>
    <w:lvl w:ilvl="6" w:tplc="8FD2EB42" w:tentative="1">
      <w:start w:val="1"/>
      <w:numFmt w:val="bullet"/>
      <w:lvlText w:val="•"/>
      <w:lvlJc w:val="left"/>
      <w:pPr>
        <w:tabs>
          <w:tab w:val="num" w:pos="5040"/>
        </w:tabs>
        <w:ind w:left="5040" w:hanging="360"/>
      </w:pPr>
      <w:rPr>
        <w:rFonts w:ascii="Arial" w:hAnsi="Arial" w:hint="default"/>
      </w:rPr>
    </w:lvl>
    <w:lvl w:ilvl="7" w:tplc="C9A6A2C6" w:tentative="1">
      <w:start w:val="1"/>
      <w:numFmt w:val="bullet"/>
      <w:lvlText w:val="•"/>
      <w:lvlJc w:val="left"/>
      <w:pPr>
        <w:tabs>
          <w:tab w:val="num" w:pos="5760"/>
        </w:tabs>
        <w:ind w:left="5760" w:hanging="360"/>
      </w:pPr>
      <w:rPr>
        <w:rFonts w:ascii="Arial" w:hAnsi="Arial" w:hint="default"/>
      </w:rPr>
    </w:lvl>
    <w:lvl w:ilvl="8" w:tplc="1C286A9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E01B6A"/>
    <w:multiLevelType w:val="hybridMultilevel"/>
    <w:tmpl w:val="28AC99F8"/>
    <w:lvl w:ilvl="0" w:tplc="437C694C">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DCA2B2F"/>
    <w:multiLevelType w:val="hybridMultilevel"/>
    <w:tmpl w:val="DCFAF4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3FD09D2"/>
    <w:multiLevelType w:val="hybridMultilevel"/>
    <w:tmpl w:val="CA4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divi, Guy">
    <w15:presenceInfo w15:providerId="None" w15:userId="Nadivi, G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B34"/>
    <w:rsid w:val="00065BFC"/>
    <w:rsid w:val="000B0146"/>
    <w:rsid w:val="000F0160"/>
    <w:rsid w:val="00352BBB"/>
    <w:rsid w:val="0039716A"/>
    <w:rsid w:val="003F3DE8"/>
    <w:rsid w:val="00433ED4"/>
    <w:rsid w:val="00450163"/>
    <w:rsid w:val="00460A78"/>
    <w:rsid w:val="004635C0"/>
    <w:rsid w:val="004C0E95"/>
    <w:rsid w:val="004C5387"/>
    <w:rsid w:val="005A6FE3"/>
    <w:rsid w:val="00617888"/>
    <w:rsid w:val="00733322"/>
    <w:rsid w:val="008406BF"/>
    <w:rsid w:val="00993405"/>
    <w:rsid w:val="00AF26CB"/>
    <w:rsid w:val="00CE6B2F"/>
    <w:rsid w:val="00D15CB7"/>
    <w:rsid w:val="00D41921"/>
    <w:rsid w:val="00D627BA"/>
    <w:rsid w:val="00E77C24"/>
    <w:rsid w:val="00E859C7"/>
    <w:rsid w:val="00EC5B34"/>
    <w:rsid w:val="00F2740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D8B19"/>
  <w15:chartTrackingRefBased/>
  <w15:docId w15:val="{28BA7EDD-D3BD-4BD2-95F7-76B06DF6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5B34"/>
    <w:pPr>
      <w:tabs>
        <w:tab w:val="center" w:pos="4320"/>
        <w:tab w:val="right" w:pos="8640"/>
      </w:tabs>
      <w:spacing w:after="0" w:line="240" w:lineRule="auto"/>
    </w:pPr>
  </w:style>
  <w:style w:type="character" w:customStyle="1" w:styleId="HeaderChar">
    <w:name w:val="Header Char"/>
    <w:basedOn w:val="DefaultParagraphFont"/>
    <w:link w:val="Header"/>
    <w:uiPriority w:val="99"/>
    <w:rsid w:val="00EC5B34"/>
  </w:style>
  <w:style w:type="paragraph" w:styleId="Footer">
    <w:name w:val="footer"/>
    <w:basedOn w:val="Normal"/>
    <w:link w:val="FooterChar"/>
    <w:uiPriority w:val="99"/>
    <w:unhideWhenUsed/>
    <w:rsid w:val="00EC5B34"/>
    <w:pPr>
      <w:tabs>
        <w:tab w:val="center" w:pos="4320"/>
        <w:tab w:val="right" w:pos="8640"/>
      </w:tabs>
      <w:spacing w:after="0" w:line="240" w:lineRule="auto"/>
    </w:pPr>
  </w:style>
  <w:style w:type="character" w:customStyle="1" w:styleId="FooterChar">
    <w:name w:val="Footer Char"/>
    <w:basedOn w:val="DefaultParagraphFont"/>
    <w:link w:val="Footer"/>
    <w:uiPriority w:val="99"/>
    <w:rsid w:val="00EC5B34"/>
  </w:style>
  <w:style w:type="character" w:styleId="CommentReference">
    <w:name w:val="annotation reference"/>
    <w:basedOn w:val="DefaultParagraphFont"/>
    <w:uiPriority w:val="99"/>
    <w:semiHidden/>
    <w:unhideWhenUsed/>
    <w:rsid w:val="00EC5B34"/>
    <w:rPr>
      <w:sz w:val="16"/>
      <w:szCs w:val="16"/>
    </w:rPr>
  </w:style>
  <w:style w:type="paragraph" w:styleId="CommentText">
    <w:name w:val="annotation text"/>
    <w:basedOn w:val="Normal"/>
    <w:link w:val="CommentTextChar"/>
    <w:uiPriority w:val="99"/>
    <w:semiHidden/>
    <w:unhideWhenUsed/>
    <w:rsid w:val="00EC5B34"/>
    <w:pPr>
      <w:spacing w:line="240" w:lineRule="auto"/>
    </w:pPr>
    <w:rPr>
      <w:sz w:val="20"/>
      <w:szCs w:val="20"/>
    </w:rPr>
  </w:style>
  <w:style w:type="character" w:customStyle="1" w:styleId="CommentTextChar">
    <w:name w:val="Comment Text Char"/>
    <w:basedOn w:val="DefaultParagraphFont"/>
    <w:link w:val="CommentText"/>
    <w:uiPriority w:val="99"/>
    <w:semiHidden/>
    <w:rsid w:val="00EC5B34"/>
    <w:rPr>
      <w:sz w:val="20"/>
      <w:szCs w:val="20"/>
    </w:rPr>
  </w:style>
  <w:style w:type="paragraph" w:styleId="CommentSubject">
    <w:name w:val="annotation subject"/>
    <w:basedOn w:val="CommentText"/>
    <w:next w:val="CommentText"/>
    <w:link w:val="CommentSubjectChar"/>
    <w:uiPriority w:val="99"/>
    <w:semiHidden/>
    <w:unhideWhenUsed/>
    <w:rsid w:val="00EC5B34"/>
    <w:rPr>
      <w:b/>
      <w:bCs/>
    </w:rPr>
  </w:style>
  <w:style w:type="character" w:customStyle="1" w:styleId="CommentSubjectChar">
    <w:name w:val="Comment Subject Char"/>
    <w:basedOn w:val="CommentTextChar"/>
    <w:link w:val="CommentSubject"/>
    <w:uiPriority w:val="99"/>
    <w:semiHidden/>
    <w:rsid w:val="00EC5B34"/>
    <w:rPr>
      <w:b/>
      <w:bCs/>
      <w:sz w:val="20"/>
      <w:szCs w:val="20"/>
    </w:rPr>
  </w:style>
  <w:style w:type="paragraph" w:styleId="BalloonText">
    <w:name w:val="Balloon Text"/>
    <w:basedOn w:val="Normal"/>
    <w:link w:val="BalloonTextChar"/>
    <w:uiPriority w:val="99"/>
    <w:semiHidden/>
    <w:unhideWhenUsed/>
    <w:rsid w:val="00EC5B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B34"/>
    <w:rPr>
      <w:rFonts w:ascii="Segoe UI" w:hAnsi="Segoe UI" w:cs="Segoe UI"/>
      <w:sz w:val="18"/>
      <w:szCs w:val="18"/>
    </w:rPr>
  </w:style>
  <w:style w:type="paragraph" w:styleId="ListParagraph">
    <w:name w:val="List Paragraph"/>
    <w:basedOn w:val="Normal"/>
    <w:uiPriority w:val="34"/>
    <w:qFormat/>
    <w:rsid w:val="00EC5B34"/>
    <w:pPr>
      <w:ind w:left="720"/>
      <w:contextualSpacing/>
    </w:pPr>
  </w:style>
  <w:style w:type="character" w:styleId="Strong">
    <w:name w:val="Strong"/>
    <w:basedOn w:val="DefaultParagraphFont"/>
    <w:uiPriority w:val="22"/>
    <w:qFormat/>
    <w:rsid w:val="00EC5B34"/>
    <w:rPr>
      <w:b/>
      <w:bCs/>
    </w:rPr>
  </w:style>
  <w:style w:type="character" w:customStyle="1" w:styleId="apple-converted-space">
    <w:name w:val="apple-converted-space"/>
    <w:basedOn w:val="DefaultParagraphFont"/>
    <w:rsid w:val="00EC5B34"/>
  </w:style>
  <w:style w:type="paragraph" w:styleId="NormalWeb">
    <w:name w:val="Normal (Web)"/>
    <w:basedOn w:val="Normal"/>
    <w:uiPriority w:val="99"/>
    <w:semiHidden/>
    <w:unhideWhenUsed/>
    <w:rsid w:val="00D15C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2B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5506">
      <w:bodyDiv w:val="1"/>
      <w:marLeft w:val="0"/>
      <w:marRight w:val="0"/>
      <w:marTop w:val="0"/>
      <w:marBottom w:val="0"/>
      <w:divBdr>
        <w:top w:val="none" w:sz="0" w:space="0" w:color="auto"/>
        <w:left w:val="none" w:sz="0" w:space="0" w:color="auto"/>
        <w:bottom w:val="none" w:sz="0" w:space="0" w:color="auto"/>
        <w:right w:val="none" w:sz="0" w:space="0" w:color="auto"/>
      </w:divBdr>
      <w:divsChild>
        <w:div w:id="1986734257">
          <w:marLeft w:val="0"/>
          <w:marRight w:val="0"/>
          <w:marTop w:val="0"/>
          <w:marBottom w:val="0"/>
          <w:divBdr>
            <w:top w:val="none" w:sz="0" w:space="0" w:color="auto"/>
            <w:left w:val="none" w:sz="0" w:space="0" w:color="auto"/>
            <w:bottom w:val="none" w:sz="0" w:space="0" w:color="auto"/>
            <w:right w:val="none" w:sz="0" w:space="0" w:color="auto"/>
          </w:divBdr>
          <w:divsChild>
            <w:div w:id="1485665271">
              <w:blockQuote w:val="1"/>
              <w:marLeft w:val="0"/>
              <w:marRight w:val="240"/>
              <w:marTop w:val="0"/>
              <w:marBottom w:val="240"/>
              <w:divBdr>
                <w:top w:val="none" w:sz="0" w:space="0" w:color="F07432"/>
                <w:left w:val="single" w:sz="48" w:space="15" w:color="F07432"/>
                <w:bottom w:val="none" w:sz="0" w:space="0" w:color="F07432"/>
                <w:right w:val="none" w:sz="0" w:space="0" w:color="F07432"/>
              </w:divBdr>
            </w:div>
          </w:divsChild>
        </w:div>
        <w:div w:id="1502158160">
          <w:marLeft w:val="0"/>
          <w:marRight w:val="0"/>
          <w:marTop w:val="450"/>
          <w:marBottom w:val="450"/>
          <w:divBdr>
            <w:top w:val="none" w:sz="0" w:space="0" w:color="auto"/>
            <w:left w:val="none" w:sz="0" w:space="0" w:color="auto"/>
            <w:bottom w:val="none" w:sz="0" w:space="0" w:color="auto"/>
            <w:right w:val="none" w:sz="0" w:space="0" w:color="auto"/>
          </w:divBdr>
          <w:divsChild>
            <w:div w:id="709721253">
              <w:marLeft w:val="0"/>
              <w:marRight w:val="0"/>
              <w:marTop w:val="0"/>
              <w:marBottom w:val="0"/>
              <w:divBdr>
                <w:top w:val="none" w:sz="0" w:space="0" w:color="auto"/>
                <w:left w:val="none" w:sz="0" w:space="0" w:color="auto"/>
                <w:bottom w:val="none" w:sz="0" w:space="0" w:color="auto"/>
                <w:right w:val="none" w:sz="0" w:space="0" w:color="auto"/>
              </w:divBdr>
              <w:divsChild>
                <w:div w:id="680937837">
                  <w:marLeft w:val="0"/>
                  <w:marRight w:val="-15"/>
                  <w:marTop w:val="0"/>
                  <w:marBottom w:val="0"/>
                  <w:divBdr>
                    <w:top w:val="single" w:sz="6" w:space="9" w:color="E1E1E1"/>
                    <w:left w:val="single" w:sz="6" w:space="12" w:color="E1E1E1"/>
                    <w:bottom w:val="none" w:sz="0" w:space="0" w:color="auto"/>
                    <w:right w:val="single" w:sz="6" w:space="12" w:color="E1E1E1"/>
                  </w:divBdr>
                </w:div>
                <w:div w:id="105388359">
                  <w:marLeft w:val="0"/>
                  <w:marRight w:val="-15"/>
                  <w:marTop w:val="0"/>
                  <w:marBottom w:val="0"/>
                  <w:divBdr>
                    <w:top w:val="single" w:sz="6" w:space="9" w:color="E1E1E1"/>
                    <w:left w:val="single" w:sz="6" w:space="12" w:color="E1E1E1"/>
                    <w:bottom w:val="none" w:sz="0" w:space="0" w:color="auto"/>
                    <w:right w:val="single" w:sz="6" w:space="12" w:color="E1E1E1"/>
                  </w:divBdr>
                </w:div>
                <w:div w:id="957293193">
                  <w:marLeft w:val="0"/>
                  <w:marRight w:val="-15"/>
                  <w:marTop w:val="0"/>
                  <w:marBottom w:val="0"/>
                  <w:divBdr>
                    <w:top w:val="single" w:sz="6" w:space="9" w:color="E1E1E1"/>
                    <w:left w:val="single" w:sz="6" w:space="12" w:color="E1E1E1"/>
                    <w:bottom w:val="none" w:sz="0" w:space="0" w:color="auto"/>
                    <w:right w:val="single" w:sz="6" w:space="12" w:color="E1E1E1"/>
                  </w:divBdr>
                </w:div>
                <w:div w:id="2033801490">
                  <w:marLeft w:val="0"/>
                  <w:marRight w:val="-15"/>
                  <w:marTop w:val="0"/>
                  <w:marBottom w:val="0"/>
                  <w:divBdr>
                    <w:top w:val="single" w:sz="6" w:space="9" w:color="E1E1E1"/>
                    <w:left w:val="single" w:sz="6" w:space="12" w:color="E1E1E1"/>
                    <w:bottom w:val="none" w:sz="0" w:space="0" w:color="auto"/>
                    <w:right w:val="single" w:sz="6" w:space="12" w:color="E1E1E1"/>
                  </w:divBdr>
                </w:div>
              </w:divsChild>
            </w:div>
          </w:divsChild>
        </w:div>
      </w:divsChild>
    </w:div>
    <w:div w:id="174613747">
      <w:bodyDiv w:val="1"/>
      <w:marLeft w:val="0"/>
      <w:marRight w:val="0"/>
      <w:marTop w:val="0"/>
      <w:marBottom w:val="0"/>
      <w:divBdr>
        <w:top w:val="none" w:sz="0" w:space="0" w:color="auto"/>
        <w:left w:val="none" w:sz="0" w:space="0" w:color="auto"/>
        <w:bottom w:val="none" w:sz="0" w:space="0" w:color="auto"/>
        <w:right w:val="none" w:sz="0" w:space="0" w:color="auto"/>
      </w:divBdr>
    </w:div>
    <w:div w:id="200484724">
      <w:bodyDiv w:val="1"/>
      <w:marLeft w:val="0"/>
      <w:marRight w:val="0"/>
      <w:marTop w:val="0"/>
      <w:marBottom w:val="0"/>
      <w:divBdr>
        <w:top w:val="none" w:sz="0" w:space="0" w:color="auto"/>
        <w:left w:val="none" w:sz="0" w:space="0" w:color="auto"/>
        <w:bottom w:val="none" w:sz="0" w:space="0" w:color="auto"/>
        <w:right w:val="none" w:sz="0" w:space="0" w:color="auto"/>
      </w:divBdr>
    </w:div>
    <w:div w:id="209390433">
      <w:bodyDiv w:val="1"/>
      <w:marLeft w:val="0"/>
      <w:marRight w:val="0"/>
      <w:marTop w:val="0"/>
      <w:marBottom w:val="0"/>
      <w:divBdr>
        <w:top w:val="none" w:sz="0" w:space="0" w:color="auto"/>
        <w:left w:val="none" w:sz="0" w:space="0" w:color="auto"/>
        <w:bottom w:val="none" w:sz="0" w:space="0" w:color="auto"/>
        <w:right w:val="none" w:sz="0" w:space="0" w:color="auto"/>
      </w:divBdr>
      <w:divsChild>
        <w:div w:id="1271401376">
          <w:marLeft w:val="0"/>
          <w:marRight w:val="0"/>
          <w:marTop w:val="0"/>
          <w:marBottom w:val="0"/>
          <w:divBdr>
            <w:top w:val="none" w:sz="0" w:space="0" w:color="auto"/>
            <w:left w:val="none" w:sz="0" w:space="0" w:color="auto"/>
            <w:bottom w:val="none" w:sz="0" w:space="0" w:color="auto"/>
            <w:right w:val="none" w:sz="0" w:space="0" w:color="auto"/>
          </w:divBdr>
        </w:div>
      </w:divsChild>
    </w:div>
    <w:div w:id="238636060">
      <w:bodyDiv w:val="1"/>
      <w:marLeft w:val="0"/>
      <w:marRight w:val="0"/>
      <w:marTop w:val="0"/>
      <w:marBottom w:val="0"/>
      <w:divBdr>
        <w:top w:val="none" w:sz="0" w:space="0" w:color="auto"/>
        <w:left w:val="none" w:sz="0" w:space="0" w:color="auto"/>
        <w:bottom w:val="none" w:sz="0" w:space="0" w:color="auto"/>
        <w:right w:val="none" w:sz="0" w:space="0" w:color="auto"/>
      </w:divBdr>
      <w:divsChild>
        <w:div w:id="82723830">
          <w:marLeft w:val="0"/>
          <w:marRight w:val="0"/>
          <w:marTop w:val="0"/>
          <w:marBottom w:val="0"/>
          <w:divBdr>
            <w:top w:val="none" w:sz="0" w:space="0" w:color="auto"/>
            <w:left w:val="none" w:sz="0" w:space="0" w:color="auto"/>
            <w:bottom w:val="none" w:sz="0" w:space="0" w:color="auto"/>
            <w:right w:val="none" w:sz="0" w:space="0" w:color="auto"/>
          </w:divBdr>
          <w:divsChild>
            <w:div w:id="836381232">
              <w:blockQuote w:val="1"/>
              <w:marLeft w:val="0"/>
              <w:marRight w:val="240"/>
              <w:marTop w:val="0"/>
              <w:marBottom w:val="240"/>
              <w:divBdr>
                <w:top w:val="none" w:sz="0" w:space="0" w:color="F07432"/>
                <w:left w:val="single" w:sz="48" w:space="15" w:color="F07432"/>
                <w:bottom w:val="none" w:sz="0" w:space="0" w:color="F07432"/>
                <w:right w:val="none" w:sz="0" w:space="0" w:color="F07432"/>
              </w:divBdr>
            </w:div>
          </w:divsChild>
        </w:div>
        <w:div w:id="1783304050">
          <w:marLeft w:val="0"/>
          <w:marRight w:val="0"/>
          <w:marTop w:val="450"/>
          <w:marBottom w:val="450"/>
          <w:divBdr>
            <w:top w:val="none" w:sz="0" w:space="0" w:color="auto"/>
            <w:left w:val="none" w:sz="0" w:space="0" w:color="auto"/>
            <w:bottom w:val="none" w:sz="0" w:space="0" w:color="auto"/>
            <w:right w:val="none" w:sz="0" w:space="0" w:color="auto"/>
          </w:divBdr>
          <w:divsChild>
            <w:div w:id="201090326">
              <w:marLeft w:val="0"/>
              <w:marRight w:val="0"/>
              <w:marTop w:val="0"/>
              <w:marBottom w:val="0"/>
              <w:divBdr>
                <w:top w:val="none" w:sz="0" w:space="0" w:color="auto"/>
                <w:left w:val="none" w:sz="0" w:space="0" w:color="auto"/>
                <w:bottom w:val="none" w:sz="0" w:space="0" w:color="auto"/>
                <w:right w:val="none" w:sz="0" w:space="0" w:color="auto"/>
              </w:divBdr>
              <w:divsChild>
                <w:div w:id="1511481300">
                  <w:marLeft w:val="0"/>
                  <w:marRight w:val="-15"/>
                  <w:marTop w:val="0"/>
                  <w:marBottom w:val="0"/>
                  <w:divBdr>
                    <w:top w:val="single" w:sz="6" w:space="9" w:color="E1E1E1"/>
                    <w:left w:val="single" w:sz="6" w:space="12" w:color="E1E1E1"/>
                    <w:bottom w:val="none" w:sz="0" w:space="0" w:color="auto"/>
                    <w:right w:val="single" w:sz="6" w:space="12" w:color="E1E1E1"/>
                  </w:divBdr>
                </w:div>
                <w:div w:id="1732803784">
                  <w:marLeft w:val="0"/>
                  <w:marRight w:val="-15"/>
                  <w:marTop w:val="0"/>
                  <w:marBottom w:val="0"/>
                  <w:divBdr>
                    <w:top w:val="single" w:sz="6" w:space="9" w:color="E1E1E1"/>
                    <w:left w:val="single" w:sz="6" w:space="12" w:color="E1E1E1"/>
                    <w:bottom w:val="none" w:sz="0" w:space="0" w:color="auto"/>
                    <w:right w:val="single" w:sz="6" w:space="12" w:color="E1E1E1"/>
                  </w:divBdr>
                </w:div>
                <w:div w:id="778720480">
                  <w:marLeft w:val="0"/>
                  <w:marRight w:val="-15"/>
                  <w:marTop w:val="0"/>
                  <w:marBottom w:val="0"/>
                  <w:divBdr>
                    <w:top w:val="single" w:sz="6" w:space="9" w:color="E1E1E1"/>
                    <w:left w:val="single" w:sz="6" w:space="12" w:color="E1E1E1"/>
                    <w:bottom w:val="none" w:sz="0" w:space="0" w:color="auto"/>
                    <w:right w:val="single" w:sz="6" w:space="12" w:color="E1E1E1"/>
                  </w:divBdr>
                </w:div>
                <w:div w:id="1209151608">
                  <w:marLeft w:val="0"/>
                  <w:marRight w:val="-15"/>
                  <w:marTop w:val="0"/>
                  <w:marBottom w:val="0"/>
                  <w:divBdr>
                    <w:top w:val="single" w:sz="6" w:space="9" w:color="E1E1E1"/>
                    <w:left w:val="single" w:sz="6" w:space="12" w:color="E1E1E1"/>
                    <w:bottom w:val="none" w:sz="0" w:space="0" w:color="auto"/>
                    <w:right w:val="single" w:sz="6" w:space="12" w:color="E1E1E1"/>
                  </w:divBdr>
                </w:div>
              </w:divsChild>
            </w:div>
          </w:divsChild>
        </w:div>
      </w:divsChild>
    </w:div>
    <w:div w:id="372929281">
      <w:bodyDiv w:val="1"/>
      <w:marLeft w:val="0"/>
      <w:marRight w:val="0"/>
      <w:marTop w:val="0"/>
      <w:marBottom w:val="0"/>
      <w:divBdr>
        <w:top w:val="none" w:sz="0" w:space="0" w:color="auto"/>
        <w:left w:val="none" w:sz="0" w:space="0" w:color="auto"/>
        <w:bottom w:val="none" w:sz="0" w:space="0" w:color="auto"/>
        <w:right w:val="none" w:sz="0" w:space="0" w:color="auto"/>
      </w:divBdr>
    </w:div>
    <w:div w:id="401609323">
      <w:bodyDiv w:val="1"/>
      <w:marLeft w:val="0"/>
      <w:marRight w:val="0"/>
      <w:marTop w:val="0"/>
      <w:marBottom w:val="0"/>
      <w:divBdr>
        <w:top w:val="none" w:sz="0" w:space="0" w:color="auto"/>
        <w:left w:val="none" w:sz="0" w:space="0" w:color="auto"/>
        <w:bottom w:val="none" w:sz="0" w:space="0" w:color="auto"/>
        <w:right w:val="none" w:sz="0" w:space="0" w:color="auto"/>
      </w:divBdr>
      <w:divsChild>
        <w:div w:id="743063308">
          <w:marLeft w:val="0"/>
          <w:marRight w:val="0"/>
          <w:marTop w:val="0"/>
          <w:marBottom w:val="0"/>
          <w:divBdr>
            <w:top w:val="none" w:sz="0" w:space="0" w:color="auto"/>
            <w:left w:val="none" w:sz="0" w:space="0" w:color="auto"/>
            <w:bottom w:val="none" w:sz="0" w:space="0" w:color="auto"/>
            <w:right w:val="none" w:sz="0" w:space="0" w:color="auto"/>
          </w:divBdr>
          <w:divsChild>
            <w:div w:id="168566557">
              <w:blockQuote w:val="1"/>
              <w:marLeft w:val="0"/>
              <w:marRight w:val="240"/>
              <w:marTop w:val="0"/>
              <w:marBottom w:val="240"/>
              <w:divBdr>
                <w:top w:val="none" w:sz="0" w:space="0" w:color="F07432"/>
                <w:left w:val="single" w:sz="48" w:space="15" w:color="F07432"/>
                <w:bottom w:val="none" w:sz="0" w:space="0" w:color="F07432"/>
                <w:right w:val="none" w:sz="0" w:space="0" w:color="F07432"/>
              </w:divBdr>
            </w:div>
          </w:divsChild>
        </w:div>
        <w:div w:id="1254360912">
          <w:marLeft w:val="0"/>
          <w:marRight w:val="0"/>
          <w:marTop w:val="450"/>
          <w:marBottom w:val="450"/>
          <w:divBdr>
            <w:top w:val="none" w:sz="0" w:space="0" w:color="auto"/>
            <w:left w:val="none" w:sz="0" w:space="0" w:color="auto"/>
            <w:bottom w:val="none" w:sz="0" w:space="0" w:color="auto"/>
            <w:right w:val="none" w:sz="0" w:space="0" w:color="auto"/>
          </w:divBdr>
          <w:divsChild>
            <w:div w:id="407508227">
              <w:marLeft w:val="0"/>
              <w:marRight w:val="0"/>
              <w:marTop w:val="0"/>
              <w:marBottom w:val="0"/>
              <w:divBdr>
                <w:top w:val="none" w:sz="0" w:space="0" w:color="auto"/>
                <w:left w:val="none" w:sz="0" w:space="0" w:color="auto"/>
                <w:bottom w:val="none" w:sz="0" w:space="0" w:color="auto"/>
                <w:right w:val="none" w:sz="0" w:space="0" w:color="auto"/>
              </w:divBdr>
              <w:divsChild>
                <w:div w:id="1371614123">
                  <w:marLeft w:val="0"/>
                  <w:marRight w:val="-15"/>
                  <w:marTop w:val="0"/>
                  <w:marBottom w:val="0"/>
                  <w:divBdr>
                    <w:top w:val="single" w:sz="6" w:space="9" w:color="E1E1E1"/>
                    <w:left w:val="single" w:sz="6" w:space="12" w:color="E1E1E1"/>
                    <w:bottom w:val="none" w:sz="0" w:space="0" w:color="auto"/>
                    <w:right w:val="single" w:sz="6" w:space="12" w:color="E1E1E1"/>
                  </w:divBdr>
                </w:div>
                <w:div w:id="1267927995">
                  <w:marLeft w:val="0"/>
                  <w:marRight w:val="-15"/>
                  <w:marTop w:val="0"/>
                  <w:marBottom w:val="0"/>
                  <w:divBdr>
                    <w:top w:val="single" w:sz="6" w:space="9" w:color="E1E1E1"/>
                    <w:left w:val="single" w:sz="6" w:space="12" w:color="E1E1E1"/>
                    <w:bottom w:val="none" w:sz="0" w:space="0" w:color="auto"/>
                    <w:right w:val="single" w:sz="6" w:space="12" w:color="E1E1E1"/>
                  </w:divBdr>
                </w:div>
                <w:div w:id="459570751">
                  <w:marLeft w:val="0"/>
                  <w:marRight w:val="-15"/>
                  <w:marTop w:val="0"/>
                  <w:marBottom w:val="0"/>
                  <w:divBdr>
                    <w:top w:val="single" w:sz="6" w:space="9" w:color="E1E1E1"/>
                    <w:left w:val="single" w:sz="6" w:space="12" w:color="E1E1E1"/>
                    <w:bottom w:val="none" w:sz="0" w:space="0" w:color="auto"/>
                    <w:right w:val="single" w:sz="6" w:space="12" w:color="E1E1E1"/>
                  </w:divBdr>
                </w:div>
                <w:div w:id="1493375812">
                  <w:marLeft w:val="0"/>
                  <w:marRight w:val="-15"/>
                  <w:marTop w:val="0"/>
                  <w:marBottom w:val="0"/>
                  <w:divBdr>
                    <w:top w:val="single" w:sz="6" w:space="9" w:color="E1E1E1"/>
                    <w:left w:val="single" w:sz="6" w:space="12" w:color="E1E1E1"/>
                    <w:bottom w:val="none" w:sz="0" w:space="0" w:color="auto"/>
                    <w:right w:val="single" w:sz="6" w:space="12" w:color="E1E1E1"/>
                  </w:divBdr>
                </w:div>
              </w:divsChild>
            </w:div>
          </w:divsChild>
        </w:div>
      </w:divsChild>
    </w:div>
    <w:div w:id="813721476">
      <w:bodyDiv w:val="1"/>
      <w:marLeft w:val="0"/>
      <w:marRight w:val="0"/>
      <w:marTop w:val="0"/>
      <w:marBottom w:val="0"/>
      <w:divBdr>
        <w:top w:val="none" w:sz="0" w:space="0" w:color="auto"/>
        <w:left w:val="none" w:sz="0" w:space="0" w:color="auto"/>
        <w:bottom w:val="none" w:sz="0" w:space="0" w:color="auto"/>
        <w:right w:val="none" w:sz="0" w:space="0" w:color="auto"/>
      </w:divBdr>
    </w:div>
    <w:div w:id="944463413">
      <w:bodyDiv w:val="1"/>
      <w:marLeft w:val="0"/>
      <w:marRight w:val="0"/>
      <w:marTop w:val="0"/>
      <w:marBottom w:val="0"/>
      <w:divBdr>
        <w:top w:val="none" w:sz="0" w:space="0" w:color="auto"/>
        <w:left w:val="none" w:sz="0" w:space="0" w:color="auto"/>
        <w:bottom w:val="none" w:sz="0" w:space="0" w:color="auto"/>
        <w:right w:val="none" w:sz="0" w:space="0" w:color="auto"/>
      </w:divBdr>
    </w:div>
    <w:div w:id="996113178">
      <w:bodyDiv w:val="1"/>
      <w:marLeft w:val="0"/>
      <w:marRight w:val="0"/>
      <w:marTop w:val="0"/>
      <w:marBottom w:val="0"/>
      <w:divBdr>
        <w:top w:val="none" w:sz="0" w:space="0" w:color="auto"/>
        <w:left w:val="none" w:sz="0" w:space="0" w:color="auto"/>
        <w:bottom w:val="none" w:sz="0" w:space="0" w:color="auto"/>
        <w:right w:val="none" w:sz="0" w:space="0" w:color="auto"/>
      </w:divBdr>
    </w:div>
    <w:div w:id="1144931554">
      <w:bodyDiv w:val="1"/>
      <w:marLeft w:val="0"/>
      <w:marRight w:val="0"/>
      <w:marTop w:val="0"/>
      <w:marBottom w:val="0"/>
      <w:divBdr>
        <w:top w:val="none" w:sz="0" w:space="0" w:color="auto"/>
        <w:left w:val="none" w:sz="0" w:space="0" w:color="auto"/>
        <w:bottom w:val="none" w:sz="0" w:space="0" w:color="auto"/>
        <w:right w:val="none" w:sz="0" w:space="0" w:color="auto"/>
      </w:divBdr>
      <w:divsChild>
        <w:div w:id="1803310012">
          <w:marLeft w:val="432"/>
          <w:marRight w:val="0"/>
          <w:marTop w:val="360"/>
          <w:marBottom w:val="0"/>
          <w:divBdr>
            <w:top w:val="none" w:sz="0" w:space="0" w:color="auto"/>
            <w:left w:val="none" w:sz="0" w:space="0" w:color="auto"/>
            <w:bottom w:val="none" w:sz="0" w:space="0" w:color="auto"/>
            <w:right w:val="none" w:sz="0" w:space="0" w:color="auto"/>
          </w:divBdr>
        </w:div>
        <w:div w:id="946043028">
          <w:marLeft w:val="432"/>
          <w:marRight w:val="0"/>
          <w:marTop w:val="360"/>
          <w:marBottom w:val="0"/>
          <w:divBdr>
            <w:top w:val="none" w:sz="0" w:space="0" w:color="auto"/>
            <w:left w:val="none" w:sz="0" w:space="0" w:color="auto"/>
            <w:bottom w:val="none" w:sz="0" w:space="0" w:color="auto"/>
            <w:right w:val="none" w:sz="0" w:space="0" w:color="auto"/>
          </w:divBdr>
        </w:div>
        <w:div w:id="918250492">
          <w:marLeft w:val="432"/>
          <w:marRight w:val="0"/>
          <w:marTop w:val="360"/>
          <w:marBottom w:val="0"/>
          <w:divBdr>
            <w:top w:val="none" w:sz="0" w:space="0" w:color="auto"/>
            <w:left w:val="none" w:sz="0" w:space="0" w:color="auto"/>
            <w:bottom w:val="none" w:sz="0" w:space="0" w:color="auto"/>
            <w:right w:val="none" w:sz="0" w:space="0" w:color="auto"/>
          </w:divBdr>
        </w:div>
        <w:div w:id="1869025423">
          <w:marLeft w:val="432"/>
          <w:marRight w:val="0"/>
          <w:marTop w:val="360"/>
          <w:marBottom w:val="0"/>
          <w:divBdr>
            <w:top w:val="none" w:sz="0" w:space="0" w:color="auto"/>
            <w:left w:val="none" w:sz="0" w:space="0" w:color="auto"/>
            <w:bottom w:val="none" w:sz="0" w:space="0" w:color="auto"/>
            <w:right w:val="none" w:sz="0" w:space="0" w:color="auto"/>
          </w:divBdr>
        </w:div>
      </w:divsChild>
    </w:div>
    <w:div w:id="1353337512">
      <w:bodyDiv w:val="1"/>
      <w:marLeft w:val="0"/>
      <w:marRight w:val="0"/>
      <w:marTop w:val="0"/>
      <w:marBottom w:val="0"/>
      <w:divBdr>
        <w:top w:val="none" w:sz="0" w:space="0" w:color="auto"/>
        <w:left w:val="none" w:sz="0" w:space="0" w:color="auto"/>
        <w:bottom w:val="none" w:sz="0" w:space="0" w:color="auto"/>
        <w:right w:val="none" w:sz="0" w:space="0" w:color="auto"/>
      </w:divBdr>
      <w:divsChild>
        <w:div w:id="1732731697">
          <w:marLeft w:val="0"/>
          <w:marRight w:val="0"/>
          <w:marTop w:val="0"/>
          <w:marBottom w:val="140"/>
          <w:divBdr>
            <w:top w:val="none" w:sz="0" w:space="0" w:color="auto"/>
            <w:left w:val="none" w:sz="0" w:space="0" w:color="auto"/>
            <w:bottom w:val="none" w:sz="0" w:space="0" w:color="auto"/>
            <w:right w:val="none" w:sz="0" w:space="0" w:color="auto"/>
          </w:divBdr>
        </w:div>
        <w:div w:id="1882741894">
          <w:marLeft w:val="0"/>
          <w:marRight w:val="0"/>
          <w:marTop w:val="0"/>
          <w:marBottom w:val="140"/>
          <w:divBdr>
            <w:top w:val="none" w:sz="0" w:space="0" w:color="auto"/>
            <w:left w:val="none" w:sz="0" w:space="0" w:color="auto"/>
            <w:bottom w:val="none" w:sz="0" w:space="0" w:color="auto"/>
            <w:right w:val="none" w:sz="0" w:space="0" w:color="auto"/>
          </w:divBdr>
        </w:div>
        <w:div w:id="359160427">
          <w:marLeft w:val="0"/>
          <w:marRight w:val="0"/>
          <w:marTop w:val="0"/>
          <w:marBottom w:val="140"/>
          <w:divBdr>
            <w:top w:val="none" w:sz="0" w:space="0" w:color="auto"/>
            <w:left w:val="none" w:sz="0" w:space="0" w:color="auto"/>
            <w:bottom w:val="none" w:sz="0" w:space="0" w:color="auto"/>
            <w:right w:val="none" w:sz="0" w:space="0" w:color="auto"/>
          </w:divBdr>
        </w:div>
      </w:divsChild>
    </w:div>
    <w:div w:id="1510755629">
      <w:bodyDiv w:val="1"/>
      <w:marLeft w:val="0"/>
      <w:marRight w:val="0"/>
      <w:marTop w:val="0"/>
      <w:marBottom w:val="0"/>
      <w:divBdr>
        <w:top w:val="none" w:sz="0" w:space="0" w:color="auto"/>
        <w:left w:val="none" w:sz="0" w:space="0" w:color="auto"/>
        <w:bottom w:val="none" w:sz="0" w:space="0" w:color="auto"/>
        <w:right w:val="none" w:sz="0" w:space="0" w:color="auto"/>
      </w:divBdr>
    </w:div>
    <w:div w:id="1526364757">
      <w:bodyDiv w:val="1"/>
      <w:marLeft w:val="0"/>
      <w:marRight w:val="0"/>
      <w:marTop w:val="0"/>
      <w:marBottom w:val="0"/>
      <w:divBdr>
        <w:top w:val="none" w:sz="0" w:space="0" w:color="auto"/>
        <w:left w:val="none" w:sz="0" w:space="0" w:color="auto"/>
        <w:bottom w:val="none" w:sz="0" w:space="0" w:color="auto"/>
        <w:right w:val="none" w:sz="0" w:space="0" w:color="auto"/>
      </w:divBdr>
    </w:div>
    <w:div w:id="1539506794">
      <w:bodyDiv w:val="1"/>
      <w:marLeft w:val="0"/>
      <w:marRight w:val="0"/>
      <w:marTop w:val="0"/>
      <w:marBottom w:val="0"/>
      <w:divBdr>
        <w:top w:val="none" w:sz="0" w:space="0" w:color="auto"/>
        <w:left w:val="none" w:sz="0" w:space="0" w:color="auto"/>
        <w:bottom w:val="none" w:sz="0" w:space="0" w:color="auto"/>
        <w:right w:val="none" w:sz="0" w:space="0" w:color="auto"/>
      </w:divBdr>
    </w:div>
    <w:div w:id="1578782233">
      <w:bodyDiv w:val="1"/>
      <w:marLeft w:val="0"/>
      <w:marRight w:val="0"/>
      <w:marTop w:val="0"/>
      <w:marBottom w:val="0"/>
      <w:divBdr>
        <w:top w:val="none" w:sz="0" w:space="0" w:color="auto"/>
        <w:left w:val="none" w:sz="0" w:space="0" w:color="auto"/>
        <w:bottom w:val="none" w:sz="0" w:space="0" w:color="auto"/>
        <w:right w:val="none" w:sz="0" w:space="0" w:color="auto"/>
      </w:divBdr>
      <w:divsChild>
        <w:div w:id="995960111">
          <w:marLeft w:val="0"/>
          <w:marRight w:val="0"/>
          <w:marTop w:val="0"/>
          <w:marBottom w:val="0"/>
          <w:divBdr>
            <w:top w:val="none" w:sz="0" w:space="0" w:color="auto"/>
            <w:left w:val="none" w:sz="0" w:space="0" w:color="auto"/>
            <w:bottom w:val="none" w:sz="0" w:space="0" w:color="auto"/>
            <w:right w:val="none" w:sz="0" w:space="0" w:color="auto"/>
          </w:divBdr>
          <w:divsChild>
            <w:div w:id="1127628389">
              <w:blockQuote w:val="1"/>
              <w:marLeft w:val="0"/>
              <w:marRight w:val="240"/>
              <w:marTop w:val="0"/>
              <w:marBottom w:val="240"/>
              <w:divBdr>
                <w:top w:val="none" w:sz="0" w:space="0" w:color="F07432"/>
                <w:left w:val="single" w:sz="48" w:space="15" w:color="F07432"/>
                <w:bottom w:val="none" w:sz="0" w:space="0" w:color="F07432"/>
                <w:right w:val="none" w:sz="0" w:space="0" w:color="F07432"/>
              </w:divBdr>
            </w:div>
          </w:divsChild>
        </w:div>
        <w:div w:id="654726386">
          <w:marLeft w:val="0"/>
          <w:marRight w:val="0"/>
          <w:marTop w:val="450"/>
          <w:marBottom w:val="450"/>
          <w:divBdr>
            <w:top w:val="none" w:sz="0" w:space="0" w:color="auto"/>
            <w:left w:val="none" w:sz="0" w:space="0" w:color="auto"/>
            <w:bottom w:val="none" w:sz="0" w:space="0" w:color="auto"/>
            <w:right w:val="none" w:sz="0" w:space="0" w:color="auto"/>
          </w:divBdr>
          <w:divsChild>
            <w:div w:id="668364158">
              <w:marLeft w:val="0"/>
              <w:marRight w:val="0"/>
              <w:marTop w:val="0"/>
              <w:marBottom w:val="0"/>
              <w:divBdr>
                <w:top w:val="none" w:sz="0" w:space="0" w:color="auto"/>
                <w:left w:val="none" w:sz="0" w:space="0" w:color="auto"/>
                <w:bottom w:val="none" w:sz="0" w:space="0" w:color="auto"/>
                <w:right w:val="none" w:sz="0" w:space="0" w:color="auto"/>
              </w:divBdr>
              <w:divsChild>
                <w:div w:id="177307325">
                  <w:marLeft w:val="0"/>
                  <w:marRight w:val="-15"/>
                  <w:marTop w:val="0"/>
                  <w:marBottom w:val="0"/>
                  <w:divBdr>
                    <w:top w:val="single" w:sz="6" w:space="9" w:color="E1E1E1"/>
                    <w:left w:val="single" w:sz="6" w:space="12" w:color="E1E1E1"/>
                    <w:bottom w:val="none" w:sz="0" w:space="0" w:color="auto"/>
                    <w:right w:val="single" w:sz="6" w:space="12" w:color="E1E1E1"/>
                  </w:divBdr>
                </w:div>
                <w:div w:id="1428887233">
                  <w:marLeft w:val="0"/>
                  <w:marRight w:val="-15"/>
                  <w:marTop w:val="0"/>
                  <w:marBottom w:val="0"/>
                  <w:divBdr>
                    <w:top w:val="single" w:sz="6" w:space="9" w:color="E1E1E1"/>
                    <w:left w:val="single" w:sz="6" w:space="12" w:color="E1E1E1"/>
                    <w:bottom w:val="none" w:sz="0" w:space="0" w:color="auto"/>
                    <w:right w:val="single" w:sz="6" w:space="12" w:color="E1E1E1"/>
                  </w:divBdr>
                </w:div>
                <w:div w:id="2147159355">
                  <w:marLeft w:val="0"/>
                  <w:marRight w:val="-15"/>
                  <w:marTop w:val="0"/>
                  <w:marBottom w:val="0"/>
                  <w:divBdr>
                    <w:top w:val="single" w:sz="6" w:space="9" w:color="E1E1E1"/>
                    <w:left w:val="single" w:sz="6" w:space="12" w:color="E1E1E1"/>
                    <w:bottom w:val="none" w:sz="0" w:space="0" w:color="auto"/>
                    <w:right w:val="single" w:sz="6" w:space="12" w:color="E1E1E1"/>
                  </w:divBdr>
                </w:div>
                <w:div w:id="172455832">
                  <w:marLeft w:val="0"/>
                  <w:marRight w:val="-15"/>
                  <w:marTop w:val="0"/>
                  <w:marBottom w:val="0"/>
                  <w:divBdr>
                    <w:top w:val="single" w:sz="6" w:space="9" w:color="E1E1E1"/>
                    <w:left w:val="single" w:sz="6" w:space="12" w:color="E1E1E1"/>
                    <w:bottom w:val="none" w:sz="0" w:space="0" w:color="auto"/>
                    <w:right w:val="single" w:sz="6" w:space="12" w:color="E1E1E1"/>
                  </w:divBdr>
                </w:div>
              </w:divsChild>
            </w:div>
          </w:divsChild>
        </w:div>
      </w:divsChild>
    </w:div>
    <w:div w:id="1588417381">
      <w:bodyDiv w:val="1"/>
      <w:marLeft w:val="0"/>
      <w:marRight w:val="0"/>
      <w:marTop w:val="0"/>
      <w:marBottom w:val="0"/>
      <w:divBdr>
        <w:top w:val="none" w:sz="0" w:space="0" w:color="auto"/>
        <w:left w:val="none" w:sz="0" w:space="0" w:color="auto"/>
        <w:bottom w:val="none" w:sz="0" w:space="0" w:color="auto"/>
        <w:right w:val="none" w:sz="0" w:space="0" w:color="auto"/>
      </w:divBdr>
      <w:divsChild>
        <w:div w:id="1082679822">
          <w:marLeft w:val="0"/>
          <w:marRight w:val="0"/>
          <w:marTop w:val="0"/>
          <w:marBottom w:val="0"/>
          <w:divBdr>
            <w:top w:val="none" w:sz="0" w:space="0" w:color="auto"/>
            <w:left w:val="none" w:sz="0" w:space="0" w:color="auto"/>
            <w:bottom w:val="none" w:sz="0" w:space="0" w:color="auto"/>
            <w:right w:val="none" w:sz="0" w:space="0" w:color="auto"/>
          </w:divBdr>
          <w:divsChild>
            <w:div w:id="1206799180">
              <w:blockQuote w:val="1"/>
              <w:marLeft w:val="0"/>
              <w:marRight w:val="240"/>
              <w:marTop w:val="0"/>
              <w:marBottom w:val="240"/>
              <w:divBdr>
                <w:top w:val="none" w:sz="0" w:space="0" w:color="F07432"/>
                <w:left w:val="single" w:sz="48" w:space="15" w:color="F07432"/>
                <w:bottom w:val="none" w:sz="0" w:space="0" w:color="F07432"/>
                <w:right w:val="none" w:sz="0" w:space="0" w:color="F07432"/>
              </w:divBdr>
            </w:div>
          </w:divsChild>
        </w:div>
        <w:div w:id="885408648">
          <w:marLeft w:val="0"/>
          <w:marRight w:val="0"/>
          <w:marTop w:val="450"/>
          <w:marBottom w:val="450"/>
          <w:divBdr>
            <w:top w:val="none" w:sz="0" w:space="0" w:color="auto"/>
            <w:left w:val="none" w:sz="0" w:space="0" w:color="auto"/>
            <w:bottom w:val="none" w:sz="0" w:space="0" w:color="auto"/>
            <w:right w:val="none" w:sz="0" w:space="0" w:color="auto"/>
          </w:divBdr>
          <w:divsChild>
            <w:div w:id="278998377">
              <w:marLeft w:val="0"/>
              <w:marRight w:val="0"/>
              <w:marTop w:val="0"/>
              <w:marBottom w:val="0"/>
              <w:divBdr>
                <w:top w:val="none" w:sz="0" w:space="0" w:color="auto"/>
                <w:left w:val="none" w:sz="0" w:space="0" w:color="auto"/>
                <w:bottom w:val="none" w:sz="0" w:space="0" w:color="auto"/>
                <w:right w:val="none" w:sz="0" w:space="0" w:color="auto"/>
              </w:divBdr>
              <w:divsChild>
                <w:div w:id="1272124911">
                  <w:marLeft w:val="0"/>
                  <w:marRight w:val="-15"/>
                  <w:marTop w:val="0"/>
                  <w:marBottom w:val="0"/>
                  <w:divBdr>
                    <w:top w:val="single" w:sz="6" w:space="9" w:color="E1E1E1"/>
                    <w:left w:val="single" w:sz="6" w:space="12" w:color="E1E1E1"/>
                    <w:bottom w:val="none" w:sz="0" w:space="0" w:color="auto"/>
                    <w:right w:val="single" w:sz="6" w:space="12" w:color="E1E1E1"/>
                  </w:divBdr>
                </w:div>
                <w:div w:id="2017224514">
                  <w:marLeft w:val="0"/>
                  <w:marRight w:val="-15"/>
                  <w:marTop w:val="0"/>
                  <w:marBottom w:val="0"/>
                  <w:divBdr>
                    <w:top w:val="single" w:sz="6" w:space="9" w:color="E1E1E1"/>
                    <w:left w:val="single" w:sz="6" w:space="12" w:color="E1E1E1"/>
                    <w:bottom w:val="none" w:sz="0" w:space="0" w:color="auto"/>
                    <w:right w:val="single" w:sz="6" w:space="12" w:color="E1E1E1"/>
                  </w:divBdr>
                </w:div>
                <w:div w:id="2067800702">
                  <w:marLeft w:val="0"/>
                  <w:marRight w:val="-15"/>
                  <w:marTop w:val="0"/>
                  <w:marBottom w:val="0"/>
                  <w:divBdr>
                    <w:top w:val="single" w:sz="6" w:space="9" w:color="E1E1E1"/>
                    <w:left w:val="single" w:sz="6" w:space="12" w:color="E1E1E1"/>
                    <w:bottom w:val="none" w:sz="0" w:space="0" w:color="auto"/>
                    <w:right w:val="single" w:sz="6" w:space="12" w:color="E1E1E1"/>
                  </w:divBdr>
                </w:div>
                <w:div w:id="1145507117">
                  <w:marLeft w:val="0"/>
                  <w:marRight w:val="-15"/>
                  <w:marTop w:val="0"/>
                  <w:marBottom w:val="0"/>
                  <w:divBdr>
                    <w:top w:val="single" w:sz="6" w:space="9" w:color="E1E1E1"/>
                    <w:left w:val="single" w:sz="6" w:space="12" w:color="E1E1E1"/>
                    <w:bottom w:val="none" w:sz="0" w:space="0" w:color="auto"/>
                    <w:right w:val="single" w:sz="6" w:space="12" w:color="E1E1E1"/>
                  </w:divBdr>
                </w:div>
              </w:divsChild>
            </w:div>
            <w:div w:id="1806893689">
              <w:marLeft w:val="0"/>
              <w:marRight w:val="0"/>
              <w:marTop w:val="0"/>
              <w:marBottom w:val="0"/>
              <w:divBdr>
                <w:top w:val="none" w:sz="0" w:space="0" w:color="auto"/>
                <w:left w:val="none" w:sz="0" w:space="0" w:color="auto"/>
                <w:bottom w:val="none" w:sz="0" w:space="0" w:color="auto"/>
                <w:right w:val="none" w:sz="0" w:space="0" w:color="auto"/>
              </w:divBdr>
              <w:divsChild>
                <w:div w:id="616373296">
                  <w:marLeft w:val="0"/>
                  <w:marRight w:val="0"/>
                  <w:marTop w:val="165"/>
                  <w:marBottom w:val="165"/>
                  <w:divBdr>
                    <w:top w:val="none" w:sz="0" w:space="0" w:color="auto"/>
                    <w:left w:val="none" w:sz="0" w:space="0" w:color="auto"/>
                    <w:bottom w:val="none" w:sz="0" w:space="0" w:color="auto"/>
                    <w:right w:val="none" w:sz="0" w:space="0" w:color="auto"/>
                  </w:divBdr>
                </w:div>
              </w:divsChild>
            </w:div>
          </w:divsChild>
        </w:div>
      </w:divsChild>
    </w:div>
    <w:div w:id="171346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yehu.com/cyber-security-incident-response-automation/top-5-cyber-security-incident-response-playbooks/website-deface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2EB26-53D5-4847-AA97-734A0E5D0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2016-08-02T07:55:00Z</dcterms:created>
  <dcterms:modified xsi:type="dcterms:W3CDTF">2016-08-02T07:55:00Z</dcterms:modified>
</cp:coreProperties>
</file>